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B11C2" w14:textId="53BE58BB" w:rsidR="00C611AC" w:rsidRDefault="6D352E59" w:rsidP="000C61E2">
      <w:pPr>
        <w:spacing w:before="60" w:after="60" w:line="276" w:lineRule="auto"/>
        <w:jc w:val="right"/>
        <w:rPr>
          <w:rFonts w:ascii="Times New Roman" w:hAnsi="Times New Roman" w:cs="Times New Roman"/>
          <w:b/>
          <w:bCs/>
          <w:sz w:val="22"/>
          <w:szCs w:val="22"/>
        </w:rPr>
      </w:pPr>
      <w:r w:rsidRPr="40CE42ED">
        <w:rPr>
          <w:rFonts w:ascii="Times New Roman" w:hAnsi="Times New Roman" w:cs="Times New Roman"/>
          <w:sz w:val="22"/>
          <w:szCs w:val="22"/>
        </w:rPr>
        <w:t>Warszawa,</w:t>
      </w:r>
      <w:r w:rsidR="739FE426" w:rsidRPr="40CE42ED">
        <w:rPr>
          <w:rFonts w:ascii="Times New Roman" w:hAnsi="Times New Roman" w:cs="Times New Roman"/>
          <w:sz w:val="22"/>
          <w:szCs w:val="22"/>
        </w:rPr>
        <w:t xml:space="preserve"> </w:t>
      </w:r>
      <w:r w:rsidR="00D127AE">
        <w:rPr>
          <w:rFonts w:ascii="Times New Roman" w:hAnsi="Times New Roman" w:cs="Times New Roman"/>
          <w:sz w:val="22"/>
          <w:szCs w:val="22"/>
        </w:rPr>
        <w:t>7</w:t>
      </w:r>
      <w:r w:rsidR="0073307A" w:rsidRPr="0046568F">
        <w:rPr>
          <w:rFonts w:ascii="Times New Roman" w:hAnsi="Times New Roman" w:cs="Times New Roman"/>
          <w:sz w:val="22"/>
          <w:szCs w:val="22"/>
        </w:rPr>
        <w:t xml:space="preserve"> </w:t>
      </w:r>
      <w:r w:rsidR="739FE426" w:rsidRPr="0046568F">
        <w:rPr>
          <w:rFonts w:ascii="Times New Roman" w:hAnsi="Times New Roman" w:cs="Times New Roman"/>
          <w:sz w:val="22"/>
          <w:szCs w:val="22"/>
        </w:rPr>
        <w:t>li</w:t>
      </w:r>
      <w:r w:rsidR="739FE426" w:rsidRPr="40CE42ED">
        <w:rPr>
          <w:rFonts w:ascii="Times New Roman" w:hAnsi="Times New Roman" w:cs="Times New Roman"/>
          <w:sz w:val="22"/>
          <w:szCs w:val="22"/>
        </w:rPr>
        <w:t>pca</w:t>
      </w:r>
      <w:r w:rsidR="00030D15" w:rsidRPr="40CE42ED">
        <w:rPr>
          <w:rFonts w:ascii="Times New Roman" w:hAnsi="Times New Roman" w:cs="Times New Roman"/>
          <w:sz w:val="22"/>
          <w:szCs w:val="22"/>
        </w:rPr>
        <w:t xml:space="preserve"> </w:t>
      </w:r>
      <w:r w:rsidR="764A0F07" w:rsidRPr="40CE42ED">
        <w:rPr>
          <w:rFonts w:ascii="Times New Roman" w:hAnsi="Times New Roman" w:cs="Times New Roman"/>
          <w:sz w:val="22"/>
          <w:szCs w:val="22"/>
        </w:rPr>
        <w:t>202</w:t>
      </w:r>
      <w:r w:rsidR="4BE02DC2" w:rsidRPr="40CE42ED">
        <w:rPr>
          <w:rFonts w:ascii="Times New Roman" w:hAnsi="Times New Roman" w:cs="Times New Roman"/>
          <w:sz w:val="22"/>
          <w:szCs w:val="22"/>
        </w:rPr>
        <w:t>1</w:t>
      </w:r>
      <w:r w:rsidR="41B52ED5" w:rsidRPr="40CE42ED">
        <w:rPr>
          <w:rFonts w:ascii="Times New Roman" w:hAnsi="Times New Roman" w:cs="Times New Roman"/>
          <w:sz w:val="22"/>
          <w:szCs w:val="22"/>
        </w:rPr>
        <w:t xml:space="preserve"> </w:t>
      </w:r>
      <w:r w:rsidR="764A0F07" w:rsidRPr="40CE42ED">
        <w:rPr>
          <w:rFonts w:ascii="Times New Roman" w:hAnsi="Times New Roman" w:cs="Times New Roman"/>
          <w:sz w:val="22"/>
          <w:szCs w:val="22"/>
        </w:rPr>
        <w:t>r.</w:t>
      </w:r>
    </w:p>
    <w:p w14:paraId="4EA7E440" w14:textId="77777777" w:rsidR="00895D82" w:rsidRDefault="00895D82" w:rsidP="000C61E2">
      <w:pPr>
        <w:spacing w:before="60" w:after="60" w:line="276" w:lineRule="auto"/>
        <w:jc w:val="center"/>
        <w:rPr>
          <w:rFonts w:ascii="Times New Roman" w:hAnsi="Times New Roman" w:cs="Times New Roman"/>
          <w:b/>
          <w:sz w:val="22"/>
          <w:szCs w:val="22"/>
        </w:rPr>
      </w:pPr>
    </w:p>
    <w:p w14:paraId="55C8252A" w14:textId="06B374B3" w:rsidR="009D0AB8" w:rsidRPr="00FB15AB" w:rsidRDefault="00C611AC" w:rsidP="000C61E2">
      <w:pPr>
        <w:spacing w:before="60" w:after="60" w:line="276" w:lineRule="auto"/>
        <w:jc w:val="center"/>
        <w:rPr>
          <w:rFonts w:ascii="Times New Roman" w:hAnsi="Times New Roman" w:cs="Times New Roman"/>
          <w:b/>
          <w:bCs/>
          <w:sz w:val="22"/>
          <w:szCs w:val="22"/>
        </w:rPr>
      </w:pPr>
      <w:r w:rsidRPr="080F9818">
        <w:rPr>
          <w:rFonts w:ascii="Times New Roman" w:hAnsi="Times New Roman" w:cs="Times New Roman"/>
          <w:b/>
          <w:bCs/>
          <w:sz w:val="22"/>
          <w:szCs w:val="22"/>
        </w:rPr>
        <w:t>OGŁOSZENIE DOTYCZĄCE</w:t>
      </w:r>
      <w:r w:rsidR="00CC255D" w:rsidRPr="080F9818">
        <w:rPr>
          <w:rFonts w:ascii="Times New Roman" w:hAnsi="Times New Roman" w:cs="Times New Roman"/>
          <w:b/>
          <w:bCs/>
          <w:sz w:val="22"/>
          <w:szCs w:val="22"/>
        </w:rPr>
        <w:t xml:space="preserve"> USTANOWIENIA PARTNERSTWA PUBLICZNO-PRYWATNEGO</w:t>
      </w:r>
      <w:r w:rsidR="00D54467" w:rsidRPr="080F9818">
        <w:rPr>
          <w:rFonts w:ascii="Times New Roman" w:hAnsi="Times New Roman" w:cs="Times New Roman"/>
          <w:b/>
          <w:bCs/>
          <w:sz w:val="22"/>
          <w:szCs w:val="22"/>
        </w:rPr>
        <w:t xml:space="preserve"> </w:t>
      </w:r>
      <w:r w:rsidR="61C8DC29" w:rsidRPr="080F9818">
        <w:rPr>
          <w:rFonts w:ascii="Times New Roman" w:hAnsi="Times New Roman" w:cs="Times New Roman"/>
          <w:b/>
          <w:bCs/>
          <w:sz w:val="22"/>
          <w:szCs w:val="22"/>
        </w:rPr>
        <w:t>W SPRAWIE</w:t>
      </w:r>
      <w:r w:rsidR="749614F9" w:rsidRPr="080F9818">
        <w:rPr>
          <w:rFonts w:ascii="Times New Roman" w:hAnsi="Times New Roman" w:cs="Times New Roman"/>
          <w:b/>
          <w:bCs/>
          <w:sz w:val="22"/>
          <w:szCs w:val="22"/>
        </w:rPr>
        <w:t xml:space="preserve"> </w:t>
      </w:r>
      <w:r w:rsidR="009D0AB8" w:rsidRPr="080F9818">
        <w:rPr>
          <w:rFonts w:ascii="Times New Roman" w:hAnsi="Times New Roman" w:cs="Times New Roman"/>
          <w:b/>
          <w:bCs/>
          <w:sz w:val="22"/>
          <w:szCs w:val="22"/>
        </w:rPr>
        <w:t>WYBORU PARTNERA STRATEGICZNEGO</w:t>
      </w:r>
      <w:r w:rsidR="00C16D45">
        <w:rPr>
          <w:rFonts w:ascii="Times New Roman" w:hAnsi="Times New Roman" w:cs="Times New Roman"/>
          <w:b/>
          <w:bCs/>
          <w:sz w:val="22"/>
          <w:szCs w:val="22"/>
        </w:rPr>
        <w:t xml:space="preserve"> </w:t>
      </w:r>
      <w:r w:rsidR="002F73D3">
        <w:rPr>
          <w:rFonts w:ascii="Times New Roman" w:hAnsi="Times New Roman" w:cs="Times New Roman"/>
          <w:b/>
          <w:bCs/>
          <w:sz w:val="22"/>
          <w:szCs w:val="22"/>
        </w:rPr>
        <w:t>NA POTRZEBY</w:t>
      </w:r>
      <w:r w:rsidR="009D0AB8" w:rsidRPr="080F9818">
        <w:rPr>
          <w:rFonts w:ascii="Times New Roman" w:hAnsi="Times New Roman" w:cs="Times New Roman"/>
          <w:b/>
          <w:bCs/>
          <w:sz w:val="22"/>
          <w:szCs w:val="22"/>
        </w:rPr>
        <w:t xml:space="preserve"> PRZEDSIĘWZIĘCIA REALIZOWANEGO W FORMULE PCP PN. „INNOWACYJNA BIOGAZOWNIA”</w:t>
      </w:r>
    </w:p>
    <w:p w14:paraId="7916685A" w14:textId="4DFDEB1D" w:rsidR="3855C3E1" w:rsidRDefault="3855C3E1" w:rsidP="000C61E2">
      <w:pPr>
        <w:spacing w:before="60" w:after="60" w:line="276" w:lineRule="auto"/>
        <w:jc w:val="center"/>
        <w:rPr>
          <w:rFonts w:ascii="Times New Roman" w:hAnsi="Times New Roman" w:cs="Times New Roman"/>
          <w:b/>
          <w:bCs/>
          <w:sz w:val="22"/>
          <w:szCs w:val="22"/>
        </w:rPr>
      </w:pPr>
      <w:r w:rsidRPr="792E3606">
        <w:rPr>
          <w:rFonts w:ascii="Times New Roman" w:hAnsi="Times New Roman" w:cs="Times New Roman"/>
          <w:b/>
          <w:bCs/>
          <w:sz w:val="22"/>
          <w:szCs w:val="22"/>
        </w:rPr>
        <w:t>116/21/PU</w:t>
      </w:r>
      <w:r w:rsidR="5623B7EE" w:rsidRPr="792E3606">
        <w:rPr>
          <w:rFonts w:ascii="Times New Roman" w:hAnsi="Times New Roman" w:cs="Times New Roman"/>
          <w:b/>
          <w:bCs/>
          <w:sz w:val="22"/>
          <w:szCs w:val="22"/>
        </w:rPr>
        <w:t>/44</w:t>
      </w:r>
    </w:p>
    <w:p w14:paraId="2D43173E" w14:textId="4970096A" w:rsidR="00C6401B" w:rsidRDefault="00C6401B" w:rsidP="000C61E2">
      <w:pPr>
        <w:spacing w:before="60" w:after="60" w:line="276" w:lineRule="auto"/>
        <w:jc w:val="both"/>
        <w:rPr>
          <w:rFonts w:ascii="Times New Roman" w:hAnsi="Times New Roman" w:cs="Times New Roman"/>
          <w:b/>
          <w:bCs/>
          <w:sz w:val="22"/>
          <w:szCs w:val="22"/>
        </w:rPr>
      </w:pPr>
    </w:p>
    <w:p w14:paraId="7290EDB6" w14:textId="7458417B" w:rsidR="00C6401B" w:rsidRPr="006C291E" w:rsidRDefault="006C291E" w:rsidP="000C61E2">
      <w:pPr>
        <w:pStyle w:val="Nagwek1"/>
        <w:numPr>
          <w:ilvl w:val="0"/>
          <w:numId w:val="0"/>
        </w:numPr>
        <w:spacing w:before="60" w:after="60"/>
        <w:ind w:left="284"/>
      </w:pPr>
      <w:r w:rsidRPr="006C291E">
        <w:t>WPROWADZENIE</w:t>
      </w:r>
    </w:p>
    <w:p w14:paraId="6ED3A4DF" w14:textId="1F0D7E4D" w:rsidR="00D45801" w:rsidRDefault="00C61039" w:rsidP="000C61E2">
      <w:pPr>
        <w:spacing w:before="60" w:after="60" w:line="276" w:lineRule="auto"/>
        <w:jc w:val="both"/>
        <w:rPr>
          <w:rFonts w:ascii="Times New Roman" w:hAnsi="Times New Roman"/>
          <w:color w:val="000000" w:themeColor="text1"/>
          <w:sz w:val="22"/>
          <w:szCs w:val="22"/>
        </w:rPr>
      </w:pPr>
      <w:r w:rsidRPr="0D434B7E">
        <w:rPr>
          <w:rFonts w:ascii="Times New Roman" w:hAnsi="Times New Roman"/>
          <w:color w:val="000000" w:themeColor="text1"/>
          <w:sz w:val="22"/>
          <w:szCs w:val="22"/>
        </w:rPr>
        <w:t>Narodowe Centrum Badań i Rozwoju, zwane dalej „</w:t>
      </w:r>
      <w:r w:rsidR="000102CF" w:rsidRPr="0D434B7E">
        <w:rPr>
          <w:rFonts w:ascii="Times New Roman" w:eastAsia="Times New Roman" w:hAnsi="Times New Roman" w:cs="Times New Roman"/>
          <w:color w:val="000000" w:themeColor="text1"/>
          <w:sz w:val="22"/>
          <w:szCs w:val="22"/>
        </w:rPr>
        <w:t xml:space="preserve">Podmiotem </w:t>
      </w:r>
      <w:r w:rsidR="00847D6D">
        <w:rPr>
          <w:rFonts w:ascii="Times New Roman" w:eastAsia="Times New Roman" w:hAnsi="Times New Roman" w:cs="Times New Roman"/>
          <w:color w:val="000000" w:themeColor="text1"/>
          <w:sz w:val="22"/>
          <w:szCs w:val="22"/>
        </w:rPr>
        <w:t>P</w:t>
      </w:r>
      <w:r w:rsidR="00847D6D" w:rsidRPr="0D434B7E">
        <w:rPr>
          <w:rFonts w:ascii="Times New Roman" w:eastAsia="Times New Roman" w:hAnsi="Times New Roman" w:cs="Times New Roman"/>
          <w:color w:val="000000" w:themeColor="text1"/>
          <w:sz w:val="22"/>
          <w:szCs w:val="22"/>
        </w:rPr>
        <w:t>ublicznym</w:t>
      </w:r>
      <w:r w:rsidRPr="0D434B7E">
        <w:rPr>
          <w:rFonts w:ascii="Times New Roman" w:eastAsia="Times New Roman" w:hAnsi="Times New Roman" w:cs="Times New Roman"/>
          <w:color w:val="000000" w:themeColor="text1"/>
          <w:sz w:val="22"/>
          <w:szCs w:val="22"/>
        </w:rPr>
        <w:t>”</w:t>
      </w:r>
      <w:r w:rsidR="009E3926" w:rsidRPr="0D434B7E">
        <w:rPr>
          <w:rFonts w:ascii="Times New Roman" w:eastAsia="Times New Roman" w:hAnsi="Times New Roman" w:cs="Times New Roman"/>
          <w:color w:val="000000" w:themeColor="text1"/>
          <w:sz w:val="22"/>
          <w:szCs w:val="22"/>
        </w:rPr>
        <w:t>, „</w:t>
      </w:r>
      <w:r w:rsidR="009E3926" w:rsidRPr="0D434B7E">
        <w:rPr>
          <w:rFonts w:ascii="Times New Roman" w:hAnsi="Times New Roman"/>
          <w:color w:val="000000" w:themeColor="text1"/>
          <w:sz w:val="22"/>
          <w:szCs w:val="22"/>
        </w:rPr>
        <w:t>Zamawiającym</w:t>
      </w:r>
      <w:r w:rsidR="009E3926" w:rsidRPr="0D434B7E">
        <w:rPr>
          <w:rFonts w:ascii="Times New Roman" w:eastAsia="Times New Roman" w:hAnsi="Times New Roman" w:cs="Times New Roman"/>
          <w:color w:val="000000" w:themeColor="text1"/>
          <w:sz w:val="22"/>
          <w:szCs w:val="22"/>
        </w:rPr>
        <w:t>”</w:t>
      </w:r>
      <w:r w:rsidR="000102CF" w:rsidRPr="0D434B7E">
        <w:rPr>
          <w:rFonts w:ascii="Times New Roman" w:eastAsia="Times New Roman" w:hAnsi="Times New Roman" w:cs="Times New Roman"/>
          <w:color w:val="000000" w:themeColor="text1"/>
          <w:sz w:val="22"/>
          <w:szCs w:val="22"/>
        </w:rPr>
        <w:t xml:space="preserve"> lub „NCBR</w:t>
      </w:r>
      <w:r w:rsidR="000102CF" w:rsidRPr="0D434B7E">
        <w:rPr>
          <w:rFonts w:ascii="Times New Roman" w:hAnsi="Times New Roman"/>
          <w:color w:val="000000" w:themeColor="text1"/>
          <w:sz w:val="22"/>
          <w:szCs w:val="22"/>
        </w:rPr>
        <w:t>”</w:t>
      </w:r>
      <w:r w:rsidRPr="0D434B7E">
        <w:rPr>
          <w:rFonts w:ascii="Times New Roman" w:hAnsi="Times New Roman"/>
          <w:color w:val="000000" w:themeColor="text1"/>
          <w:sz w:val="22"/>
          <w:szCs w:val="22"/>
        </w:rPr>
        <w:t>, z siedzibą w Warszawie (00</w:t>
      </w:r>
      <w:r w:rsidR="00D54467" w:rsidRPr="0D434B7E">
        <w:rPr>
          <w:rFonts w:ascii="Times New Roman" w:hAnsi="Times New Roman"/>
          <w:color w:val="000000" w:themeColor="text1"/>
          <w:sz w:val="22"/>
          <w:szCs w:val="22"/>
        </w:rPr>
        <w:t>-</w:t>
      </w:r>
      <w:r w:rsidRPr="0D434B7E">
        <w:rPr>
          <w:rFonts w:ascii="Times New Roman" w:hAnsi="Times New Roman"/>
          <w:color w:val="000000" w:themeColor="text1"/>
          <w:sz w:val="22"/>
          <w:szCs w:val="22"/>
        </w:rPr>
        <w:t xml:space="preserve">695) przy ul. Nowogrodzkiej 47a (NIP: 701-007-37-77, REGON: 141032404) zaprasza do składania </w:t>
      </w:r>
      <w:r w:rsidR="000530A6">
        <w:rPr>
          <w:rFonts w:ascii="Times New Roman" w:eastAsia="Times New Roman" w:hAnsi="Times New Roman" w:cs="Times New Roman"/>
          <w:color w:val="000000" w:themeColor="text1"/>
          <w:sz w:val="22"/>
          <w:szCs w:val="22"/>
        </w:rPr>
        <w:t>Ofert</w:t>
      </w:r>
      <w:r w:rsidR="00B64B71" w:rsidRPr="0D434B7E">
        <w:rPr>
          <w:rFonts w:ascii="Times New Roman" w:hAnsi="Times New Roman"/>
          <w:color w:val="000000" w:themeColor="text1"/>
          <w:sz w:val="22"/>
          <w:szCs w:val="22"/>
        </w:rPr>
        <w:t xml:space="preserve"> w postępowaniu</w:t>
      </w:r>
      <w:r w:rsidRPr="0D434B7E">
        <w:rPr>
          <w:rFonts w:ascii="Times New Roman" w:hAnsi="Times New Roman"/>
          <w:color w:val="000000" w:themeColor="text1"/>
          <w:sz w:val="22"/>
          <w:szCs w:val="22"/>
        </w:rPr>
        <w:t xml:space="preserve"> </w:t>
      </w:r>
      <w:r w:rsidR="00D45801">
        <w:rPr>
          <w:rFonts w:ascii="Times New Roman" w:hAnsi="Times New Roman"/>
          <w:color w:val="000000" w:themeColor="text1"/>
          <w:sz w:val="22"/>
          <w:szCs w:val="22"/>
        </w:rPr>
        <w:t>w sprawie wyboru Partnera Strategicznego na potrzeby przedsięwzięcia realizowanego w formule PCP pn. „Innowacyjna biogazownia”, zwanym dalej Postępowaniem.</w:t>
      </w:r>
    </w:p>
    <w:p w14:paraId="48744B1C" w14:textId="6F29DE41" w:rsidR="00077A5C" w:rsidRDefault="00D45801" w:rsidP="000C61E2">
      <w:pPr>
        <w:spacing w:before="60" w:after="60" w:line="276" w:lineRule="auto"/>
        <w:jc w:val="both"/>
        <w:rPr>
          <w:rFonts w:ascii="Times New Roman" w:eastAsia="Times New Roman" w:hAnsi="Times New Roman" w:cs="Times New Roman"/>
          <w:color w:val="000000" w:themeColor="text1"/>
          <w:sz w:val="22"/>
          <w:szCs w:val="22"/>
        </w:rPr>
      </w:pPr>
      <w:r>
        <w:rPr>
          <w:rFonts w:ascii="Times New Roman" w:hAnsi="Times New Roman"/>
          <w:color w:val="000000" w:themeColor="text1"/>
          <w:sz w:val="22"/>
          <w:szCs w:val="22"/>
        </w:rPr>
        <w:t xml:space="preserve">Postępowanie jest prowadzone </w:t>
      </w:r>
      <w:r w:rsidR="004D0B26" w:rsidRPr="0D434B7E">
        <w:rPr>
          <w:rFonts w:ascii="Times New Roman" w:hAnsi="Times New Roman"/>
          <w:color w:val="000000" w:themeColor="text1"/>
          <w:sz w:val="22"/>
          <w:szCs w:val="22"/>
        </w:rPr>
        <w:t xml:space="preserve">na podstawie </w:t>
      </w:r>
      <w:r w:rsidR="00C611AC" w:rsidRPr="0D434B7E">
        <w:rPr>
          <w:rFonts w:ascii="Times New Roman" w:hAnsi="Times New Roman"/>
          <w:b/>
          <w:bCs/>
          <w:color w:val="000000" w:themeColor="text1"/>
          <w:sz w:val="22"/>
          <w:szCs w:val="22"/>
        </w:rPr>
        <w:t xml:space="preserve">art. 4 ust. 3 </w:t>
      </w:r>
      <w:r w:rsidR="009F74B8" w:rsidRPr="0D434B7E">
        <w:rPr>
          <w:rFonts w:ascii="Times New Roman" w:hAnsi="Times New Roman"/>
          <w:b/>
          <w:bCs/>
          <w:color w:val="000000" w:themeColor="text1"/>
          <w:sz w:val="22"/>
          <w:szCs w:val="22"/>
        </w:rPr>
        <w:t>ustawy</w:t>
      </w:r>
      <w:r w:rsidR="00C611AC" w:rsidRPr="0D434B7E">
        <w:rPr>
          <w:rFonts w:ascii="Times New Roman" w:hAnsi="Times New Roman"/>
          <w:b/>
          <w:bCs/>
          <w:color w:val="000000" w:themeColor="text1"/>
          <w:sz w:val="22"/>
          <w:szCs w:val="22"/>
        </w:rPr>
        <w:t xml:space="preserve"> z</w:t>
      </w:r>
      <w:r w:rsidR="6071679F" w:rsidRPr="0D434B7E">
        <w:rPr>
          <w:rFonts w:ascii="Times New Roman" w:hAnsi="Times New Roman"/>
          <w:b/>
          <w:bCs/>
          <w:color w:val="000000" w:themeColor="text1"/>
          <w:sz w:val="22"/>
          <w:szCs w:val="22"/>
        </w:rPr>
        <w:t xml:space="preserve"> </w:t>
      </w:r>
      <w:r w:rsidR="00C611AC" w:rsidRPr="0D434B7E">
        <w:rPr>
          <w:rFonts w:ascii="Times New Roman" w:hAnsi="Times New Roman"/>
          <w:b/>
          <w:bCs/>
          <w:color w:val="000000" w:themeColor="text1"/>
          <w:sz w:val="22"/>
          <w:szCs w:val="22"/>
        </w:rPr>
        <w:t>dnia 19 grudnia 2008 r. o partnerstwie publiczno-prywatnym</w:t>
      </w:r>
      <w:r w:rsidR="00C611AC" w:rsidRPr="0D434B7E">
        <w:rPr>
          <w:rFonts w:ascii="Times New Roman" w:hAnsi="Times New Roman"/>
          <w:color w:val="000000" w:themeColor="text1"/>
          <w:sz w:val="22"/>
          <w:szCs w:val="22"/>
        </w:rPr>
        <w:t xml:space="preserve"> </w:t>
      </w:r>
      <w:r w:rsidR="004D0B26" w:rsidRPr="0D434B7E">
        <w:rPr>
          <w:rFonts w:ascii="Times New Roman" w:hAnsi="Times New Roman"/>
          <w:color w:val="000000" w:themeColor="text1"/>
          <w:sz w:val="22"/>
          <w:szCs w:val="22"/>
        </w:rPr>
        <w:t xml:space="preserve">(tekst jednolity: </w:t>
      </w:r>
      <w:r w:rsidR="000B3034" w:rsidRPr="0D434B7E">
        <w:rPr>
          <w:rFonts w:ascii="Times New Roman" w:hAnsi="Times New Roman"/>
          <w:color w:val="000000" w:themeColor="text1"/>
          <w:sz w:val="22"/>
          <w:szCs w:val="22"/>
        </w:rPr>
        <w:t>Dz.U.</w:t>
      </w:r>
      <w:r w:rsidR="00320D7D">
        <w:rPr>
          <w:rFonts w:ascii="Times New Roman" w:hAnsi="Times New Roman"/>
          <w:color w:val="000000" w:themeColor="text1"/>
          <w:sz w:val="22"/>
          <w:szCs w:val="22"/>
        </w:rPr>
        <w:t xml:space="preserve"> z </w:t>
      </w:r>
      <w:r w:rsidR="000B3034" w:rsidRPr="0D434B7E">
        <w:rPr>
          <w:rFonts w:ascii="Times New Roman" w:hAnsi="Times New Roman"/>
          <w:color w:val="000000" w:themeColor="text1"/>
          <w:sz w:val="22"/>
          <w:szCs w:val="22"/>
        </w:rPr>
        <w:t>2020</w:t>
      </w:r>
      <w:r w:rsidR="00320D7D">
        <w:rPr>
          <w:rFonts w:ascii="Times New Roman" w:hAnsi="Times New Roman"/>
          <w:color w:val="000000" w:themeColor="text1"/>
          <w:sz w:val="22"/>
          <w:szCs w:val="22"/>
        </w:rPr>
        <w:t xml:space="preserve"> r</w:t>
      </w:r>
      <w:r w:rsidR="000B3034" w:rsidRPr="0D434B7E">
        <w:rPr>
          <w:rFonts w:ascii="Times New Roman" w:hAnsi="Times New Roman"/>
          <w:color w:val="000000" w:themeColor="text1"/>
          <w:sz w:val="22"/>
          <w:szCs w:val="22"/>
        </w:rPr>
        <w:t>.</w:t>
      </w:r>
      <w:r w:rsidR="00320D7D">
        <w:rPr>
          <w:rFonts w:ascii="Times New Roman" w:hAnsi="Times New Roman"/>
          <w:color w:val="000000" w:themeColor="text1"/>
          <w:sz w:val="22"/>
          <w:szCs w:val="22"/>
        </w:rPr>
        <w:t xml:space="preserve"> poz. </w:t>
      </w:r>
      <w:r w:rsidR="000B3034" w:rsidRPr="0D434B7E">
        <w:rPr>
          <w:rFonts w:ascii="Times New Roman" w:hAnsi="Times New Roman"/>
          <w:color w:val="000000" w:themeColor="text1"/>
          <w:sz w:val="22"/>
          <w:szCs w:val="22"/>
        </w:rPr>
        <w:t>711</w:t>
      </w:r>
      <w:r w:rsidR="001A74C7" w:rsidRPr="0D434B7E">
        <w:rPr>
          <w:rFonts w:ascii="Times New Roman" w:eastAsia="Times New Roman" w:hAnsi="Times New Roman" w:cs="Times New Roman"/>
          <w:color w:val="000000" w:themeColor="text1"/>
          <w:sz w:val="22"/>
          <w:szCs w:val="22"/>
        </w:rPr>
        <w:t>;</w:t>
      </w:r>
      <w:r w:rsidR="004208A8" w:rsidRPr="0D434B7E">
        <w:rPr>
          <w:rFonts w:ascii="Times New Roman" w:eastAsia="Times New Roman" w:hAnsi="Times New Roman" w:cs="Times New Roman"/>
          <w:color w:val="000000" w:themeColor="text1"/>
          <w:sz w:val="22"/>
          <w:szCs w:val="22"/>
        </w:rPr>
        <w:t xml:space="preserve"> </w:t>
      </w:r>
      <w:r w:rsidR="001A74C7" w:rsidRPr="0D434B7E">
        <w:rPr>
          <w:rFonts w:ascii="Times New Roman" w:eastAsia="Times New Roman" w:hAnsi="Times New Roman" w:cs="Times New Roman"/>
          <w:color w:val="000000" w:themeColor="text1"/>
          <w:sz w:val="22"/>
          <w:szCs w:val="22"/>
        </w:rPr>
        <w:t xml:space="preserve">dalej: </w:t>
      </w:r>
      <w:r w:rsidR="004208A8" w:rsidRPr="0D434B7E">
        <w:rPr>
          <w:rFonts w:ascii="Times New Roman" w:eastAsia="Times New Roman" w:hAnsi="Times New Roman" w:cs="Times New Roman"/>
          <w:color w:val="000000" w:themeColor="text1"/>
          <w:sz w:val="22"/>
          <w:szCs w:val="22"/>
        </w:rPr>
        <w:t>„ustawa PPP”</w:t>
      </w:r>
      <w:r w:rsidR="004D0B26" w:rsidRPr="0D434B7E">
        <w:rPr>
          <w:rFonts w:ascii="Times New Roman" w:eastAsia="Times New Roman" w:hAnsi="Times New Roman" w:cs="Times New Roman"/>
          <w:color w:val="000000" w:themeColor="text1"/>
          <w:sz w:val="22"/>
          <w:szCs w:val="22"/>
        </w:rPr>
        <w:t>)</w:t>
      </w:r>
      <w:r w:rsidR="00CD0700" w:rsidRPr="0D434B7E">
        <w:rPr>
          <w:rFonts w:ascii="Times New Roman" w:hAnsi="Times New Roman"/>
          <w:color w:val="000000" w:themeColor="text1"/>
          <w:sz w:val="22"/>
          <w:szCs w:val="22"/>
        </w:rPr>
        <w:t xml:space="preserve"> </w:t>
      </w:r>
      <w:r w:rsidR="009E14EB" w:rsidRPr="0D434B7E">
        <w:rPr>
          <w:rFonts w:ascii="Times New Roman" w:hAnsi="Times New Roman"/>
          <w:color w:val="000000" w:themeColor="text1"/>
          <w:sz w:val="22"/>
          <w:szCs w:val="22"/>
        </w:rPr>
        <w:t xml:space="preserve">w związku z </w:t>
      </w:r>
      <w:r w:rsidR="00CD0700" w:rsidRPr="0D434B7E">
        <w:rPr>
          <w:rFonts w:ascii="Times New Roman" w:hAnsi="Times New Roman"/>
          <w:b/>
          <w:bCs/>
          <w:color w:val="000000" w:themeColor="text1"/>
          <w:sz w:val="22"/>
          <w:szCs w:val="22"/>
        </w:rPr>
        <w:t xml:space="preserve">art. </w:t>
      </w:r>
      <w:r w:rsidR="5EEEA92D" w:rsidRPr="0D434B7E">
        <w:rPr>
          <w:rFonts w:ascii="Times New Roman" w:hAnsi="Times New Roman"/>
          <w:b/>
          <w:bCs/>
          <w:color w:val="000000" w:themeColor="text1"/>
          <w:sz w:val="22"/>
          <w:szCs w:val="22"/>
        </w:rPr>
        <w:t>11 ust. 1 pkt 6</w:t>
      </w:r>
      <w:r w:rsidR="00CD0700" w:rsidRPr="0D434B7E">
        <w:rPr>
          <w:rFonts w:ascii="Times New Roman" w:eastAsia="Times New Roman" w:hAnsi="Times New Roman" w:cs="Times New Roman"/>
          <w:b/>
          <w:bCs/>
          <w:color w:val="000000" w:themeColor="text1"/>
          <w:sz w:val="22"/>
          <w:szCs w:val="22"/>
        </w:rPr>
        <w:t xml:space="preserve"> </w:t>
      </w:r>
      <w:r w:rsidR="64FAA161" w:rsidRPr="0D434B7E">
        <w:rPr>
          <w:rFonts w:ascii="Times New Roman" w:eastAsia="Times New Roman" w:hAnsi="Times New Roman" w:cs="Times New Roman"/>
          <w:b/>
          <w:bCs/>
          <w:color w:val="000000" w:themeColor="text1"/>
          <w:sz w:val="22"/>
          <w:szCs w:val="22"/>
        </w:rPr>
        <w:t xml:space="preserve">oraz ust. </w:t>
      </w:r>
      <w:r w:rsidR="002F3BC9">
        <w:rPr>
          <w:rFonts w:ascii="Times New Roman" w:eastAsia="Times New Roman" w:hAnsi="Times New Roman" w:cs="Times New Roman"/>
          <w:b/>
          <w:bCs/>
          <w:color w:val="000000" w:themeColor="text1"/>
          <w:sz w:val="22"/>
          <w:szCs w:val="22"/>
        </w:rPr>
        <w:t>1</w:t>
      </w:r>
      <w:r w:rsidR="00245736" w:rsidRPr="0D434B7E">
        <w:rPr>
          <w:rFonts w:ascii="Times New Roman" w:eastAsia="Times New Roman" w:hAnsi="Times New Roman" w:cs="Times New Roman"/>
          <w:b/>
          <w:bCs/>
          <w:color w:val="000000" w:themeColor="text1"/>
          <w:sz w:val="22"/>
          <w:szCs w:val="22"/>
        </w:rPr>
        <w:t xml:space="preserve"> </w:t>
      </w:r>
      <w:r w:rsidR="64FAA161" w:rsidRPr="0D434B7E">
        <w:rPr>
          <w:rFonts w:ascii="Times New Roman" w:eastAsia="Times New Roman" w:hAnsi="Times New Roman" w:cs="Times New Roman"/>
          <w:b/>
          <w:bCs/>
          <w:color w:val="000000" w:themeColor="text1"/>
          <w:sz w:val="22"/>
          <w:szCs w:val="22"/>
        </w:rPr>
        <w:t xml:space="preserve">pkt </w:t>
      </w:r>
      <w:r w:rsidR="00245736">
        <w:rPr>
          <w:rFonts w:ascii="Times New Roman" w:eastAsia="Times New Roman" w:hAnsi="Times New Roman" w:cs="Times New Roman"/>
          <w:b/>
          <w:bCs/>
          <w:color w:val="000000" w:themeColor="text1"/>
          <w:sz w:val="22"/>
          <w:szCs w:val="22"/>
        </w:rPr>
        <w:t>3</w:t>
      </w:r>
      <w:r w:rsidR="00245736" w:rsidRPr="0D434B7E">
        <w:rPr>
          <w:rFonts w:ascii="Times New Roman" w:eastAsia="Times New Roman" w:hAnsi="Times New Roman" w:cs="Times New Roman"/>
          <w:b/>
          <w:bCs/>
          <w:color w:val="000000" w:themeColor="text1"/>
          <w:sz w:val="22"/>
          <w:szCs w:val="22"/>
        </w:rPr>
        <w:t xml:space="preserve"> </w:t>
      </w:r>
      <w:r w:rsidR="00CD0700" w:rsidRPr="0D434B7E">
        <w:rPr>
          <w:rFonts w:ascii="Times New Roman" w:hAnsi="Times New Roman"/>
          <w:b/>
          <w:bCs/>
          <w:color w:val="000000" w:themeColor="text1"/>
          <w:sz w:val="22"/>
          <w:szCs w:val="22"/>
        </w:rPr>
        <w:t xml:space="preserve">ustawy z dnia </w:t>
      </w:r>
      <w:r w:rsidR="00CA77BE">
        <w:rPr>
          <w:rFonts w:ascii="Times New Roman" w:hAnsi="Times New Roman"/>
          <w:b/>
          <w:bCs/>
          <w:color w:val="000000" w:themeColor="text1"/>
          <w:sz w:val="22"/>
          <w:szCs w:val="22"/>
        </w:rPr>
        <w:t>11 września 2019</w:t>
      </w:r>
      <w:r w:rsidR="00CD0700" w:rsidRPr="0D434B7E">
        <w:rPr>
          <w:rFonts w:ascii="Times New Roman" w:hAnsi="Times New Roman"/>
          <w:b/>
          <w:bCs/>
          <w:color w:val="000000" w:themeColor="text1"/>
          <w:sz w:val="22"/>
          <w:szCs w:val="22"/>
        </w:rPr>
        <w:t xml:space="preserve"> Prawo zamówień publicznych </w:t>
      </w:r>
      <w:r w:rsidR="00CD0700" w:rsidRPr="0D434B7E">
        <w:rPr>
          <w:rFonts w:ascii="Times New Roman" w:hAnsi="Times New Roman"/>
          <w:color w:val="000000" w:themeColor="text1"/>
          <w:sz w:val="22"/>
          <w:szCs w:val="22"/>
        </w:rPr>
        <w:t>(</w:t>
      </w:r>
      <w:r w:rsidR="00CA77BE">
        <w:rPr>
          <w:rFonts w:ascii="Times New Roman" w:hAnsi="Times New Roman"/>
          <w:color w:val="000000" w:themeColor="text1"/>
          <w:sz w:val="22"/>
          <w:szCs w:val="22"/>
        </w:rPr>
        <w:t xml:space="preserve">tj. </w:t>
      </w:r>
      <w:r w:rsidR="00CD0700" w:rsidRPr="0D434B7E">
        <w:rPr>
          <w:rFonts w:ascii="Times New Roman" w:hAnsi="Times New Roman"/>
          <w:color w:val="000000" w:themeColor="text1"/>
          <w:sz w:val="22"/>
          <w:szCs w:val="22"/>
        </w:rPr>
        <w:t>Dz. U. z</w:t>
      </w:r>
      <w:r w:rsidR="00D57ABD" w:rsidRPr="0D434B7E">
        <w:rPr>
          <w:rFonts w:ascii="Times New Roman" w:hAnsi="Times New Roman"/>
          <w:color w:val="000000" w:themeColor="text1"/>
          <w:sz w:val="22"/>
          <w:szCs w:val="22"/>
        </w:rPr>
        <w:t xml:space="preserve"> </w:t>
      </w:r>
      <w:r w:rsidR="00CA77BE">
        <w:rPr>
          <w:rFonts w:ascii="Times New Roman" w:hAnsi="Times New Roman"/>
          <w:color w:val="000000" w:themeColor="text1"/>
          <w:sz w:val="22"/>
          <w:szCs w:val="22"/>
        </w:rPr>
        <w:t xml:space="preserve">2021 </w:t>
      </w:r>
      <w:r w:rsidR="00CD0700" w:rsidRPr="0D434B7E">
        <w:rPr>
          <w:rFonts w:ascii="Times New Roman" w:hAnsi="Times New Roman"/>
          <w:color w:val="000000" w:themeColor="text1"/>
          <w:sz w:val="22"/>
          <w:szCs w:val="22"/>
        </w:rPr>
        <w:t xml:space="preserve">r. poz. </w:t>
      </w:r>
      <w:r w:rsidR="00CA77BE">
        <w:rPr>
          <w:rFonts w:ascii="Times New Roman" w:eastAsia="Times New Roman" w:hAnsi="Times New Roman" w:cs="Times New Roman"/>
          <w:color w:val="000000" w:themeColor="text1"/>
          <w:sz w:val="22"/>
          <w:szCs w:val="22"/>
        </w:rPr>
        <w:t>1129</w:t>
      </w:r>
      <w:r w:rsidR="001A74C7" w:rsidRPr="0D434B7E">
        <w:rPr>
          <w:rFonts w:ascii="Times New Roman" w:eastAsia="Times New Roman" w:hAnsi="Times New Roman" w:cs="Times New Roman"/>
          <w:color w:val="000000" w:themeColor="text1"/>
          <w:sz w:val="22"/>
          <w:szCs w:val="22"/>
        </w:rPr>
        <w:t>; dalej:</w:t>
      </w:r>
      <w:r w:rsidR="000102CF" w:rsidRPr="0D434B7E">
        <w:rPr>
          <w:rFonts w:ascii="Times New Roman" w:eastAsia="Times New Roman" w:hAnsi="Times New Roman" w:cs="Times New Roman"/>
          <w:color w:val="000000" w:themeColor="text1"/>
          <w:sz w:val="22"/>
          <w:szCs w:val="22"/>
        </w:rPr>
        <w:t xml:space="preserve"> „ustawa PZP”</w:t>
      </w:r>
      <w:r w:rsidR="00CD0700" w:rsidRPr="0D434B7E">
        <w:rPr>
          <w:rFonts w:ascii="Times New Roman" w:eastAsia="Times New Roman" w:hAnsi="Times New Roman" w:cs="Times New Roman"/>
          <w:color w:val="000000" w:themeColor="text1"/>
          <w:sz w:val="22"/>
          <w:szCs w:val="22"/>
        </w:rPr>
        <w:t>)</w:t>
      </w:r>
      <w:r w:rsidR="00BF1570" w:rsidRPr="0D434B7E">
        <w:rPr>
          <w:rFonts w:ascii="Times New Roman" w:eastAsia="Times New Roman" w:hAnsi="Times New Roman" w:cs="Times New Roman"/>
          <w:b/>
          <w:bCs/>
          <w:color w:val="000000" w:themeColor="text1"/>
          <w:sz w:val="22"/>
          <w:szCs w:val="22"/>
        </w:rPr>
        <w:t xml:space="preserve"> </w:t>
      </w:r>
      <w:r w:rsidR="00984897">
        <w:rPr>
          <w:rFonts w:ascii="Times New Roman" w:eastAsia="Times New Roman" w:hAnsi="Times New Roman" w:cs="Times New Roman"/>
          <w:b/>
          <w:bCs/>
          <w:color w:val="000000" w:themeColor="text1"/>
          <w:sz w:val="22"/>
          <w:szCs w:val="22"/>
        </w:rPr>
        <w:t xml:space="preserve">oraz art. 5 ust. 1 pkt </w:t>
      </w:r>
      <w:r w:rsidR="001F63B6">
        <w:rPr>
          <w:rFonts w:ascii="Times New Roman" w:eastAsia="Times New Roman" w:hAnsi="Times New Roman" w:cs="Times New Roman"/>
          <w:b/>
          <w:bCs/>
          <w:color w:val="000000" w:themeColor="text1"/>
          <w:sz w:val="22"/>
          <w:szCs w:val="22"/>
        </w:rPr>
        <w:t>3 lit. c) i pkt 8 ustawy z dnia 21 października 2016</w:t>
      </w:r>
      <w:r w:rsidR="002F3BC9">
        <w:rPr>
          <w:rFonts w:ascii="Times New Roman" w:eastAsia="Times New Roman" w:hAnsi="Times New Roman" w:cs="Times New Roman"/>
          <w:b/>
          <w:bCs/>
          <w:color w:val="000000" w:themeColor="text1"/>
          <w:sz w:val="22"/>
          <w:szCs w:val="22"/>
        </w:rPr>
        <w:t> </w:t>
      </w:r>
      <w:r w:rsidR="001F63B6">
        <w:rPr>
          <w:rFonts w:ascii="Times New Roman" w:eastAsia="Times New Roman" w:hAnsi="Times New Roman" w:cs="Times New Roman"/>
          <w:b/>
          <w:bCs/>
          <w:color w:val="000000" w:themeColor="text1"/>
          <w:sz w:val="22"/>
          <w:szCs w:val="22"/>
        </w:rPr>
        <w:t xml:space="preserve">r. o umowie koncesji na roboty budowlane lub usługi </w:t>
      </w:r>
      <w:r w:rsidR="001F63B6">
        <w:rPr>
          <w:rFonts w:ascii="Times New Roman" w:eastAsia="Times New Roman" w:hAnsi="Times New Roman" w:cs="Times New Roman"/>
          <w:color w:val="000000" w:themeColor="text1"/>
          <w:sz w:val="22"/>
          <w:szCs w:val="22"/>
        </w:rPr>
        <w:t>(tj. Dz.U. z 2021 r. poz. 541)</w:t>
      </w:r>
      <w:r w:rsidR="005657B3">
        <w:rPr>
          <w:rFonts w:ascii="Times New Roman" w:eastAsia="Times New Roman" w:hAnsi="Times New Roman" w:cs="Times New Roman"/>
          <w:color w:val="000000" w:themeColor="text1"/>
          <w:sz w:val="22"/>
          <w:szCs w:val="22"/>
        </w:rPr>
        <w:t xml:space="preserve">, </w:t>
      </w:r>
      <w:r w:rsidR="005657B3" w:rsidRPr="005657B3">
        <w:rPr>
          <w:rFonts w:ascii="Times New Roman" w:eastAsia="Times New Roman" w:hAnsi="Times New Roman" w:cs="Times New Roman"/>
          <w:b/>
          <w:bCs/>
          <w:color w:val="000000" w:themeColor="text1"/>
          <w:sz w:val="22"/>
          <w:szCs w:val="22"/>
        </w:rPr>
        <w:t xml:space="preserve">a także </w:t>
      </w:r>
      <w:r>
        <w:rPr>
          <w:rFonts w:ascii="Times New Roman" w:eastAsia="Times New Roman" w:hAnsi="Times New Roman" w:cs="Times New Roman"/>
          <w:b/>
          <w:bCs/>
          <w:color w:val="000000" w:themeColor="text1"/>
          <w:sz w:val="22"/>
          <w:szCs w:val="22"/>
        </w:rPr>
        <w:t xml:space="preserve">na podstawie </w:t>
      </w:r>
      <w:r w:rsidR="005657B3" w:rsidRPr="005657B3">
        <w:rPr>
          <w:rFonts w:ascii="Times New Roman" w:eastAsia="Times New Roman" w:hAnsi="Times New Roman" w:cs="Times New Roman"/>
          <w:b/>
          <w:bCs/>
          <w:color w:val="000000" w:themeColor="text1"/>
          <w:sz w:val="22"/>
          <w:szCs w:val="22"/>
        </w:rPr>
        <w:t>art. 70</w:t>
      </w:r>
      <w:r w:rsidR="005657B3" w:rsidRPr="005657B3">
        <w:rPr>
          <w:rFonts w:ascii="Times New Roman" w:eastAsia="Times New Roman" w:hAnsi="Times New Roman" w:cs="Times New Roman"/>
          <w:b/>
          <w:bCs/>
          <w:color w:val="000000" w:themeColor="text1"/>
          <w:sz w:val="22"/>
          <w:szCs w:val="22"/>
          <w:vertAlign w:val="superscript"/>
        </w:rPr>
        <w:t>1</w:t>
      </w:r>
      <w:r w:rsidR="005657B3" w:rsidRPr="005657B3">
        <w:rPr>
          <w:rFonts w:ascii="Times New Roman" w:eastAsia="Times New Roman" w:hAnsi="Times New Roman" w:cs="Times New Roman"/>
          <w:b/>
          <w:bCs/>
          <w:color w:val="000000" w:themeColor="text1"/>
          <w:sz w:val="22"/>
          <w:szCs w:val="22"/>
        </w:rPr>
        <w:t xml:space="preserve"> i</w:t>
      </w:r>
      <w:r w:rsidR="005657B3">
        <w:rPr>
          <w:rFonts w:ascii="Times New Roman" w:eastAsia="Times New Roman" w:hAnsi="Times New Roman" w:cs="Times New Roman"/>
          <w:b/>
          <w:bCs/>
          <w:color w:val="000000" w:themeColor="text1"/>
          <w:sz w:val="22"/>
          <w:szCs w:val="22"/>
        </w:rPr>
        <w:t xml:space="preserve"> art. </w:t>
      </w:r>
      <w:r w:rsidR="005657B3" w:rsidRPr="005657B3">
        <w:rPr>
          <w:rFonts w:ascii="Times New Roman" w:eastAsia="Times New Roman" w:hAnsi="Times New Roman" w:cs="Times New Roman"/>
          <w:b/>
          <w:bCs/>
          <w:color w:val="000000" w:themeColor="text1"/>
          <w:sz w:val="22"/>
          <w:szCs w:val="22"/>
        </w:rPr>
        <w:t>70</w:t>
      </w:r>
      <w:r w:rsidR="005657B3">
        <w:rPr>
          <w:rFonts w:ascii="Times New Roman" w:eastAsia="Times New Roman" w:hAnsi="Times New Roman" w:cs="Times New Roman"/>
          <w:b/>
          <w:bCs/>
          <w:color w:val="000000" w:themeColor="text1"/>
          <w:sz w:val="22"/>
          <w:szCs w:val="22"/>
          <w:vertAlign w:val="superscript"/>
        </w:rPr>
        <w:t xml:space="preserve">3 </w:t>
      </w:r>
      <w:r w:rsidR="005657B3" w:rsidRPr="005657B3">
        <w:rPr>
          <w:rFonts w:ascii="Times New Roman" w:eastAsia="Times New Roman" w:hAnsi="Times New Roman" w:cs="Times New Roman"/>
          <w:b/>
          <w:bCs/>
          <w:color w:val="000000" w:themeColor="text1"/>
          <w:sz w:val="22"/>
          <w:szCs w:val="22"/>
        </w:rPr>
        <w:t>ustawy z dnia 23 kwietnia 1964 r. Kodeks cywilny (tj. Dz.U. z 2020 r. poz. 1740)</w:t>
      </w:r>
      <w:r w:rsidR="000341DD" w:rsidRPr="0D434B7E">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 xml:space="preserve"> Oznacza to, że ze względu na to, że szczegółowo opisany poniżej przedmiot Postępowania nie podlega ustawie PZP </w:t>
      </w:r>
      <w:r w:rsidR="002F3BC9">
        <w:rPr>
          <w:rFonts w:ascii="Times New Roman" w:eastAsia="Times New Roman" w:hAnsi="Times New Roman" w:cs="Times New Roman"/>
          <w:color w:val="000000" w:themeColor="text1"/>
          <w:sz w:val="22"/>
          <w:szCs w:val="22"/>
        </w:rPr>
        <w:t>ani</w:t>
      </w:r>
      <w:r>
        <w:rPr>
          <w:rFonts w:ascii="Times New Roman" w:eastAsia="Times New Roman" w:hAnsi="Times New Roman" w:cs="Times New Roman"/>
          <w:color w:val="000000" w:themeColor="text1"/>
          <w:sz w:val="22"/>
          <w:szCs w:val="22"/>
        </w:rPr>
        <w:t xml:space="preserve"> ustawie o umowie koncesji na roboty budowlane lub usługi, Zamawiający prowadzi postępowanie w sprawie wyboru Partnera Strategicznego</w:t>
      </w:r>
      <w:r w:rsidR="002F3BC9">
        <w:rPr>
          <w:rFonts w:ascii="Times New Roman" w:eastAsia="Times New Roman" w:hAnsi="Times New Roman" w:cs="Times New Roman"/>
          <w:color w:val="000000" w:themeColor="text1"/>
          <w:sz w:val="22"/>
          <w:szCs w:val="22"/>
        </w:rPr>
        <w:t xml:space="preserve"> bez zastosowani</w:t>
      </w:r>
      <w:ins w:id="0" w:author="Autor">
        <w:r w:rsidR="00D674D8">
          <w:rPr>
            <w:rFonts w:ascii="Times New Roman" w:eastAsia="Times New Roman" w:hAnsi="Times New Roman" w:cs="Times New Roman"/>
            <w:color w:val="000000" w:themeColor="text1"/>
            <w:sz w:val="22"/>
            <w:szCs w:val="22"/>
          </w:rPr>
          <w:t>a</w:t>
        </w:r>
      </w:ins>
      <w:r w:rsidR="002F3BC9">
        <w:rPr>
          <w:rFonts w:ascii="Times New Roman" w:eastAsia="Times New Roman" w:hAnsi="Times New Roman" w:cs="Times New Roman"/>
          <w:color w:val="000000" w:themeColor="text1"/>
          <w:sz w:val="22"/>
          <w:szCs w:val="22"/>
        </w:rPr>
        <w:t xml:space="preserve"> trybów wskazanych ustaw, lecz</w:t>
      </w:r>
      <w:r>
        <w:rPr>
          <w:rFonts w:ascii="Times New Roman" w:eastAsia="Times New Roman" w:hAnsi="Times New Roman" w:cs="Times New Roman"/>
          <w:color w:val="000000" w:themeColor="text1"/>
          <w:sz w:val="22"/>
          <w:szCs w:val="22"/>
        </w:rPr>
        <w:t xml:space="preserve"> </w:t>
      </w:r>
      <w:r w:rsidRPr="00D45801">
        <w:rPr>
          <w:rFonts w:ascii="Times New Roman" w:eastAsia="Times New Roman" w:hAnsi="Times New Roman" w:cs="Times New Roman"/>
          <w:color w:val="000000" w:themeColor="text1"/>
          <w:sz w:val="22"/>
          <w:szCs w:val="22"/>
        </w:rPr>
        <w:t>w sposób gwarantujący zachowanie uczciwej i wolnej konkurencji oraz przestrzeganie zasad równego traktowania, przejrzystości i</w:t>
      </w:r>
      <w:r w:rsidR="002F3BC9">
        <w:rPr>
          <w:rFonts w:ascii="Times New Roman" w:eastAsia="Times New Roman" w:hAnsi="Times New Roman" w:cs="Times New Roman"/>
          <w:color w:val="000000" w:themeColor="text1"/>
          <w:sz w:val="22"/>
          <w:szCs w:val="22"/>
        </w:rPr>
        <w:t> </w:t>
      </w:r>
      <w:r w:rsidRPr="00D45801">
        <w:rPr>
          <w:rFonts w:ascii="Times New Roman" w:eastAsia="Times New Roman" w:hAnsi="Times New Roman" w:cs="Times New Roman"/>
          <w:color w:val="000000" w:themeColor="text1"/>
          <w:sz w:val="22"/>
          <w:szCs w:val="22"/>
        </w:rPr>
        <w:t>proporcjonalności, przy odpowiednim uwzględnieniu przepisów ustawy</w:t>
      </w:r>
      <w:r>
        <w:rPr>
          <w:rFonts w:ascii="Times New Roman" w:eastAsia="Times New Roman" w:hAnsi="Times New Roman" w:cs="Times New Roman"/>
          <w:color w:val="000000" w:themeColor="text1"/>
          <w:sz w:val="22"/>
          <w:szCs w:val="22"/>
        </w:rPr>
        <w:t xml:space="preserve"> PPP.</w:t>
      </w:r>
    </w:p>
    <w:p w14:paraId="000B1695" w14:textId="56B59DEE" w:rsidR="00077A5C" w:rsidRDefault="00077A5C" w:rsidP="000C61E2">
      <w:pPr>
        <w:spacing w:before="60" w:after="60" w:line="276" w:lineRule="auto"/>
        <w:jc w:val="both"/>
        <w:rPr>
          <w:ins w:id="1" w:author="Autor"/>
          <w:rFonts w:ascii="Times New Roman" w:eastAsia="Times New Roman" w:hAnsi="Times New Roman" w:cs="Times New Roman"/>
          <w:b/>
          <w:bCs/>
          <w:color w:val="000000" w:themeColor="text1"/>
          <w:sz w:val="22"/>
          <w:szCs w:val="22"/>
        </w:rPr>
      </w:pPr>
      <w:r w:rsidRPr="569001FE">
        <w:rPr>
          <w:rFonts w:ascii="Times New Roman" w:eastAsia="Times New Roman" w:hAnsi="Times New Roman" w:cs="Times New Roman"/>
          <w:b/>
          <w:bCs/>
          <w:color w:val="000000" w:themeColor="text1"/>
          <w:sz w:val="22"/>
          <w:szCs w:val="22"/>
        </w:rPr>
        <w:t xml:space="preserve">Niniejsze </w:t>
      </w:r>
      <w:r w:rsidRPr="569001FE">
        <w:rPr>
          <w:rFonts w:ascii="Times New Roman" w:hAnsi="Times New Roman"/>
          <w:b/>
          <w:bCs/>
          <w:color w:val="000000" w:themeColor="text1"/>
          <w:sz w:val="22"/>
          <w:szCs w:val="22"/>
        </w:rPr>
        <w:t>Postępowanie ma na celu zawarcie umowy o partnerstwie publiczno-prywatnym.</w:t>
      </w:r>
      <w:r w:rsidRPr="569001FE">
        <w:rPr>
          <w:rFonts w:ascii="Times New Roman" w:eastAsia="Times New Roman" w:hAnsi="Times New Roman" w:cs="Times New Roman"/>
          <w:b/>
          <w:bCs/>
          <w:color w:val="000000" w:themeColor="text1"/>
          <w:sz w:val="22"/>
          <w:szCs w:val="22"/>
        </w:rPr>
        <w:t xml:space="preserve"> </w:t>
      </w:r>
    </w:p>
    <w:p w14:paraId="10788A4E" w14:textId="77777777" w:rsidR="00D674D8" w:rsidRPr="008B12A8" w:rsidRDefault="00D674D8" w:rsidP="000C61E2">
      <w:pPr>
        <w:spacing w:before="60" w:after="60" w:line="276" w:lineRule="auto"/>
        <w:jc w:val="both"/>
        <w:rPr>
          <w:rFonts w:ascii="Times New Roman" w:hAnsi="Times New Roman"/>
          <w:b/>
          <w:bCs/>
          <w:color w:val="000000"/>
          <w:sz w:val="22"/>
          <w:szCs w:val="22"/>
        </w:rPr>
      </w:pPr>
    </w:p>
    <w:p w14:paraId="05E90222" w14:textId="216F72EC" w:rsidR="00D674D8" w:rsidRPr="00BF37D1" w:rsidRDefault="00D674D8" w:rsidP="000C61E2">
      <w:pPr>
        <w:spacing w:before="60" w:after="60" w:line="276" w:lineRule="auto"/>
        <w:jc w:val="both"/>
        <w:rPr>
          <w:ins w:id="2" w:author="Autor"/>
          <w:rFonts w:ascii="Times New Roman" w:hAnsi="Times New Roman"/>
          <w:b/>
          <w:color w:val="000000" w:themeColor="text1"/>
          <w:sz w:val="22"/>
          <w:szCs w:val="22"/>
        </w:rPr>
      </w:pPr>
      <w:ins w:id="3" w:author="Autor">
        <w:r w:rsidRPr="00BF37D1">
          <w:rPr>
            <w:rFonts w:ascii="Times New Roman" w:hAnsi="Times New Roman"/>
            <w:b/>
            <w:color w:val="000000" w:themeColor="text1"/>
            <w:sz w:val="22"/>
            <w:szCs w:val="22"/>
          </w:rPr>
          <w:t>Przedmiot Postępowania</w:t>
        </w:r>
      </w:ins>
    </w:p>
    <w:p w14:paraId="418C4751" w14:textId="75457D68" w:rsidR="00066DD1" w:rsidRDefault="00077A5C" w:rsidP="000C61E2">
      <w:pPr>
        <w:spacing w:before="60" w:after="60" w:line="276" w:lineRule="auto"/>
        <w:jc w:val="both"/>
        <w:rP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Przedmiotem współpracy pomiędzy Podmiotem Publicznym, a podmiotem wybranym w tym Postępowaniu (</w:t>
      </w:r>
      <w:r w:rsidR="00D45801">
        <w:rPr>
          <w:rFonts w:ascii="Times New Roman" w:eastAsia="Times New Roman" w:hAnsi="Times New Roman" w:cs="Times New Roman"/>
          <w:color w:val="000000" w:themeColor="text1"/>
          <w:sz w:val="22"/>
          <w:szCs w:val="22"/>
        </w:rPr>
        <w:t>zwanym w dokumentacji Postępowania</w:t>
      </w:r>
      <w:r w:rsidR="001A74C7">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„Partner</w:t>
      </w:r>
      <w:r w:rsidR="00847D6D">
        <w:rPr>
          <w:rFonts w:ascii="Times New Roman" w:eastAsia="Times New Roman" w:hAnsi="Times New Roman" w:cs="Times New Roman"/>
          <w:color w:val="000000" w:themeColor="text1"/>
          <w:sz w:val="22"/>
          <w:szCs w:val="22"/>
        </w:rPr>
        <w:t>em</w:t>
      </w:r>
      <w:r w:rsidRPr="53D4E7C3">
        <w:rPr>
          <w:rFonts w:ascii="Times New Roman" w:eastAsia="Times New Roman" w:hAnsi="Times New Roman" w:cs="Times New Roman"/>
          <w:color w:val="000000" w:themeColor="text1"/>
          <w:sz w:val="22"/>
          <w:szCs w:val="22"/>
        </w:rPr>
        <w:t>” albo „Partner</w:t>
      </w:r>
      <w:r w:rsidR="00847D6D">
        <w:rPr>
          <w:rFonts w:ascii="Times New Roman" w:eastAsia="Times New Roman" w:hAnsi="Times New Roman" w:cs="Times New Roman"/>
          <w:color w:val="000000" w:themeColor="text1"/>
          <w:sz w:val="22"/>
          <w:szCs w:val="22"/>
        </w:rPr>
        <w:t>em</w:t>
      </w:r>
      <w:r w:rsidRPr="53D4E7C3">
        <w:rPr>
          <w:rFonts w:ascii="Times New Roman" w:eastAsia="Times New Roman" w:hAnsi="Times New Roman" w:cs="Times New Roman"/>
          <w:color w:val="000000" w:themeColor="text1"/>
          <w:sz w:val="22"/>
          <w:szCs w:val="22"/>
        </w:rPr>
        <w:t xml:space="preserve"> Strategiczny</w:t>
      </w:r>
      <w:r w:rsidR="00847D6D">
        <w:rPr>
          <w:rFonts w:ascii="Times New Roman" w:eastAsia="Times New Roman" w:hAnsi="Times New Roman" w:cs="Times New Roman"/>
          <w:color w:val="000000" w:themeColor="text1"/>
          <w:sz w:val="22"/>
          <w:szCs w:val="22"/>
        </w:rPr>
        <w:t>m</w:t>
      </w:r>
      <w:r w:rsidRPr="53D4E7C3">
        <w:rPr>
          <w:rFonts w:ascii="Times New Roman" w:eastAsia="Times New Roman" w:hAnsi="Times New Roman" w:cs="Times New Roman"/>
          <w:color w:val="000000" w:themeColor="text1"/>
          <w:sz w:val="22"/>
          <w:szCs w:val="22"/>
        </w:rPr>
        <w:t xml:space="preserve">”) jest zapewnienie niezbędnych środków i świadczeń dla realizacji </w:t>
      </w:r>
      <w:r>
        <w:rPr>
          <w:rFonts w:ascii="Times New Roman" w:eastAsia="Times New Roman" w:hAnsi="Times New Roman" w:cs="Times New Roman"/>
          <w:color w:val="000000" w:themeColor="text1"/>
          <w:sz w:val="22"/>
          <w:szCs w:val="22"/>
        </w:rPr>
        <w:t xml:space="preserve">prowadzonego przez Zamawiającego </w:t>
      </w:r>
      <w:r w:rsidR="00D45801">
        <w:rPr>
          <w:rFonts w:ascii="Times New Roman" w:eastAsia="Times New Roman" w:hAnsi="Times New Roman" w:cs="Times New Roman"/>
          <w:color w:val="000000" w:themeColor="text1"/>
          <w:sz w:val="22"/>
          <w:szCs w:val="22"/>
        </w:rPr>
        <w:t xml:space="preserve">przedsięwzięcia „Innowacyjna biogazownia”, które jest realizowane </w:t>
      </w:r>
      <w:r>
        <w:rPr>
          <w:rFonts w:ascii="Times New Roman" w:eastAsia="Times New Roman" w:hAnsi="Times New Roman" w:cs="Times New Roman"/>
          <w:color w:val="000000" w:themeColor="text1"/>
          <w:sz w:val="22"/>
          <w:szCs w:val="22"/>
        </w:rPr>
        <w:t xml:space="preserve">w formule zamówień przedkomercyjnych </w:t>
      </w:r>
      <w:r w:rsidR="00D45801">
        <w:rPr>
          <w:rFonts w:ascii="Times New Roman" w:eastAsia="Times New Roman" w:hAnsi="Times New Roman" w:cs="Times New Roman"/>
          <w:color w:val="000000" w:themeColor="text1"/>
          <w:sz w:val="22"/>
          <w:szCs w:val="22"/>
        </w:rPr>
        <w:t xml:space="preserve">w wyniku </w:t>
      </w:r>
      <w:r>
        <w:rPr>
          <w:rFonts w:ascii="Times New Roman" w:eastAsia="Times New Roman" w:hAnsi="Times New Roman" w:cs="Times New Roman"/>
          <w:color w:val="000000" w:themeColor="text1"/>
          <w:sz w:val="22"/>
          <w:szCs w:val="22"/>
        </w:rPr>
        <w:t>postępowania nr 98/20/PU/P80 (dalej</w:t>
      </w:r>
      <w:r w:rsidR="00D54467">
        <w:rPr>
          <w:rFonts w:ascii="Times New Roman" w:eastAsia="Times New Roman" w:hAnsi="Times New Roman" w:cs="Times New Roman"/>
          <w:color w:val="000000" w:themeColor="text1"/>
          <w:sz w:val="22"/>
          <w:szCs w:val="22"/>
        </w:rPr>
        <w:t>:</w:t>
      </w:r>
      <w:r>
        <w:rPr>
          <w:rFonts w:ascii="Times New Roman" w:eastAsia="Times New Roman" w:hAnsi="Times New Roman" w:cs="Times New Roman"/>
          <w:color w:val="000000" w:themeColor="text1"/>
          <w:sz w:val="22"/>
          <w:szCs w:val="22"/>
        </w:rPr>
        <w:t xml:space="preserve"> „Przedsięwzięcie</w:t>
      </w:r>
      <w:r w:rsidRPr="53D4E7C3">
        <w:rPr>
          <w:rFonts w:ascii="Times New Roman" w:eastAsia="Times New Roman" w:hAnsi="Times New Roman" w:cs="Times New Roman"/>
          <w:color w:val="000000" w:themeColor="text1"/>
          <w:sz w:val="22"/>
          <w:szCs w:val="22"/>
        </w:rPr>
        <w:t xml:space="preserve"> PCP</w:t>
      </w:r>
      <w:r>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w:t>
      </w:r>
      <w:r>
        <w:rPr>
          <w:rFonts w:ascii="Times New Roman" w:eastAsia="Times New Roman" w:hAnsi="Times New Roman" w:cs="Times New Roman"/>
          <w:color w:val="000000" w:themeColor="text1"/>
          <w:sz w:val="22"/>
          <w:szCs w:val="22"/>
        </w:rPr>
        <w:t>lub „PCP”)</w:t>
      </w:r>
      <w:r w:rsidRPr="53D4E7C3">
        <w:rPr>
          <w:rFonts w:ascii="Times New Roman" w:eastAsia="Times New Roman" w:hAnsi="Times New Roman" w:cs="Times New Roman"/>
          <w:color w:val="000000" w:themeColor="text1"/>
          <w:sz w:val="22"/>
          <w:szCs w:val="22"/>
        </w:rPr>
        <w:t xml:space="preserve">. </w:t>
      </w:r>
      <w:r w:rsidR="00D45801">
        <w:rPr>
          <w:rFonts w:ascii="Times New Roman" w:eastAsia="Times New Roman" w:hAnsi="Times New Roman" w:cs="Times New Roman"/>
          <w:color w:val="000000" w:themeColor="text1"/>
          <w:sz w:val="22"/>
          <w:szCs w:val="22"/>
        </w:rPr>
        <w:t>Szczegółowo opisanym poniżej przedmiotem Postępowania jest zapewnienie przez Partnera Strategicznego</w:t>
      </w:r>
      <w:r w:rsidR="00847D6D">
        <w:rPr>
          <w:rFonts w:ascii="Times New Roman" w:eastAsia="Times New Roman" w:hAnsi="Times New Roman" w:cs="Times New Roman"/>
          <w:color w:val="000000" w:themeColor="text1"/>
          <w:sz w:val="22"/>
          <w:szCs w:val="22"/>
        </w:rPr>
        <w:t xml:space="preserve"> na rzecz NCBR</w:t>
      </w:r>
      <w:r w:rsidR="00066DD1">
        <w:rPr>
          <w:rFonts w:ascii="Times New Roman" w:eastAsia="Times New Roman" w:hAnsi="Times New Roman" w:cs="Times New Roman"/>
          <w:color w:val="000000" w:themeColor="text1"/>
          <w:sz w:val="22"/>
          <w:szCs w:val="22"/>
        </w:rPr>
        <w:t>:</w:t>
      </w:r>
    </w:p>
    <w:p w14:paraId="2D35B26F" w14:textId="59F070DB" w:rsidR="00077A5C" w:rsidRPr="00066DD1" w:rsidRDefault="00DD2C44" w:rsidP="000C61E2">
      <w:pPr>
        <w:pStyle w:val="Akapitzlist"/>
        <w:numPr>
          <w:ilvl w:val="0"/>
          <w:numId w:val="14"/>
        </w:numPr>
        <w:spacing w:before="60" w:after="60" w:line="276" w:lineRule="auto"/>
        <w:jc w:val="both"/>
        <w:rPr>
          <w:rFonts w:ascii="Times New Roman" w:hAnsi="Times New Roman"/>
          <w:color w:val="000000"/>
          <w:sz w:val="22"/>
          <w:szCs w:val="22"/>
        </w:rPr>
      </w:pPr>
      <w:ins w:id="4" w:author="Autor">
        <w:r w:rsidRPr="00470364">
          <w:rPr>
            <w:rFonts w:ascii="Times New Roman" w:eastAsia="Times New Roman" w:hAnsi="Times New Roman" w:cs="Times New Roman"/>
            <w:color w:val="000000" w:themeColor="text1"/>
            <w:sz w:val="22"/>
            <w:szCs w:val="22"/>
          </w:rPr>
          <w:t>n</w:t>
        </w:r>
      </w:ins>
      <w:r w:rsidR="00D45801" w:rsidRPr="00470364">
        <w:rPr>
          <w:rFonts w:ascii="Times New Roman" w:eastAsia="Times New Roman" w:hAnsi="Times New Roman" w:cs="Times New Roman"/>
          <w:color w:val="000000" w:themeColor="text1"/>
          <w:sz w:val="22"/>
          <w:szCs w:val="22"/>
        </w:rPr>
        <w:t>ieruchomości</w:t>
      </w:r>
      <w:ins w:id="5" w:author="Autor">
        <w:r>
          <w:rPr>
            <w:rFonts w:ascii="Times New Roman" w:eastAsia="Times New Roman" w:hAnsi="Times New Roman" w:cs="Times New Roman"/>
            <w:color w:val="000000" w:themeColor="text1"/>
            <w:sz w:val="22"/>
            <w:szCs w:val="22"/>
          </w:rPr>
          <w:t>, zwanych dalej Nieruchomością 1 oraz Nieruchomością 2</w:t>
        </w:r>
        <w:r w:rsidR="00BA707F">
          <w:rPr>
            <w:rFonts w:ascii="Times New Roman" w:eastAsia="Times New Roman" w:hAnsi="Times New Roman" w:cs="Times New Roman"/>
            <w:color w:val="000000" w:themeColor="text1"/>
            <w:sz w:val="22"/>
            <w:szCs w:val="22"/>
          </w:rPr>
          <w:t xml:space="preserve"> (zdefiniowanych w załączniku nr 3 do Ogłoszenia)</w:t>
        </w:r>
        <w:r>
          <w:rPr>
            <w:rFonts w:ascii="Times New Roman" w:eastAsia="Times New Roman" w:hAnsi="Times New Roman" w:cs="Times New Roman"/>
            <w:color w:val="000000" w:themeColor="text1"/>
            <w:sz w:val="22"/>
            <w:szCs w:val="22"/>
          </w:rPr>
          <w:t>,</w:t>
        </w:r>
      </w:ins>
      <w:r w:rsidR="00D45801" w:rsidRPr="00066DD1">
        <w:rPr>
          <w:rFonts w:ascii="Times New Roman" w:eastAsia="Times New Roman" w:hAnsi="Times New Roman" w:cs="Times New Roman"/>
          <w:color w:val="000000" w:themeColor="text1"/>
          <w:sz w:val="22"/>
          <w:szCs w:val="22"/>
        </w:rPr>
        <w:t xml:space="preserve"> </w:t>
      </w:r>
      <w:r w:rsidR="00847D6D">
        <w:rPr>
          <w:rFonts w:ascii="Times New Roman" w:eastAsia="Times New Roman" w:hAnsi="Times New Roman" w:cs="Times New Roman"/>
          <w:color w:val="000000" w:themeColor="text1"/>
          <w:sz w:val="22"/>
          <w:szCs w:val="22"/>
        </w:rPr>
        <w:t>stanowiących środowisko umożliwiające</w:t>
      </w:r>
      <w:r w:rsidR="00D45801" w:rsidRPr="00066DD1">
        <w:rPr>
          <w:rFonts w:ascii="Times New Roman" w:eastAsia="Times New Roman" w:hAnsi="Times New Roman" w:cs="Times New Roman"/>
          <w:color w:val="000000" w:themeColor="text1"/>
          <w:sz w:val="22"/>
          <w:szCs w:val="22"/>
        </w:rPr>
        <w:t xml:space="preserve"> przeprowadzenie weryfikacji rozwiązań opracowywanych przez wykonawców usług badawczo-rozwojowych w Przedsięwzięciu PCP (zwanych dalej „Uczestnikami PCP”)</w:t>
      </w:r>
      <w:r w:rsidR="00847D6D">
        <w:rPr>
          <w:rFonts w:ascii="Times New Roman" w:eastAsia="Times New Roman" w:hAnsi="Times New Roman" w:cs="Times New Roman"/>
          <w:color w:val="000000" w:themeColor="text1"/>
          <w:sz w:val="22"/>
          <w:szCs w:val="22"/>
        </w:rPr>
        <w:t>, tj.</w:t>
      </w:r>
      <w:r w:rsidR="00D45801" w:rsidRPr="00066DD1">
        <w:rPr>
          <w:rFonts w:ascii="Times New Roman" w:eastAsia="Times New Roman" w:hAnsi="Times New Roman" w:cs="Times New Roman"/>
          <w:color w:val="000000" w:themeColor="text1"/>
          <w:sz w:val="22"/>
          <w:szCs w:val="22"/>
        </w:rPr>
        <w:t xml:space="preserve"> </w:t>
      </w:r>
      <w:r w:rsidR="00066DD1">
        <w:rPr>
          <w:rFonts w:ascii="Times New Roman" w:eastAsia="Times New Roman" w:hAnsi="Times New Roman" w:cs="Times New Roman"/>
          <w:color w:val="000000" w:themeColor="text1"/>
          <w:sz w:val="22"/>
          <w:szCs w:val="22"/>
        </w:rPr>
        <w:t xml:space="preserve">zapewnienia NCBR nieruchomości na potrzeby </w:t>
      </w:r>
      <w:r w:rsidR="00D45801" w:rsidRPr="00066DD1">
        <w:rPr>
          <w:rFonts w:ascii="Times New Roman" w:eastAsia="Times New Roman" w:hAnsi="Times New Roman" w:cs="Times New Roman"/>
          <w:color w:val="000000" w:themeColor="text1"/>
          <w:sz w:val="22"/>
          <w:szCs w:val="22"/>
        </w:rPr>
        <w:t xml:space="preserve">umożliwienia </w:t>
      </w:r>
      <w:r w:rsidR="00066DD1">
        <w:rPr>
          <w:rFonts w:ascii="Times New Roman" w:eastAsia="Times New Roman" w:hAnsi="Times New Roman" w:cs="Times New Roman"/>
          <w:color w:val="000000" w:themeColor="text1"/>
          <w:sz w:val="22"/>
          <w:szCs w:val="22"/>
        </w:rPr>
        <w:t>Uczestnikom PCP</w:t>
      </w:r>
      <w:r w:rsidR="00D45801" w:rsidRPr="00066DD1">
        <w:rPr>
          <w:rFonts w:ascii="Times New Roman" w:eastAsia="Times New Roman" w:hAnsi="Times New Roman" w:cs="Times New Roman"/>
          <w:color w:val="000000" w:themeColor="text1"/>
          <w:sz w:val="22"/>
          <w:szCs w:val="22"/>
        </w:rPr>
        <w:t xml:space="preserve"> stworzenia na nieruchomościach zapewnianych przez Partnera Strategicznego Instalacji-Ułamkowo Technicznych (prototypów innowacyjnych biogazowni stworzonych w oparciu o opracowywan</w:t>
      </w:r>
      <w:r w:rsidR="00066DD1" w:rsidRPr="00066DD1">
        <w:rPr>
          <w:rFonts w:ascii="Times New Roman" w:eastAsia="Times New Roman" w:hAnsi="Times New Roman" w:cs="Times New Roman"/>
          <w:color w:val="000000" w:themeColor="text1"/>
          <w:sz w:val="22"/>
          <w:szCs w:val="22"/>
        </w:rPr>
        <w:t xml:space="preserve">e przez Uczestników PCP </w:t>
      </w:r>
      <w:del w:id="6" w:author="Autor">
        <w:r w:rsidR="00847D6D" w:rsidDel="00CC616D">
          <w:rPr>
            <w:rFonts w:ascii="Times New Roman" w:eastAsia="Times New Roman" w:hAnsi="Times New Roman" w:cs="Times New Roman"/>
            <w:color w:val="000000" w:themeColor="text1"/>
            <w:sz w:val="22"/>
            <w:szCs w:val="22"/>
          </w:rPr>
          <w:delText>R</w:delText>
        </w:r>
        <w:r w:rsidR="00066DD1" w:rsidRPr="00066DD1" w:rsidDel="00CC616D">
          <w:rPr>
            <w:rFonts w:ascii="Times New Roman" w:eastAsia="Times New Roman" w:hAnsi="Times New Roman" w:cs="Times New Roman"/>
            <w:color w:val="000000" w:themeColor="text1"/>
            <w:sz w:val="22"/>
            <w:szCs w:val="22"/>
          </w:rPr>
          <w:delText>ozwiązania</w:delText>
        </w:r>
      </w:del>
      <w:ins w:id="7" w:author="Autor">
        <w:r w:rsidR="00CC616D">
          <w:rPr>
            <w:rFonts w:ascii="Times New Roman" w:eastAsia="Times New Roman" w:hAnsi="Times New Roman" w:cs="Times New Roman"/>
            <w:color w:val="000000" w:themeColor="text1"/>
            <w:sz w:val="22"/>
            <w:szCs w:val="22"/>
          </w:rPr>
          <w:t>Technologie Uniwersalnej Biogazowni)</w:t>
        </w:r>
      </w:ins>
      <w:del w:id="8" w:author="Autor">
        <w:r w:rsidR="00D45801" w:rsidRPr="00066DD1" w:rsidDel="00CC616D">
          <w:rPr>
            <w:rFonts w:ascii="Times New Roman" w:eastAsia="Times New Roman" w:hAnsi="Times New Roman" w:cs="Times New Roman"/>
            <w:color w:val="000000" w:themeColor="text1"/>
            <w:sz w:val="22"/>
            <w:szCs w:val="22"/>
          </w:rPr>
          <w:delText xml:space="preserve">) </w:delText>
        </w:r>
      </w:del>
      <w:r w:rsidR="00D45801" w:rsidRPr="00066DD1">
        <w:rPr>
          <w:rFonts w:ascii="Times New Roman" w:eastAsia="Times New Roman" w:hAnsi="Times New Roman" w:cs="Times New Roman"/>
          <w:color w:val="000000" w:themeColor="text1"/>
          <w:sz w:val="22"/>
          <w:szCs w:val="22"/>
        </w:rPr>
        <w:t>oraz Demonstratora</w:t>
      </w:r>
      <w:ins w:id="9" w:author="Autor">
        <w:r w:rsidR="00CC616D">
          <w:rPr>
            <w:rFonts w:ascii="Times New Roman" w:eastAsia="Times New Roman" w:hAnsi="Times New Roman" w:cs="Times New Roman"/>
            <w:color w:val="000000" w:themeColor="text1"/>
            <w:sz w:val="22"/>
            <w:szCs w:val="22"/>
          </w:rPr>
          <w:t xml:space="preserve"> Technologii,</w:t>
        </w:r>
      </w:ins>
      <w:del w:id="10" w:author="Autor">
        <w:r w:rsidR="00D45801" w:rsidRPr="00066DD1" w:rsidDel="00CC616D">
          <w:rPr>
            <w:rFonts w:ascii="Times New Roman" w:eastAsia="Times New Roman" w:hAnsi="Times New Roman" w:cs="Times New Roman"/>
            <w:color w:val="000000" w:themeColor="text1"/>
            <w:sz w:val="22"/>
            <w:szCs w:val="22"/>
          </w:rPr>
          <w:delText xml:space="preserve"> (demonstratora </w:delText>
        </w:r>
        <w:r w:rsidR="00847D6D" w:rsidDel="00CC616D">
          <w:rPr>
            <w:rFonts w:ascii="Times New Roman" w:eastAsia="Times New Roman" w:hAnsi="Times New Roman" w:cs="Times New Roman"/>
            <w:color w:val="000000" w:themeColor="text1"/>
            <w:sz w:val="22"/>
            <w:szCs w:val="22"/>
          </w:rPr>
          <w:delText>R</w:delText>
        </w:r>
        <w:r w:rsidR="00D45801" w:rsidRPr="00066DD1" w:rsidDel="00CC616D">
          <w:rPr>
            <w:rFonts w:ascii="Times New Roman" w:eastAsia="Times New Roman" w:hAnsi="Times New Roman" w:cs="Times New Roman"/>
            <w:color w:val="000000" w:themeColor="text1"/>
            <w:sz w:val="22"/>
            <w:szCs w:val="22"/>
          </w:rPr>
          <w:delText>ozwiązania)</w:delText>
        </w:r>
        <w:r w:rsidR="00066DD1" w:rsidDel="00CC616D">
          <w:rPr>
            <w:rFonts w:ascii="Times New Roman" w:eastAsia="Times New Roman" w:hAnsi="Times New Roman" w:cs="Times New Roman"/>
            <w:color w:val="000000" w:themeColor="text1"/>
            <w:sz w:val="22"/>
            <w:szCs w:val="22"/>
          </w:rPr>
          <w:delText>,</w:delText>
        </w:r>
        <w:r w:rsidR="00C03F41" w:rsidDel="00CC616D">
          <w:rPr>
            <w:rFonts w:ascii="Times New Roman" w:eastAsia="Times New Roman" w:hAnsi="Times New Roman" w:cs="Times New Roman"/>
            <w:color w:val="000000" w:themeColor="text1"/>
            <w:sz w:val="22"/>
            <w:szCs w:val="22"/>
          </w:rPr>
          <w:delText xml:space="preserve"> </w:delText>
        </w:r>
      </w:del>
    </w:p>
    <w:p w14:paraId="51A66BB1" w14:textId="7745EB0B" w:rsidR="00066DD1" w:rsidRDefault="00066DD1" w:rsidP="000C61E2">
      <w:pPr>
        <w:pStyle w:val="Akapitzlist"/>
        <w:numPr>
          <w:ilvl w:val="0"/>
          <w:numId w:val="14"/>
        </w:numPr>
        <w:spacing w:before="60" w:after="60" w:line="276" w:lineRule="auto"/>
        <w:jc w:val="both"/>
        <w:rPr>
          <w:rFonts w:ascii="Times New Roman" w:hAnsi="Times New Roman"/>
          <w:color w:val="000000"/>
          <w:sz w:val="22"/>
          <w:szCs w:val="22"/>
        </w:rPr>
      </w:pPr>
      <w:r>
        <w:rPr>
          <w:rFonts w:ascii="Times New Roman" w:hAnsi="Times New Roman"/>
          <w:color w:val="000000"/>
          <w:sz w:val="22"/>
          <w:szCs w:val="22"/>
        </w:rPr>
        <w:lastRenderedPageBreak/>
        <w:t xml:space="preserve">świadczenie na rzecz Zamawiającego usług badawczo-rozwojowych związanych z testami, oceną i demonstracją technologiczną Instalacji Ułamkowo-Technicznych i Demonstratora </w:t>
      </w:r>
      <w:ins w:id="11" w:author="Autor">
        <w:r w:rsidR="00CC616D">
          <w:rPr>
            <w:rFonts w:ascii="Times New Roman" w:hAnsi="Times New Roman"/>
            <w:color w:val="000000"/>
            <w:sz w:val="22"/>
            <w:szCs w:val="22"/>
          </w:rPr>
          <w:t xml:space="preserve">Technologii </w:t>
        </w:r>
      </w:ins>
      <w:r>
        <w:rPr>
          <w:rFonts w:ascii="Times New Roman" w:hAnsi="Times New Roman"/>
          <w:color w:val="000000"/>
          <w:sz w:val="22"/>
          <w:szCs w:val="22"/>
        </w:rPr>
        <w:t>stworzonych przez Uczestników PCP,</w:t>
      </w:r>
      <w:r w:rsidR="00847D6D">
        <w:rPr>
          <w:rFonts w:ascii="Times New Roman" w:hAnsi="Times New Roman"/>
          <w:color w:val="000000"/>
          <w:sz w:val="22"/>
          <w:szCs w:val="22"/>
        </w:rPr>
        <w:t xml:space="preserve"> przy podziale korzyści z takich usług pomiędzy NCBR a Partnera Strategicznego,</w:t>
      </w:r>
    </w:p>
    <w:p w14:paraId="66404CBB" w14:textId="7DEEA628" w:rsidR="00066DD1" w:rsidRDefault="00066DD1" w:rsidP="000C61E2">
      <w:pPr>
        <w:pStyle w:val="Akapitzlist"/>
        <w:numPr>
          <w:ilvl w:val="0"/>
          <w:numId w:val="14"/>
        </w:numPr>
        <w:spacing w:before="60" w:after="60" w:line="276" w:lineRule="auto"/>
        <w:jc w:val="both"/>
        <w:rPr>
          <w:ins w:id="12" w:author="Autor"/>
          <w:rFonts w:ascii="Times New Roman" w:hAnsi="Times New Roman"/>
          <w:color w:val="000000"/>
          <w:sz w:val="22"/>
          <w:szCs w:val="22"/>
        </w:rPr>
      </w:pPr>
      <w:del w:id="13" w:author="Autor">
        <w:r w:rsidDel="00987A11">
          <w:rPr>
            <w:rFonts w:ascii="Times New Roman" w:hAnsi="Times New Roman"/>
            <w:color w:val="000000"/>
            <w:sz w:val="22"/>
            <w:szCs w:val="22"/>
          </w:rPr>
          <w:delText xml:space="preserve">nabycie </w:delText>
        </w:r>
      </w:del>
      <w:ins w:id="14" w:author="Autor">
        <w:r w:rsidR="00987A11">
          <w:rPr>
            <w:rFonts w:ascii="Times New Roman" w:hAnsi="Times New Roman"/>
            <w:color w:val="000000"/>
            <w:sz w:val="22"/>
            <w:szCs w:val="22"/>
          </w:rPr>
          <w:t xml:space="preserve">nieodpłatne przejęcie </w:t>
        </w:r>
      </w:ins>
      <w:r>
        <w:rPr>
          <w:rFonts w:ascii="Times New Roman" w:hAnsi="Times New Roman"/>
          <w:color w:val="000000"/>
          <w:sz w:val="22"/>
          <w:szCs w:val="22"/>
        </w:rPr>
        <w:t>na własność przez Partnera Strategicznego Demonstratora</w:t>
      </w:r>
      <w:ins w:id="15" w:author="Autor">
        <w:r w:rsidR="00987A11">
          <w:rPr>
            <w:rFonts w:ascii="Times New Roman" w:hAnsi="Times New Roman"/>
            <w:color w:val="000000"/>
            <w:sz w:val="22"/>
            <w:szCs w:val="22"/>
          </w:rPr>
          <w:t xml:space="preserve"> Technologii</w:t>
        </w:r>
      </w:ins>
      <w:r>
        <w:rPr>
          <w:rFonts w:ascii="Times New Roman" w:hAnsi="Times New Roman"/>
          <w:color w:val="000000"/>
          <w:sz w:val="22"/>
          <w:szCs w:val="22"/>
        </w:rPr>
        <w:t xml:space="preserve"> i</w:t>
      </w:r>
      <w:r w:rsidR="00CC3DF9">
        <w:rPr>
          <w:rFonts w:ascii="Times New Roman" w:hAnsi="Times New Roman"/>
          <w:color w:val="000000"/>
          <w:sz w:val="22"/>
          <w:szCs w:val="22"/>
        </w:rPr>
        <w:t xml:space="preserve"> </w:t>
      </w:r>
      <w:del w:id="16" w:author="Autor">
        <w:r w:rsidR="00CC3DF9" w:rsidDel="00987A11">
          <w:rPr>
            <w:rFonts w:ascii="Times New Roman" w:hAnsi="Times New Roman"/>
            <w:color w:val="000000"/>
            <w:sz w:val="22"/>
            <w:szCs w:val="22"/>
          </w:rPr>
          <w:delText>do czterech</w:delText>
        </w:r>
      </w:del>
      <w:ins w:id="17" w:author="Autor">
        <w:r w:rsidR="00987A11">
          <w:rPr>
            <w:rFonts w:ascii="Times New Roman" w:hAnsi="Times New Roman"/>
            <w:color w:val="000000"/>
            <w:sz w:val="22"/>
            <w:szCs w:val="22"/>
          </w:rPr>
          <w:t>maksymalnie trzech</w:t>
        </w:r>
      </w:ins>
      <w:r>
        <w:rPr>
          <w:rFonts w:ascii="Times New Roman" w:hAnsi="Times New Roman"/>
          <w:color w:val="000000"/>
          <w:sz w:val="22"/>
          <w:szCs w:val="22"/>
        </w:rPr>
        <w:t xml:space="preserve"> Instalacji Ułamkowo-Technicznych, a następnie we własnym zakresie utrzymani</w:t>
      </w:r>
      <w:ins w:id="18" w:author="Autor">
        <w:r w:rsidR="00F26508">
          <w:rPr>
            <w:rFonts w:ascii="Times New Roman" w:hAnsi="Times New Roman"/>
            <w:color w:val="000000"/>
            <w:sz w:val="22"/>
            <w:szCs w:val="22"/>
          </w:rPr>
          <w:t xml:space="preserve">e działalności </w:t>
        </w:r>
      </w:ins>
      <w:del w:id="19" w:author="Autor">
        <w:r w:rsidDel="00F26508">
          <w:rPr>
            <w:rFonts w:ascii="Times New Roman" w:hAnsi="Times New Roman"/>
            <w:color w:val="000000"/>
            <w:sz w:val="22"/>
            <w:szCs w:val="22"/>
          </w:rPr>
          <w:delText>e</w:delText>
        </w:r>
        <w:r w:rsidDel="00DD36BF">
          <w:rPr>
            <w:rFonts w:ascii="Times New Roman" w:hAnsi="Times New Roman"/>
            <w:color w:val="000000"/>
            <w:sz w:val="22"/>
            <w:szCs w:val="22"/>
          </w:rPr>
          <w:delText xml:space="preserve"> </w:delText>
        </w:r>
      </w:del>
      <w:r>
        <w:rPr>
          <w:rFonts w:ascii="Times New Roman" w:hAnsi="Times New Roman"/>
          <w:color w:val="000000"/>
          <w:sz w:val="22"/>
          <w:szCs w:val="22"/>
        </w:rPr>
        <w:t xml:space="preserve">i zarządzanie powstałymi Instalacjami Ułamkowo-Technicznymi </w:t>
      </w:r>
      <w:r w:rsidR="00847D6D">
        <w:rPr>
          <w:rFonts w:ascii="Times New Roman" w:hAnsi="Times New Roman"/>
          <w:color w:val="000000"/>
          <w:sz w:val="22"/>
          <w:szCs w:val="22"/>
        </w:rPr>
        <w:t xml:space="preserve">i Demonstratorem </w:t>
      </w:r>
      <w:ins w:id="20" w:author="Autor">
        <w:r w:rsidR="00987A11">
          <w:rPr>
            <w:rFonts w:ascii="Times New Roman" w:hAnsi="Times New Roman"/>
            <w:color w:val="000000"/>
            <w:sz w:val="22"/>
            <w:szCs w:val="22"/>
          </w:rPr>
          <w:t xml:space="preserve">Technologii </w:t>
        </w:r>
      </w:ins>
      <w:r>
        <w:rPr>
          <w:rFonts w:ascii="Times New Roman" w:hAnsi="Times New Roman"/>
          <w:color w:val="000000"/>
          <w:sz w:val="22"/>
          <w:szCs w:val="22"/>
        </w:rPr>
        <w:t>wraz z zobowiązaniem do przekazywania Zamawiającemu określonego udziału w dochodzie z działalności Demonstratora.</w:t>
      </w:r>
    </w:p>
    <w:p w14:paraId="38619949" w14:textId="77777777" w:rsidR="00D674D8" w:rsidRDefault="00D674D8" w:rsidP="00D674D8">
      <w:pPr>
        <w:pStyle w:val="Akapitzlist"/>
        <w:spacing w:before="60" w:after="60" w:line="276" w:lineRule="auto"/>
        <w:jc w:val="both"/>
        <w:rPr>
          <w:rFonts w:ascii="Times New Roman" w:hAnsi="Times New Roman"/>
          <w:color w:val="000000"/>
          <w:sz w:val="22"/>
          <w:szCs w:val="22"/>
        </w:rPr>
      </w:pPr>
    </w:p>
    <w:p w14:paraId="5E60B793" w14:textId="2CCE1082" w:rsidR="00D674D8" w:rsidRPr="00BF37D1" w:rsidRDefault="00D674D8" w:rsidP="000C61E2">
      <w:pPr>
        <w:spacing w:before="60" w:after="60" w:line="276" w:lineRule="auto"/>
        <w:jc w:val="both"/>
        <w:rPr>
          <w:ins w:id="21" w:author="Autor"/>
          <w:rFonts w:ascii="Times New Roman" w:hAnsi="Times New Roman"/>
          <w:b/>
          <w:color w:val="000000" w:themeColor="text1"/>
          <w:sz w:val="22"/>
          <w:szCs w:val="22"/>
        </w:rPr>
      </w:pPr>
      <w:ins w:id="22" w:author="Autor">
        <w:r w:rsidRPr="00BF37D1">
          <w:rPr>
            <w:rFonts w:ascii="Times New Roman" w:hAnsi="Times New Roman"/>
            <w:b/>
            <w:color w:val="000000" w:themeColor="text1"/>
            <w:sz w:val="22"/>
            <w:szCs w:val="22"/>
          </w:rPr>
          <w:t>Założenia Przedsięwzięcia PCP</w:t>
        </w:r>
      </w:ins>
    </w:p>
    <w:p w14:paraId="1679BB06" w14:textId="58744B7D" w:rsidR="00CC255D" w:rsidRDefault="62282171" w:rsidP="000C61E2">
      <w:pPr>
        <w:spacing w:before="60" w:after="60" w:line="276" w:lineRule="auto"/>
        <w:jc w:val="both"/>
        <w:rPr>
          <w:rFonts w:ascii="Times New Roman" w:hAnsi="Times New Roman"/>
          <w:color w:val="000000" w:themeColor="text1"/>
          <w:sz w:val="22"/>
          <w:szCs w:val="22"/>
        </w:rPr>
      </w:pPr>
      <w:r w:rsidRPr="53D4E7C3">
        <w:rPr>
          <w:rFonts w:ascii="Times New Roman" w:hAnsi="Times New Roman"/>
          <w:color w:val="000000" w:themeColor="text1"/>
          <w:sz w:val="22"/>
          <w:szCs w:val="22"/>
        </w:rPr>
        <w:t xml:space="preserve">Postępowanie jest </w:t>
      </w:r>
      <w:r w:rsidR="661308AC" w:rsidRPr="53D4E7C3">
        <w:rPr>
          <w:rFonts w:ascii="Times New Roman" w:eastAsia="Times New Roman" w:hAnsi="Times New Roman" w:cs="Times New Roman"/>
          <w:color w:val="000000" w:themeColor="text1"/>
          <w:sz w:val="22"/>
          <w:szCs w:val="22"/>
        </w:rPr>
        <w:t>po</w:t>
      </w:r>
      <w:r w:rsidRPr="53D4E7C3">
        <w:rPr>
          <w:rFonts w:ascii="Times New Roman" w:eastAsia="Times New Roman" w:hAnsi="Times New Roman" w:cs="Times New Roman"/>
          <w:color w:val="000000" w:themeColor="text1"/>
          <w:sz w:val="22"/>
          <w:szCs w:val="22"/>
        </w:rPr>
        <w:t xml:space="preserve">wiązane </w:t>
      </w:r>
      <w:r w:rsidR="661308AC" w:rsidRPr="53D4E7C3">
        <w:rPr>
          <w:rFonts w:ascii="Times New Roman" w:eastAsia="Times New Roman" w:hAnsi="Times New Roman" w:cs="Times New Roman"/>
          <w:color w:val="000000" w:themeColor="text1"/>
          <w:sz w:val="22"/>
          <w:szCs w:val="22"/>
        </w:rPr>
        <w:t>funkcjonalnie</w:t>
      </w:r>
      <w:r w:rsidR="661308AC" w:rsidRPr="53D4E7C3">
        <w:rPr>
          <w:rFonts w:ascii="Times New Roman" w:hAnsi="Times New Roman"/>
          <w:color w:val="000000" w:themeColor="text1"/>
          <w:sz w:val="22"/>
          <w:szCs w:val="22"/>
        </w:rPr>
        <w:t xml:space="preserve"> </w:t>
      </w:r>
      <w:r w:rsidRPr="53D4E7C3">
        <w:rPr>
          <w:rFonts w:ascii="Times New Roman" w:hAnsi="Times New Roman"/>
          <w:color w:val="000000" w:themeColor="text1"/>
          <w:sz w:val="22"/>
          <w:szCs w:val="22"/>
        </w:rPr>
        <w:t xml:space="preserve">z </w:t>
      </w:r>
      <w:r w:rsidR="00246E0E">
        <w:rPr>
          <w:rFonts w:ascii="Times New Roman" w:hAnsi="Times New Roman"/>
          <w:color w:val="000000" w:themeColor="text1"/>
          <w:sz w:val="22"/>
          <w:szCs w:val="22"/>
        </w:rPr>
        <w:t>realizowanym</w:t>
      </w:r>
      <w:r w:rsidR="00077A5C">
        <w:rPr>
          <w:rFonts w:ascii="Times New Roman" w:hAnsi="Times New Roman"/>
          <w:color w:val="000000" w:themeColor="text1"/>
          <w:sz w:val="22"/>
          <w:szCs w:val="22"/>
        </w:rPr>
        <w:t xml:space="preserve"> </w:t>
      </w:r>
      <w:r w:rsidR="001A74C7">
        <w:rPr>
          <w:rFonts w:ascii="Times New Roman" w:hAnsi="Times New Roman"/>
          <w:color w:val="000000" w:themeColor="text1"/>
          <w:sz w:val="22"/>
          <w:szCs w:val="22"/>
        </w:rPr>
        <w:t xml:space="preserve">przez NCBR </w:t>
      </w:r>
      <w:r w:rsidR="00077A5C">
        <w:rPr>
          <w:rFonts w:ascii="Times New Roman" w:hAnsi="Times New Roman"/>
          <w:color w:val="000000" w:themeColor="text1"/>
          <w:sz w:val="22"/>
          <w:szCs w:val="22"/>
        </w:rPr>
        <w:t>Przedsięwzięciem PCP</w:t>
      </w:r>
      <w:ins w:id="23" w:author="Autor">
        <w:r w:rsidR="00DD2C44">
          <w:rPr>
            <w:rFonts w:ascii="Times New Roman" w:hAnsi="Times New Roman"/>
            <w:color w:val="000000" w:themeColor="text1"/>
            <w:sz w:val="22"/>
            <w:szCs w:val="22"/>
          </w:rPr>
          <w:t xml:space="preserve"> pn. „Innowacyjna biogazownia”</w:t>
        </w:r>
        <w:r w:rsidR="00042EF7">
          <w:rPr>
            <w:rFonts w:ascii="Times New Roman" w:hAnsi="Times New Roman"/>
            <w:color w:val="000000" w:themeColor="text1"/>
            <w:sz w:val="22"/>
            <w:szCs w:val="22"/>
          </w:rPr>
          <w:t>,</w:t>
        </w:r>
      </w:ins>
      <w:del w:id="24" w:author="Autor">
        <w:r w:rsidR="003E7776" w:rsidDel="00042EF7">
          <w:rPr>
            <w:rFonts w:ascii="Times New Roman" w:hAnsi="Times New Roman"/>
            <w:color w:val="000000" w:themeColor="text1"/>
            <w:sz w:val="22"/>
            <w:szCs w:val="22"/>
          </w:rPr>
          <w:delText xml:space="preserve">, </w:delText>
        </w:r>
        <w:r w:rsidR="661308AC" w:rsidRPr="53D4E7C3" w:rsidDel="00042EF7">
          <w:rPr>
            <w:rFonts w:ascii="Times New Roman" w:eastAsia="Times New Roman" w:hAnsi="Times New Roman" w:cs="Times New Roman"/>
            <w:color w:val="000000" w:themeColor="text1"/>
            <w:sz w:val="22"/>
            <w:szCs w:val="22"/>
          </w:rPr>
          <w:delText>którego przedmiotem</w:delText>
        </w:r>
        <w:r w:rsidR="0A4D61F9" w:rsidRPr="53D4E7C3" w:rsidDel="00042EF7">
          <w:rPr>
            <w:rFonts w:ascii="Times New Roman" w:eastAsia="Times New Roman" w:hAnsi="Times New Roman" w:cs="Times New Roman"/>
            <w:color w:val="000000" w:themeColor="text1"/>
            <w:sz w:val="22"/>
            <w:szCs w:val="22"/>
          </w:rPr>
          <w:delText xml:space="preserve"> </w:delText>
        </w:r>
        <w:r w:rsidR="661308AC" w:rsidRPr="53D4E7C3" w:rsidDel="00042EF7">
          <w:rPr>
            <w:rFonts w:ascii="Times New Roman" w:eastAsia="Times New Roman" w:hAnsi="Times New Roman" w:cs="Times New Roman"/>
            <w:color w:val="000000" w:themeColor="text1"/>
            <w:sz w:val="22"/>
            <w:szCs w:val="22"/>
          </w:rPr>
          <w:delText xml:space="preserve">są </w:delText>
        </w:r>
        <w:r w:rsidRPr="53D4E7C3" w:rsidDel="00042EF7">
          <w:rPr>
            <w:rFonts w:ascii="Times New Roman" w:eastAsia="Times New Roman" w:hAnsi="Times New Roman" w:cs="Times New Roman"/>
            <w:color w:val="000000" w:themeColor="text1"/>
            <w:sz w:val="22"/>
            <w:szCs w:val="22"/>
          </w:rPr>
          <w:delText>usług</w:delText>
        </w:r>
        <w:r w:rsidR="661308AC" w:rsidRPr="53D4E7C3" w:rsidDel="00042EF7">
          <w:rPr>
            <w:rFonts w:ascii="Times New Roman" w:eastAsia="Times New Roman" w:hAnsi="Times New Roman" w:cs="Times New Roman"/>
            <w:color w:val="000000" w:themeColor="text1"/>
            <w:sz w:val="22"/>
            <w:szCs w:val="22"/>
          </w:rPr>
          <w:delText>i</w:delText>
        </w:r>
        <w:r w:rsidRPr="53D4E7C3" w:rsidDel="00042EF7">
          <w:rPr>
            <w:rFonts w:ascii="Times New Roman" w:hAnsi="Times New Roman"/>
            <w:color w:val="000000" w:themeColor="text1"/>
            <w:sz w:val="22"/>
            <w:szCs w:val="22"/>
          </w:rPr>
          <w:delText xml:space="preserve"> badawczo-</w:delText>
        </w:r>
        <w:r w:rsidRPr="53D4E7C3" w:rsidDel="00042EF7">
          <w:rPr>
            <w:rFonts w:ascii="Times New Roman" w:eastAsia="Times New Roman" w:hAnsi="Times New Roman" w:cs="Times New Roman"/>
            <w:color w:val="000000" w:themeColor="text1"/>
            <w:sz w:val="22"/>
            <w:szCs w:val="22"/>
          </w:rPr>
          <w:delText>rozwojow</w:delText>
        </w:r>
        <w:r w:rsidR="661308AC" w:rsidRPr="53D4E7C3" w:rsidDel="00042EF7">
          <w:rPr>
            <w:rFonts w:ascii="Times New Roman" w:eastAsia="Times New Roman" w:hAnsi="Times New Roman" w:cs="Times New Roman"/>
            <w:color w:val="000000" w:themeColor="text1"/>
            <w:sz w:val="22"/>
            <w:szCs w:val="22"/>
          </w:rPr>
          <w:delText>e</w:delText>
        </w:r>
        <w:r w:rsidR="00CC3DF9" w:rsidDel="00042EF7">
          <w:rPr>
            <w:rFonts w:ascii="Times New Roman" w:eastAsia="Times New Roman" w:hAnsi="Times New Roman" w:cs="Times New Roman"/>
            <w:color w:val="000000" w:themeColor="text1"/>
            <w:sz w:val="22"/>
            <w:szCs w:val="22"/>
          </w:rPr>
          <w:delText xml:space="preserve"> nakierowane na stworzenie Rozwiązania</w:delText>
        </w:r>
      </w:del>
      <w:r w:rsidR="661308AC"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w:t>
      </w:r>
      <w:r w:rsidR="00246E0E">
        <w:rPr>
          <w:rFonts w:ascii="Times New Roman" w:eastAsia="Times New Roman" w:hAnsi="Times New Roman" w:cs="Times New Roman"/>
          <w:color w:val="000000" w:themeColor="text1"/>
          <w:sz w:val="22"/>
          <w:szCs w:val="22"/>
        </w:rPr>
        <w:t>ale</w:t>
      </w:r>
      <w:r w:rsidR="00246E0E" w:rsidRPr="53D4E7C3">
        <w:rPr>
          <w:rFonts w:ascii="Times New Roman" w:eastAsia="Times New Roman" w:hAnsi="Times New Roman" w:cs="Times New Roman"/>
          <w:color w:val="000000" w:themeColor="text1"/>
          <w:sz w:val="22"/>
          <w:szCs w:val="22"/>
        </w:rPr>
        <w:t xml:space="preserve"> </w:t>
      </w:r>
      <w:r w:rsidR="397676CF" w:rsidRPr="53D4E7C3">
        <w:rPr>
          <w:rFonts w:ascii="Times New Roman" w:eastAsia="Times New Roman" w:hAnsi="Times New Roman" w:cs="Times New Roman"/>
          <w:color w:val="000000" w:themeColor="text1"/>
          <w:sz w:val="22"/>
          <w:szCs w:val="22"/>
        </w:rPr>
        <w:t xml:space="preserve">jest </w:t>
      </w:r>
      <w:r w:rsidR="00246E0E">
        <w:rPr>
          <w:rFonts w:ascii="Times New Roman" w:eastAsia="Times New Roman" w:hAnsi="Times New Roman" w:cs="Times New Roman"/>
          <w:color w:val="000000" w:themeColor="text1"/>
          <w:sz w:val="22"/>
          <w:szCs w:val="22"/>
        </w:rPr>
        <w:t xml:space="preserve">od niego </w:t>
      </w:r>
      <w:r w:rsidRPr="53D4E7C3">
        <w:rPr>
          <w:rFonts w:ascii="Times New Roman" w:hAnsi="Times New Roman"/>
          <w:color w:val="000000" w:themeColor="text1"/>
          <w:sz w:val="22"/>
          <w:szCs w:val="22"/>
        </w:rPr>
        <w:t>odrębn</w:t>
      </w:r>
      <w:r w:rsidR="397676CF" w:rsidRPr="53D4E7C3">
        <w:rPr>
          <w:rFonts w:ascii="Times New Roman" w:hAnsi="Times New Roman"/>
          <w:color w:val="000000" w:themeColor="text1"/>
          <w:sz w:val="22"/>
          <w:szCs w:val="22"/>
        </w:rPr>
        <w:t>e</w:t>
      </w:r>
      <w:r w:rsidR="00246E0E">
        <w:rPr>
          <w:rFonts w:ascii="Times New Roman" w:hAnsi="Times New Roman"/>
          <w:color w:val="000000" w:themeColor="text1"/>
          <w:sz w:val="22"/>
          <w:szCs w:val="22"/>
        </w:rPr>
        <w:t>.</w:t>
      </w:r>
      <w:r w:rsidRPr="53D4E7C3">
        <w:rPr>
          <w:rFonts w:ascii="Times New Roman" w:hAnsi="Times New Roman"/>
          <w:color w:val="000000" w:themeColor="text1"/>
          <w:sz w:val="22"/>
          <w:szCs w:val="22"/>
        </w:rPr>
        <w:t xml:space="preserve"> </w:t>
      </w:r>
      <w:r w:rsidR="00847D6D">
        <w:rPr>
          <w:rFonts w:ascii="Times New Roman" w:hAnsi="Times New Roman"/>
          <w:color w:val="000000" w:themeColor="text1"/>
          <w:sz w:val="22"/>
          <w:szCs w:val="22"/>
        </w:rPr>
        <w:t xml:space="preserve">Pozyskanie przez NCBR </w:t>
      </w:r>
      <w:r w:rsidR="002A1F86">
        <w:rPr>
          <w:rFonts w:ascii="Times New Roman" w:hAnsi="Times New Roman"/>
          <w:color w:val="000000" w:themeColor="text1"/>
          <w:sz w:val="22"/>
          <w:szCs w:val="22"/>
        </w:rPr>
        <w:t xml:space="preserve">Partnera Strategicznego </w:t>
      </w:r>
      <w:r w:rsidR="00847D6D">
        <w:rPr>
          <w:rFonts w:ascii="Times New Roman" w:hAnsi="Times New Roman"/>
          <w:color w:val="000000" w:themeColor="text1"/>
          <w:sz w:val="22"/>
          <w:szCs w:val="22"/>
        </w:rPr>
        <w:t xml:space="preserve">i zapewnienie przez niego świadczeń jest </w:t>
      </w:r>
      <w:r w:rsidR="002A1F86">
        <w:rPr>
          <w:rFonts w:ascii="Times New Roman" w:hAnsi="Times New Roman"/>
          <w:color w:val="000000" w:themeColor="text1"/>
          <w:sz w:val="22"/>
          <w:szCs w:val="22"/>
        </w:rPr>
        <w:t>niezbędne dla osiągnięcia celów Przedsięwzięcia PCP</w:t>
      </w:r>
      <w:r w:rsidR="00517242">
        <w:rPr>
          <w:rFonts w:ascii="Times New Roman" w:hAnsi="Times New Roman"/>
          <w:color w:val="000000" w:themeColor="text1"/>
          <w:sz w:val="22"/>
          <w:szCs w:val="22"/>
        </w:rPr>
        <w:t xml:space="preserve"> w przedmiocie demonstracji i oceny Rozwiązań Uczestników PCP</w:t>
      </w:r>
      <w:r w:rsidR="00A53469">
        <w:rPr>
          <w:rFonts w:ascii="Times New Roman" w:hAnsi="Times New Roman"/>
          <w:color w:val="000000" w:themeColor="text1"/>
          <w:sz w:val="22"/>
          <w:szCs w:val="22"/>
        </w:rPr>
        <w:t>.</w:t>
      </w:r>
    </w:p>
    <w:p w14:paraId="48CB0129" w14:textId="27244A6C" w:rsidR="003E7776" w:rsidRPr="003E7776" w:rsidRDefault="57D23766" w:rsidP="000C61E2">
      <w:pPr>
        <w:spacing w:before="60" w:after="60" w:line="276" w:lineRule="auto"/>
        <w:jc w:val="both"/>
        <w:rPr>
          <w:rFonts w:ascii="Times New Roman" w:eastAsia="Times New Roman" w:hAnsi="Times New Roman" w:cs="Times New Roman"/>
          <w:color w:val="000000" w:themeColor="text1"/>
          <w:sz w:val="22"/>
          <w:szCs w:val="22"/>
        </w:rPr>
      </w:pPr>
      <w:del w:id="25" w:author="Autor">
        <w:r w:rsidRPr="53D4E7C3" w:rsidDel="00042EF7">
          <w:rPr>
            <w:rFonts w:ascii="Times New Roman" w:eastAsia="Times New Roman" w:hAnsi="Times New Roman" w:cs="Times New Roman"/>
            <w:color w:val="000000" w:themeColor="text1"/>
            <w:sz w:val="22"/>
            <w:szCs w:val="22"/>
          </w:rPr>
          <w:delText xml:space="preserve">Wskazane </w:delText>
        </w:r>
        <w:r w:rsidR="661308AC" w:rsidRPr="53D4E7C3" w:rsidDel="00042EF7">
          <w:rPr>
            <w:rFonts w:ascii="Times New Roman" w:eastAsia="Times New Roman" w:hAnsi="Times New Roman" w:cs="Times New Roman"/>
            <w:color w:val="000000" w:themeColor="text1"/>
            <w:sz w:val="22"/>
            <w:szCs w:val="22"/>
          </w:rPr>
          <w:delText>zamówienie przedkomercyjne</w:delText>
        </w:r>
        <w:r w:rsidR="00517242" w:rsidDel="00042EF7">
          <w:rPr>
            <w:rFonts w:ascii="Times New Roman" w:eastAsia="Times New Roman" w:hAnsi="Times New Roman" w:cs="Times New Roman"/>
            <w:color w:val="000000" w:themeColor="text1"/>
            <w:sz w:val="22"/>
            <w:szCs w:val="22"/>
          </w:rPr>
          <w:delText>, na potrzeby którego NCBR poszukuje Partnera</w:delText>
        </w:r>
        <w:r w:rsidR="406EE171" w:rsidRPr="53D4E7C3" w:rsidDel="00042EF7">
          <w:rPr>
            <w:rFonts w:ascii="Times New Roman" w:eastAsia="Times New Roman" w:hAnsi="Times New Roman" w:cs="Times New Roman"/>
            <w:color w:val="000000" w:themeColor="text1"/>
            <w:sz w:val="22"/>
            <w:szCs w:val="22"/>
          </w:rPr>
          <w:delText>,</w:delText>
        </w:r>
      </w:del>
      <w:ins w:id="26" w:author="Autor">
        <w:r w:rsidR="00042EF7">
          <w:rPr>
            <w:rFonts w:ascii="Times New Roman" w:eastAsia="Times New Roman" w:hAnsi="Times New Roman" w:cs="Times New Roman"/>
            <w:color w:val="000000" w:themeColor="text1"/>
            <w:sz w:val="22"/>
            <w:szCs w:val="22"/>
          </w:rPr>
          <w:t>Przedsięwzięcie PCP</w:t>
        </w:r>
      </w:ins>
      <w:r w:rsidR="74385C9D"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prowadzone</w:t>
      </w:r>
      <w:r w:rsidR="61C8DC29" w:rsidRPr="53D4E7C3">
        <w:rPr>
          <w:rFonts w:ascii="Times New Roman" w:eastAsia="Times New Roman" w:hAnsi="Times New Roman" w:cs="Times New Roman"/>
          <w:color w:val="000000" w:themeColor="text1"/>
          <w:sz w:val="22"/>
          <w:szCs w:val="22"/>
        </w:rPr>
        <w:t xml:space="preserve"> </w:t>
      </w:r>
      <w:r w:rsidR="00517242">
        <w:rPr>
          <w:rFonts w:ascii="Times New Roman" w:eastAsia="Times New Roman" w:hAnsi="Times New Roman" w:cs="Times New Roman"/>
          <w:color w:val="000000" w:themeColor="text1"/>
          <w:sz w:val="22"/>
          <w:szCs w:val="22"/>
        </w:rPr>
        <w:t xml:space="preserve">jest </w:t>
      </w:r>
      <w:r w:rsidR="61C8DC29" w:rsidRPr="53D4E7C3">
        <w:rPr>
          <w:rFonts w:ascii="Times New Roman" w:eastAsia="Times New Roman" w:hAnsi="Times New Roman" w:cs="Times New Roman"/>
          <w:color w:val="000000" w:themeColor="text1"/>
          <w:sz w:val="22"/>
          <w:szCs w:val="22"/>
        </w:rPr>
        <w:t>w oparciu o działania</w:t>
      </w:r>
      <w:r w:rsidR="74385C9D" w:rsidRPr="53D4E7C3">
        <w:rPr>
          <w:rFonts w:ascii="Times New Roman" w:eastAsia="Times New Roman" w:hAnsi="Times New Roman" w:cs="Times New Roman"/>
          <w:color w:val="000000" w:themeColor="text1"/>
          <w:sz w:val="22"/>
          <w:szCs w:val="22"/>
        </w:rPr>
        <w:t xml:space="preserve"> </w:t>
      </w:r>
      <w:r w:rsidR="00066DD1">
        <w:rPr>
          <w:rFonts w:ascii="Times New Roman" w:eastAsia="Times New Roman" w:hAnsi="Times New Roman" w:cs="Times New Roman"/>
          <w:color w:val="000000" w:themeColor="text1"/>
          <w:sz w:val="22"/>
          <w:szCs w:val="22"/>
        </w:rPr>
        <w:t xml:space="preserve">Uczestników </w:t>
      </w:r>
      <w:r w:rsidR="00847D6D">
        <w:rPr>
          <w:rFonts w:ascii="Times New Roman" w:eastAsia="Times New Roman" w:hAnsi="Times New Roman" w:cs="Times New Roman"/>
          <w:color w:val="000000" w:themeColor="text1"/>
          <w:sz w:val="22"/>
          <w:szCs w:val="22"/>
        </w:rPr>
        <w:t>PCP</w:t>
      </w:r>
      <w:r w:rsidR="00246E0E">
        <w:rPr>
          <w:rFonts w:ascii="Times New Roman" w:eastAsia="Times New Roman" w:hAnsi="Times New Roman" w:cs="Times New Roman"/>
          <w:color w:val="000000" w:themeColor="text1"/>
          <w:sz w:val="22"/>
          <w:szCs w:val="22"/>
        </w:rPr>
        <w:t xml:space="preserve"> </w:t>
      </w:r>
      <w:r w:rsidR="74385C9D" w:rsidRPr="53D4E7C3">
        <w:rPr>
          <w:rFonts w:ascii="Times New Roman" w:eastAsia="Times New Roman" w:hAnsi="Times New Roman" w:cs="Times New Roman"/>
          <w:color w:val="000000" w:themeColor="text1"/>
          <w:sz w:val="22"/>
          <w:szCs w:val="22"/>
        </w:rPr>
        <w:t>prowadzących na rzecz NCBR usługi badawczo-rozwojowe</w:t>
      </w:r>
      <w:r w:rsidR="00517242">
        <w:rPr>
          <w:rFonts w:ascii="Times New Roman" w:eastAsia="Times New Roman" w:hAnsi="Times New Roman" w:cs="Times New Roman"/>
          <w:color w:val="000000" w:themeColor="text1"/>
          <w:sz w:val="22"/>
          <w:szCs w:val="22"/>
        </w:rPr>
        <w:t>. M</w:t>
      </w:r>
      <w:r w:rsidRPr="53D4E7C3">
        <w:rPr>
          <w:rFonts w:ascii="Times New Roman" w:eastAsia="Times New Roman" w:hAnsi="Times New Roman" w:cs="Times New Roman"/>
          <w:color w:val="000000" w:themeColor="text1"/>
          <w:sz w:val="22"/>
          <w:szCs w:val="22"/>
        </w:rPr>
        <w:t xml:space="preserve">a </w:t>
      </w:r>
      <w:r w:rsidR="00517242">
        <w:rPr>
          <w:rFonts w:ascii="Times New Roman" w:eastAsia="Times New Roman" w:hAnsi="Times New Roman" w:cs="Times New Roman"/>
          <w:color w:val="000000" w:themeColor="text1"/>
          <w:sz w:val="22"/>
          <w:szCs w:val="22"/>
        </w:rPr>
        <w:t xml:space="preserve">ono </w:t>
      </w:r>
      <w:r w:rsidRPr="53D4E7C3">
        <w:rPr>
          <w:rFonts w:ascii="Times New Roman" w:eastAsia="Times New Roman" w:hAnsi="Times New Roman" w:cs="Times New Roman"/>
          <w:color w:val="000000" w:themeColor="text1"/>
          <w:sz w:val="22"/>
          <w:szCs w:val="22"/>
        </w:rPr>
        <w:t>na celu</w:t>
      </w:r>
      <w:r w:rsidR="74385C9D" w:rsidRPr="53D4E7C3">
        <w:rPr>
          <w:rFonts w:ascii="Times New Roman" w:eastAsia="Times New Roman" w:hAnsi="Times New Roman" w:cs="Times New Roman"/>
          <w:color w:val="000000" w:themeColor="text1"/>
          <w:sz w:val="22"/>
          <w:szCs w:val="22"/>
        </w:rPr>
        <w:t xml:space="preserve"> opracowanie</w:t>
      </w:r>
      <w:r w:rsidR="003E7776">
        <w:rPr>
          <w:rFonts w:ascii="Times New Roman" w:eastAsia="Times New Roman" w:hAnsi="Times New Roman" w:cs="Times New Roman"/>
          <w:color w:val="000000" w:themeColor="text1"/>
          <w:sz w:val="22"/>
          <w:szCs w:val="22"/>
        </w:rPr>
        <w:t xml:space="preserve"> </w:t>
      </w:r>
      <w:r w:rsidR="002A30CD">
        <w:rPr>
          <w:rFonts w:ascii="Times New Roman" w:eastAsia="Times New Roman" w:hAnsi="Times New Roman" w:cs="Times New Roman"/>
          <w:color w:val="000000" w:themeColor="text1"/>
          <w:sz w:val="22"/>
          <w:szCs w:val="22"/>
        </w:rPr>
        <w:t xml:space="preserve">Technologii </w:t>
      </w:r>
      <w:r w:rsidR="003E7776">
        <w:rPr>
          <w:rFonts w:ascii="Times New Roman" w:eastAsia="Times New Roman" w:hAnsi="Times New Roman" w:cs="Times New Roman"/>
          <w:color w:val="000000" w:themeColor="text1"/>
          <w:sz w:val="22"/>
          <w:szCs w:val="22"/>
        </w:rPr>
        <w:t>Uniwersalnej Biogazowni -</w:t>
      </w:r>
      <w:r w:rsidR="74385C9D" w:rsidRPr="53D4E7C3">
        <w:rPr>
          <w:rFonts w:ascii="Times New Roman" w:eastAsia="Times New Roman" w:hAnsi="Times New Roman" w:cs="Times New Roman"/>
          <w:color w:val="000000" w:themeColor="text1"/>
          <w:sz w:val="22"/>
          <w:szCs w:val="22"/>
        </w:rPr>
        <w:t xml:space="preserve"> rozwiąza</w:t>
      </w:r>
      <w:r w:rsidR="003E7776">
        <w:rPr>
          <w:rFonts w:ascii="Times New Roman" w:eastAsia="Times New Roman" w:hAnsi="Times New Roman" w:cs="Times New Roman"/>
          <w:color w:val="000000" w:themeColor="text1"/>
          <w:sz w:val="22"/>
          <w:szCs w:val="22"/>
        </w:rPr>
        <w:t>nia</w:t>
      </w:r>
      <w:r w:rsidR="74385C9D" w:rsidRPr="53D4E7C3">
        <w:rPr>
          <w:rFonts w:ascii="Times New Roman" w:eastAsia="Times New Roman" w:hAnsi="Times New Roman" w:cs="Times New Roman"/>
          <w:color w:val="000000" w:themeColor="text1"/>
          <w:sz w:val="22"/>
          <w:szCs w:val="22"/>
        </w:rPr>
        <w:t xml:space="preserve"> dla problemu badawczego z zakresu technologii produkcji biogazu</w:t>
      </w:r>
      <w:r w:rsidRPr="53D4E7C3">
        <w:rPr>
          <w:rFonts w:ascii="Times New Roman" w:eastAsia="Times New Roman" w:hAnsi="Times New Roman" w:cs="Times New Roman"/>
          <w:color w:val="000000" w:themeColor="text1"/>
          <w:sz w:val="22"/>
          <w:szCs w:val="22"/>
        </w:rPr>
        <w:t>,</w:t>
      </w:r>
      <w:r w:rsidR="74385C9D" w:rsidRPr="53D4E7C3">
        <w:rPr>
          <w:rFonts w:ascii="Times New Roman" w:eastAsia="Times New Roman" w:hAnsi="Times New Roman" w:cs="Times New Roman"/>
          <w:color w:val="000000" w:themeColor="text1"/>
          <w:sz w:val="22"/>
          <w:szCs w:val="22"/>
        </w:rPr>
        <w:t xml:space="preserve"> którego nie można rozwiązać z wykorzystaniem istniejących na rynku środków, bez przeprowadzenia prac badawczo-rozwojowych</w:t>
      </w:r>
      <w:r w:rsidR="002A30CD">
        <w:rPr>
          <w:rFonts w:ascii="Times New Roman" w:eastAsia="Times New Roman" w:hAnsi="Times New Roman" w:cs="Times New Roman"/>
          <w:color w:val="000000" w:themeColor="text1"/>
          <w:sz w:val="22"/>
          <w:szCs w:val="22"/>
        </w:rPr>
        <w:t xml:space="preserve"> (zwanej też w dokumentacji „Rozwiązaniem”)</w:t>
      </w:r>
      <w:r w:rsidR="74385C9D" w:rsidRPr="53D4E7C3">
        <w:rPr>
          <w:rFonts w:ascii="Times New Roman" w:eastAsia="Times New Roman" w:hAnsi="Times New Roman" w:cs="Times New Roman"/>
          <w:color w:val="000000" w:themeColor="text1"/>
          <w:sz w:val="22"/>
          <w:szCs w:val="22"/>
        </w:rPr>
        <w:t xml:space="preserve">. </w:t>
      </w:r>
      <w:ins w:id="27" w:author="Autor">
        <w:r w:rsidR="00042EF7">
          <w:rPr>
            <w:rFonts w:ascii="Times New Roman" w:eastAsia="Times New Roman" w:hAnsi="Times New Roman" w:cs="Times New Roman"/>
            <w:color w:val="000000" w:themeColor="text1"/>
            <w:sz w:val="22"/>
            <w:szCs w:val="22"/>
          </w:rPr>
          <w:t>Zamawiający oczekuje od Uczestników PCP,</w:t>
        </w:r>
        <w:r w:rsidR="00DD2C44">
          <w:rPr>
            <w:rFonts w:ascii="Times New Roman" w:eastAsia="Times New Roman" w:hAnsi="Times New Roman" w:cs="Times New Roman"/>
            <w:color w:val="000000" w:themeColor="text1"/>
            <w:sz w:val="22"/>
            <w:szCs w:val="22"/>
          </w:rPr>
          <w:t xml:space="preserve"> </w:t>
        </w:r>
        <w:r w:rsidR="00042EF7">
          <w:rPr>
            <w:rFonts w:ascii="Times New Roman" w:eastAsia="Times New Roman" w:hAnsi="Times New Roman" w:cs="Times New Roman"/>
            <w:color w:val="000000" w:themeColor="text1"/>
            <w:sz w:val="22"/>
            <w:szCs w:val="22"/>
          </w:rPr>
          <w:t xml:space="preserve">że opracowana przez nich </w:t>
        </w:r>
      </w:ins>
      <w:del w:id="28" w:author="Autor">
        <w:r w:rsidR="003E7776" w:rsidRPr="003E7776" w:rsidDel="00042EF7">
          <w:rPr>
            <w:rFonts w:ascii="Times New Roman" w:eastAsia="Times New Roman" w:hAnsi="Times New Roman" w:cs="Times New Roman"/>
            <w:color w:val="000000" w:themeColor="text1"/>
            <w:sz w:val="22"/>
            <w:szCs w:val="22"/>
          </w:rPr>
          <w:delText xml:space="preserve">Głównym celem Przedsięwzięcia PCP jest dostarczenie na rynek kompletnej, innowacyjnej </w:delText>
        </w:r>
      </w:del>
      <w:r w:rsidR="003E7776" w:rsidRPr="003E7776">
        <w:rPr>
          <w:rFonts w:ascii="Times New Roman" w:eastAsia="Times New Roman" w:hAnsi="Times New Roman" w:cs="Times New Roman"/>
          <w:color w:val="000000" w:themeColor="text1"/>
          <w:sz w:val="22"/>
          <w:szCs w:val="22"/>
        </w:rPr>
        <w:t>Technologi</w:t>
      </w:r>
      <w:ins w:id="29" w:author="Autor">
        <w:r w:rsidR="00042EF7">
          <w:rPr>
            <w:rFonts w:ascii="Times New Roman" w:eastAsia="Times New Roman" w:hAnsi="Times New Roman" w:cs="Times New Roman"/>
            <w:color w:val="000000" w:themeColor="text1"/>
            <w:sz w:val="22"/>
            <w:szCs w:val="22"/>
          </w:rPr>
          <w:t>a</w:t>
        </w:r>
      </w:ins>
      <w:del w:id="30" w:author="Autor">
        <w:r w:rsidR="003E7776" w:rsidRPr="003E7776" w:rsidDel="00042EF7">
          <w:rPr>
            <w:rFonts w:ascii="Times New Roman" w:eastAsia="Times New Roman" w:hAnsi="Times New Roman" w:cs="Times New Roman"/>
            <w:color w:val="000000" w:themeColor="text1"/>
            <w:sz w:val="22"/>
            <w:szCs w:val="22"/>
          </w:rPr>
          <w:delText>i</w:delText>
        </w:r>
      </w:del>
      <w:r w:rsidR="003E7776" w:rsidRPr="003E7776">
        <w:rPr>
          <w:rFonts w:ascii="Times New Roman" w:eastAsia="Times New Roman" w:hAnsi="Times New Roman" w:cs="Times New Roman"/>
          <w:color w:val="000000" w:themeColor="text1"/>
          <w:sz w:val="22"/>
          <w:szCs w:val="22"/>
        </w:rPr>
        <w:t xml:space="preserve"> Uniwersalnej Biogazowni</w:t>
      </w:r>
      <w:ins w:id="31" w:author="Autor">
        <w:r w:rsidR="00042EF7">
          <w:rPr>
            <w:rFonts w:ascii="Times New Roman" w:eastAsia="Times New Roman" w:hAnsi="Times New Roman" w:cs="Times New Roman"/>
            <w:color w:val="000000" w:themeColor="text1"/>
            <w:sz w:val="22"/>
            <w:szCs w:val="22"/>
          </w:rPr>
          <w:t xml:space="preserve"> będzie</w:t>
        </w:r>
      </w:ins>
      <w:del w:id="32" w:author="Autor">
        <w:r w:rsidR="003E7776" w:rsidRPr="003E7776" w:rsidDel="00042EF7">
          <w:rPr>
            <w:rFonts w:ascii="Times New Roman" w:eastAsia="Times New Roman" w:hAnsi="Times New Roman" w:cs="Times New Roman"/>
            <w:color w:val="000000" w:themeColor="text1"/>
            <w:sz w:val="22"/>
            <w:szCs w:val="22"/>
          </w:rPr>
          <w:delText>,</w:delText>
        </w:r>
      </w:del>
      <w:r w:rsidR="003E7776" w:rsidRPr="003E7776">
        <w:rPr>
          <w:rFonts w:ascii="Times New Roman" w:eastAsia="Times New Roman" w:hAnsi="Times New Roman" w:cs="Times New Roman"/>
          <w:color w:val="000000" w:themeColor="text1"/>
          <w:sz w:val="22"/>
          <w:szCs w:val="22"/>
        </w:rPr>
        <w:t xml:space="preserve"> umożliwia</w:t>
      </w:r>
      <w:ins w:id="33" w:author="Autor">
        <w:r w:rsidR="00042EF7">
          <w:rPr>
            <w:rFonts w:ascii="Times New Roman" w:eastAsia="Times New Roman" w:hAnsi="Times New Roman" w:cs="Times New Roman"/>
            <w:color w:val="000000" w:themeColor="text1"/>
            <w:sz w:val="22"/>
            <w:szCs w:val="22"/>
          </w:rPr>
          <w:t>ć</w:t>
        </w:r>
      </w:ins>
      <w:del w:id="34" w:author="Autor">
        <w:r w:rsidR="003E7776" w:rsidRPr="003E7776" w:rsidDel="00042EF7">
          <w:rPr>
            <w:rFonts w:ascii="Times New Roman" w:eastAsia="Times New Roman" w:hAnsi="Times New Roman" w:cs="Times New Roman"/>
            <w:color w:val="000000" w:themeColor="text1"/>
            <w:sz w:val="22"/>
            <w:szCs w:val="22"/>
          </w:rPr>
          <w:delText>jącej</w:delText>
        </w:r>
      </w:del>
      <w:r w:rsidR="003E7776" w:rsidRPr="003E7776">
        <w:rPr>
          <w:rFonts w:ascii="Times New Roman" w:eastAsia="Times New Roman" w:hAnsi="Times New Roman" w:cs="Times New Roman"/>
          <w:color w:val="000000" w:themeColor="text1"/>
          <w:sz w:val="22"/>
          <w:szCs w:val="22"/>
        </w:rPr>
        <w:t xml:space="preserve"> wytwarzanie biometanu z odpadowych surowców organicznych, </w:t>
      </w:r>
      <w:del w:id="35" w:author="Autor">
        <w:r w:rsidR="003E7776" w:rsidRPr="003E7776" w:rsidDel="00042EF7">
          <w:rPr>
            <w:rFonts w:ascii="Times New Roman" w:eastAsia="Times New Roman" w:hAnsi="Times New Roman" w:cs="Times New Roman"/>
            <w:color w:val="000000" w:themeColor="text1"/>
            <w:sz w:val="22"/>
            <w:szCs w:val="22"/>
          </w:rPr>
          <w:delText xml:space="preserve">która </w:delText>
        </w:r>
      </w:del>
      <w:ins w:id="36" w:author="Autor">
        <w:r w:rsidR="00042EF7">
          <w:rPr>
            <w:rFonts w:ascii="Times New Roman" w:eastAsia="Times New Roman" w:hAnsi="Times New Roman" w:cs="Times New Roman"/>
            <w:color w:val="000000" w:themeColor="text1"/>
            <w:sz w:val="22"/>
            <w:szCs w:val="22"/>
          </w:rPr>
          <w:t>oraz</w:t>
        </w:r>
        <w:r w:rsidR="00042EF7" w:rsidRPr="003E7776">
          <w:rPr>
            <w:rFonts w:ascii="Times New Roman" w:eastAsia="Times New Roman" w:hAnsi="Times New Roman" w:cs="Times New Roman"/>
            <w:color w:val="000000" w:themeColor="text1"/>
            <w:sz w:val="22"/>
            <w:szCs w:val="22"/>
          </w:rPr>
          <w:t xml:space="preserve"> </w:t>
        </w:r>
      </w:ins>
      <w:del w:id="37" w:author="Autor">
        <w:r w:rsidR="003E7776" w:rsidRPr="003E7776" w:rsidDel="00042EF7">
          <w:rPr>
            <w:rFonts w:ascii="Times New Roman" w:eastAsia="Times New Roman" w:hAnsi="Times New Roman" w:cs="Times New Roman"/>
            <w:color w:val="000000" w:themeColor="text1"/>
            <w:sz w:val="22"/>
            <w:szCs w:val="22"/>
          </w:rPr>
          <w:delText xml:space="preserve">swoimi parametrami </w:delText>
        </w:r>
      </w:del>
      <w:r w:rsidR="003E7776" w:rsidRPr="003E7776">
        <w:rPr>
          <w:rFonts w:ascii="Times New Roman" w:eastAsia="Times New Roman" w:hAnsi="Times New Roman" w:cs="Times New Roman"/>
          <w:color w:val="000000" w:themeColor="text1"/>
          <w:sz w:val="22"/>
          <w:szCs w:val="22"/>
        </w:rPr>
        <w:t xml:space="preserve">będzie przewyższała </w:t>
      </w:r>
      <w:ins w:id="38" w:author="Autor">
        <w:r w:rsidR="00042EF7" w:rsidRPr="003E7776">
          <w:rPr>
            <w:rFonts w:ascii="Times New Roman" w:eastAsia="Times New Roman" w:hAnsi="Times New Roman" w:cs="Times New Roman"/>
            <w:color w:val="000000" w:themeColor="text1"/>
            <w:sz w:val="22"/>
            <w:szCs w:val="22"/>
          </w:rPr>
          <w:t xml:space="preserve">swoimi parametrami </w:t>
        </w:r>
      </w:ins>
      <w:r w:rsidR="003E7776" w:rsidRPr="003E7776">
        <w:rPr>
          <w:rFonts w:ascii="Times New Roman" w:eastAsia="Times New Roman" w:hAnsi="Times New Roman" w:cs="Times New Roman"/>
          <w:color w:val="000000" w:themeColor="text1"/>
          <w:sz w:val="22"/>
          <w:szCs w:val="22"/>
        </w:rPr>
        <w:t>technologie dostępne obecnie, a jej pojawienie się będzie stanowiło impuls dla rozwoju polskiego sektora biogazu i biometanu, nastawionego na utylizację odpadów biodegradowalnych rolnictwa i przemysłu rolno spożywczego.</w:t>
      </w:r>
    </w:p>
    <w:p w14:paraId="2EF86DB8" w14:textId="77777777"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Realizacja Przedsięwzięcia PCP przebiega zgodnie z następującymi po sobie Etapami:</w:t>
      </w:r>
    </w:p>
    <w:p w14:paraId="0B95EDEF" w14:textId="50B8D582"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 xml:space="preserve">W Etapie I, Uczestnicy PCP, z którymi NCBR </w:t>
      </w:r>
      <w:r w:rsidRPr="007346CD">
        <w:rPr>
          <w:rFonts w:ascii="Times New Roman" w:eastAsia="Times New Roman" w:hAnsi="Times New Roman" w:cs="Times New Roman"/>
          <w:color w:val="000000" w:themeColor="text1"/>
          <w:sz w:val="22"/>
          <w:szCs w:val="22"/>
        </w:rPr>
        <w:t xml:space="preserve">zawarł umowę, </w:t>
      </w:r>
      <w:r w:rsidR="00D54467" w:rsidRPr="007346CD">
        <w:rPr>
          <w:rFonts w:ascii="Times New Roman" w:eastAsia="Times New Roman" w:hAnsi="Times New Roman" w:cs="Times New Roman"/>
          <w:color w:val="000000" w:themeColor="text1"/>
          <w:sz w:val="22"/>
          <w:szCs w:val="22"/>
        </w:rPr>
        <w:t>przez okres 10,5 miesiąca (od podpisania umów w naborze podstawowym) prowadzą P</w:t>
      </w:r>
      <w:r w:rsidRPr="007346CD">
        <w:rPr>
          <w:rFonts w:ascii="Times New Roman" w:eastAsia="Times New Roman" w:hAnsi="Times New Roman" w:cs="Times New Roman"/>
          <w:color w:val="000000" w:themeColor="text1"/>
          <w:sz w:val="22"/>
          <w:szCs w:val="22"/>
        </w:rPr>
        <w:t xml:space="preserve">race </w:t>
      </w:r>
      <w:r w:rsidR="00D54467" w:rsidRPr="007346CD">
        <w:rPr>
          <w:rFonts w:ascii="Times New Roman" w:eastAsia="Times New Roman" w:hAnsi="Times New Roman" w:cs="Times New Roman"/>
          <w:color w:val="000000" w:themeColor="text1"/>
          <w:sz w:val="22"/>
          <w:szCs w:val="22"/>
        </w:rPr>
        <w:t>B+R</w:t>
      </w:r>
      <w:ins w:id="39" w:author="Autor">
        <w:r w:rsidR="00F97EEA">
          <w:rPr>
            <w:rFonts w:ascii="Times New Roman" w:eastAsia="Times New Roman" w:hAnsi="Times New Roman" w:cs="Times New Roman"/>
            <w:color w:val="000000" w:themeColor="text1"/>
            <w:sz w:val="22"/>
            <w:szCs w:val="22"/>
          </w:rPr>
          <w:t>, tj.</w:t>
        </w:r>
        <w:r w:rsidR="00470364">
          <w:rPr>
            <w:rFonts w:ascii="Times New Roman" w:eastAsia="Times New Roman" w:hAnsi="Times New Roman" w:cs="Times New Roman"/>
            <w:color w:val="000000" w:themeColor="text1"/>
            <w:sz w:val="22"/>
            <w:szCs w:val="22"/>
          </w:rPr>
          <w:t xml:space="preserve"> </w:t>
        </w:r>
      </w:ins>
      <w:del w:id="40" w:author="Autor">
        <w:r w:rsidR="00CC70B4" w:rsidRPr="007346CD" w:rsidDel="00F97EEA">
          <w:rPr>
            <w:rFonts w:ascii="Times New Roman" w:eastAsia="Times New Roman" w:hAnsi="Times New Roman" w:cs="Times New Roman"/>
            <w:color w:val="000000" w:themeColor="text1"/>
            <w:sz w:val="22"/>
            <w:szCs w:val="22"/>
          </w:rPr>
          <w:delText xml:space="preserve"> (</w:delText>
        </w:r>
      </w:del>
      <w:r w:rsidR="00CC70B4" w:rsidRPr="007346CD">
        <w:rPr>
          <w:rFonts w:ascii="Times New Roman" w:eastAsia="Times New Roman" w:hAnsi="Times New Roman" w:cs="Times New Roman"/>
          <w:color w:val="000000" w:themeColor="text1"/>
          <w:sz w:val="22"/>
          <w:szCs w:val="22"/>
        </w:rPr>
        <w:t xml:space="preserve">w rozumieniu dokumentacji tego Postępowania: oznacza prowadzone przez Uczestników PCP na podstawie zawartych z Zamawiającym umów badania naukowe lub prace rozwojowe </w:t>
      </w:r>
      <w:r w:rsidR="00517242">
        <w:rPr>
          <w:rFonts w:ascii="Times New Roman" w:eastAsia="Times New Roman" w:hAnsi="Times New Roman" w:cs="Times New Roman"/>
          <w:color w:val="000000" w:themeColor="text1"/>
          <w:sz w:val="22"/>
          <w:szCs w:val="22"/>
        </w:rPr>
        <w:t>(</w:t>
      </w:r>
      <w:r w:rsidR="00CC70B4" w:rsidRPr="007346CD">
        <w:rPr>
          <w:rFonts w:ascii="Times New Roman" w:eastAsia="Times New Roman" w:hAnsi="Times New Roman" w:cs="Times New Roman"/>
          <w:color w:val="000000" w:themeColor="text1"/>
          <w:sz w:val="22"/>
          <w:szCs w:val="22"/>
        </w:rPr>
        <w:t>w rozumieniu z dnia 20 lipca 2018 r. Prawo o szkolnictwie wyższym i nauce (ang. research and development) oraz art. 11 ust. 1 pkt 3 ustawy z dnia 11 września 2019 r. Prawo zamówień publicznych)</w:t>
      </w:r>
      <w:r w:rsidR="00CC70B4" w:rsidRPr="007346CD">
        <w:t xml:space="preserve"> </w:t>
      </w:r>
      <w:r w:rsidRPr="007346CD">
        <w:rPr>
          <w:rFonts w:ascii="Times New Roman" w:eastAsia="Times New Roman" w:hAnsi="Times New Roman" w:cs="Times New Roman"/>
          <w:color w:val="000000" w:themeColor="text1"/>
          <w:sz w:val="22"/>
          <w:szCs w:val="22"/>
        </w:rPr>
        <w:t>nad opracowaniem Tech</w:t>
      </w:r>
      <w:r w:rsidRPr="003E7776">
        <w:rPr>
          <w:rFonts w:ascii="Times New Roman" w:eastAsia="Times New Roman" w:hAnsi="Times New Roman" w:cs="Times New Roman"/>
          <w:color w:val="000000" w:themeColor="text1"/>
          <w:sz w:val="22"/>
          <w:szCs w:val="22"/>
        </w:rPr>
        <w:t>nologii Uniwersalnej Biogazowni, która zostanie przedstawiona w postaci Instalacji Ułamkowo-Technicznych.</w:t>
      </w:r>
      <w:r w:rsidR="00A1543B" w:rsidRPr="00A1543B">
        <w:t xml:space="preserve"> </w:t>
      </w:r>
      <w:r w:rsidR="00A1543B" w:rsidRPr="00A1543B">
        <w:rPr>
          <w:rFonts w:ascii="Times New Roman" w:eastAsia="Times New Roman" w:hAnsi="Times New Roman" w:cs="Times New Roman"/>
          <w:color w:val="000000" w:themeColor="text1"/>
          <w:sz w:val="22"/>
          <w:szCs w:val="22"/>
        </w:rPr>
        <w:t xml:space="preserve">Każdy z Uczestników PCP wybuduje łącznie dwie Instalacje Ułamkowo-Techniczne </w:t>
      </w:r>
      <w:r w:rsidR="00E511D1">
        <w:rPr>
          <w:rFonts w:ascii="Times New Roman" w:eastAsia="Times New Roman" w:hAnsi="Times New Roman" w:cs="Times New Roman"/>
          <w:color w:val="000000" w:themeColor="text1"/>
          <w:sz w:val="22"/>
          <w:szCs w:val="22"/>
        </w:rPr>
        <w:t>na terenie</w:t>
      </w:r>
      <w:r w:rsidR="00E511D1" w:rsidRPr="00A1543B">
        <w:rPr>
          <w:rFonts w:ascii="Times New Roman" w:eastAsia="Times New Roman" w:hAnsi="Times New Roman" w:cs="Times New Roman"/>
          <w:color w:val="000000" w:themeColor="text1"/>
          <w:sz w:val="22"/>
          <w:szCs w:val="22"/>
        </w:rPr>
        <w:t xml:space="preserve"> </w:t>
      </w:r>
      <w:r w:rsidR="00A1543B" w:rsidRPr="00A1543B">
        <w:rPr>
          <w:rFonts w:ascii="Times New Roman" w:eastAsia="Times New Roman" w:hAnsi="Times New Roman" w:cs="Times New Roman"/>
          <w:color w:val="000000" w:themeColor="text1"/>
          <w:sz w:val="22"/>
          <w:szCs w:val="22"/>
        </w:rPr>
        <w:t>Nieruchomości 1.</w:t>
      </w:r>
      <w:r w:rsidRPr="003E7776">
        <w:rPr>
          <w:rFonts w:ascii="Times New Roman" w:eastAsia="Times New Roman" w:hAnsi="Times New Roman" w:cs="Times New Roman"/>
          <w:color w:val="000000" w:themeColor="text1"/>
          <w:sz w:val="22"/>
          <w:szCs w:val="22"/>
        </w:rPr>
        <w:t xml:space="preserve"> </w:t>
      </w:r>
      <w:r w:rsidR="00E02125" w:rsidRPr="00E02125">
        <w:rPr>
          <w:rFonts w:ascii="Times New Roman" w:eastAsia="Times New Roman" w:hAnsi="Times New Roman" w:cs="Times New Roman"/>
          <w:color w:val="000000" w:themeColor="text1"/>
          <w:sz w:val="22"/>
          <w:szCs w:val="22"/>
        </w:rPr>
        <w:t>Każda z Instalacji Ułamkowo-Technicznych będzie odwzorowaniem Demonstr</w:t>
      </w:r>
      <w:r w:rsidR="00E02125">
        <w:rPr>
          <w:rFonts w:ascii="Times New Roman" w:eastAsia="Times New Roman" w:hAnsi="Times New Roman" w:cs="Times New Roman"/>
          <w:color w:val="000000" w:themeColor="text1"/>
          <w:sz w:val="22"/>
          <w:szCs w:val="22"/>
        </w:rPr>
        <w:t xml:space="preserve">atora Technologii w skali 3% (ze wskazanymi przez Zamawiającego </w:t>
      </w:r>
      <w:r w:rsidR="00E02125" w:rsidRPr="00E02125">
        <w:rPr>
          <w:rFonts w:ascii="Times New Roman" w:eastAsia="Times New Roman" w:hAnsi="Times New Roman" w:cs="Times New Roman"/>
          <w:color w:val="000000" w:themeColor="text1"/>
          <w:sz w:val="22"/>
          <w:szCs w:val="22"/>
        </w:rPr>
        <w:t>wyłączeniami), zwłaszcza produkcja biogazu brutto</w:t>
      </w:r>
      <w:r w:rsidR="00E02125">
        <w:rPr>
          <w:rFonts w:ascii="Times New Roman" w:eastAsia="Times New Roman" w:hAnsi="Times New Roman" w:cs="Times New Roman"/>
          <w:color w:val="000000" w:themeColor="text1"/>
          <w:sz w:val="22"/>
          <w:szCs w:val="22"/>
        </w:rPr>
        <w:t xml:space="preserve"> </w:t>
      </w:r>
      <w:r w:rsidR="00E02125" w:rsidRPr="00E02125">
        <w:rPr>
          <w:rFonts w:ascii="Times New Roman" w:eastAsia="Times New Roman" w:hAnsi="Times New Roman" w:cs="Times New Roman"/>
          <w:color w:val="000000" w:themeColor="text1"/>
          <w:sz w:val="22"/>
          <w:szCs w:val="22"/>
        </w:rPr>
        <w:t>Instalacji Ułamkowo-Technicznej będzie musiała stanowić ekwiwalent 15</w:t>
      </w:r>
      <w:r w:rsidR="00C87B48">
        <w:rPr>
          <w:rFonts w:ascii="Times New Roman" w:eastAsia="Times New Roman" w:hAnsi="Times New Roman" w:cs="Times New Roman"/>
          <w:color w:val="000000" w:themeColor="text1"/>
          <w:sz w:val="22"/>
          <w:szCs w:val="22"/>
        </w:rPr>
        <w:t xml:space="preserve"> </w:t>
      </w:r>
      <w:r w:rsidR="00E02125" w:rsidRPr="00E02125">
        <w:rPr>
          <w:rFonts w:ascii="Times New Roman" w:eastAsia="Times New Roman" w:hAnsi="Times New Roman" w:cs="Times New Roman"/>
          <w:color w:val="000000" w:themeColor="text1"/>
          <w:sz w:val="22"/>
          <w:szCs w:val="22"/>
        </w:rPr>
        <w:t>kW mocy elektrycznej z</w:t>
      </w:r>
      <w:r w:rsidR="00E02125">
        <w:rPr>
          <w:rFonts w:ascii="Times New Roman" w:eastAsia="Times New Roman" w:hAnsi="Times New Roman" w:cs="Times New Roman"/>
          <w:color w:val="000000" w:themeColor="text1"/>
          <w:sz w:val="22"/>
          <w:szCs w:val="22"/>
        </w:rPr>
        <w:t xml:space="preserve"> tolerancją technologiczną ±10%. </w:t>
      </w:r>
      <w:r w:rsidRPr="003E7776">
        <w:rPr>
          <w:rFonts w:ascii="Times New Roman" w:eastAsia="Times New Roman" w:hAnsi="Times New Roman" w:cs="Times New Roman"/>
          <w:color w:val="000000" w:themeColor="text1"/>
          <w:sz w:val="22"/>
          <w:szCs w:val="22"/>
        </w:rPr>
        <w:t xml:space="preserve">W ramach Etapu I, </w:t>
      </w:r>
      <w:ins w:id="41" w:author="Autor">
        <w:r w:rsidR="00F97EEA">
          <w:rPr>
            <w:rFonts w:ascii="Times New Roman" w:eastAsia="Times New Roman" w:hAnsi="Times New Roman" w:cs="Times New Roman"/>
            <w:color w:val="000000" w:themeColor="text1"/>
            <w:sz w:val="22"/>
            <w:szCs w:val="22"/>
          </w:rPr>
          <w:t>po zakończeniu Prac B+R</w:t>
        </w:r>
        <w:r w:rsidR="00F97EEA" w:rsidRPr="003E7776">
          <w:rPr>
            <w:rFonts w:ascii="Times New Roman" w:eastAsia="Times New Roman" w:hAnsi="Times New Roman" w:cs="Times New Roman"/>
            <w:color w:val="000000" w:themeColor="text1"/>
            <w:sz w:val="22"/>
            <w:szCs w:val="22"/>
          </w:rPr>
          <w:t xml:space="preserve"> </w:t>
        </w:r>
      </w:ins>
      <w:r w:rsidRPr="003E7776">
        <w:rPr>
          <w:rFonts w:ascii="Times New Roman" w:eastAsia="Times New Roman" w:hAnsi="Times New Roman" w:cs="Times New Roman"/>
          <w:color w:val="000000" w:themeColor="text1"/>
          <w:sz w:val="22"/>
          <w:szCs w:val="22"/>
        </w:rPr>
        <w:t xml:space="preserve">na </w:t>
      </w:r>
      <w:r w:rsidR="002A30CD">
        <w:rPr>
          <w:rFonts w:ascii="Times New Roman" w:eastAsia="Times New Roman" w:hAnsi="Times New Roman" w:cs="Times New Roman"/>
          <w:color w:val="000000" w:themeColor="text1"/>
          <w:sz w:val="22"/>
          <w:szCs w:val="22"/>
        </w:rPr>
        <w:t xml:space="preserve">zapewnianej przez Partnera Strategicznego </w:t>
      </w:r>
      <w:r w:rsidRPr="003E7776">
        <w:rPr>
          <w:rFonts w:ascii="Times New Roman" w:eastAsia="Times New Roman" w:hAnsi="Times New Roman" w:cs="Times New Roman"/>
          <w:color w:val="000000" w:themeColor="text1"/>
          <w:sz w:val="22"/>
          <w:szCs w:val="22"/>
        </w:rPr>
        <w:t>Nieruchomości 1 przeprowadzone zostaną Testy I</w:t>
      </w:r>
      <w:r w:rsidR="00E02125">
        <w:rPr>
          <w:rFonts w:ascii="Times New Roman" w:eastAsia="Times New Roman" w:hAnsi="Times New Roman" w:cs="Times New Roman"/>
          <w:color w:val="000000" w:themeColor="text1"/>
          <w:sz w:val="22"/>
          <w:szCs w:val="22"/>
        </w:rPr>
        <w:t>nstalacji Ułamkowo-Technicznych</w:t>
      </w:r>
      <w:r w:rsidR="00D54467">
        <w:rPr>
          <w:rFonts w:ascii="Times New Roman" w:eastAsia="Times New Roman" w:hAnsi="Times New Roman" w:cs="Times New Roman"/>
          <w:color w:val="000000" w:themeColor="text1"/>
          <w:sz w:val="22"/>
          <w:szCs w:val="22"/>
        </w:rPr>
        <w:t xml:space="preserve"> trwające 6 miesięcy (w podziale na dwie części po 90 dni każda) </w:t>
      </w:r>
      <w:del w:id="42" w:author="Autor">
        <w:r w:rsidR="00D54467" w:rsidDel="00F97EEA">
          <w:rPr>
            <w:rFonts w:ascii="Times New Roman" w:eastAsia="Times New Roman" w:hAnsi="Times New Roman" w:cs="Times New Roman"/>
            <w:color w:val="000000" w:themeColor="text1"/>
            <w:sz w:val="22"/>
            <w:szCs w:val="22"/>
          </w:rPr>
          <w:delText>i rozpoczynane po zakończeniu Prac B+R</w:delText>
        </w:r>
      </w:del>
      <w:r w:rsidRPr="003E7776">
        <w:rPr>
          <w:rFonts w:ascii="Times New Roman" w:eastAsia="Times New Roman" w:hAnsi="Times New Roman" w:cs="Times New Roman"/>
          <w:color w:val="000000" w:themeColor="text1"/>
          <w:sz w:val="22"/>
          <w:szCs w:val="22"/>
        </w:rPr>
        <w:t xml:space="preserve">, które, wraz z </w:t>
      </w:r>
      <w:r w:rsidR="00D54467">
        <w:rPr>
          <w:rFonts w:ascii="Times New Roman" w:eastAsia="Times New Roman" w:hAnsi="Times New Roman" w:cs="Times New Roman"/>
          <w:color w:val="000000" w:themeColor="text1"/>
          <w:sz w:val="22"/>
          <w:szCs w:val="22"/>
        </w:rPr>
        <w:t xml:space="preserve">następującą bezpośrednio po nich </w:t>
      </w:r>
      <w:r w:rsidRPr="003E7776">
        <w:rPr>
          <w:rFonts w:ascii="Times New Roman" w:eastAsia="Times New Roman" w:hAnsi="Times New Roman" w:cs="Times New Roman"/>
          <w:color w:val="000000" w:themeColor="text1"/>
          <w:sz w:val="22"/>
          <w:szCs w:val="22"/>
        </w:rPr>
        <w:t>Oceną Wyników Prac Etapu I pozwolą na selekcję Uczestników PCP do Etapu II,</w:t>
      </w:r>
    </w:p>
    <w:p w14:paraId="11D5A53F" w14:textId="311BB0F1"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24C441A5">
        <w:rPr>
          <w:rFonts w:ascii="Times New Roman" w:eastAsia="Times New Roman" w:hAnsi="Times New Roman" w:cs="Times New Roman"/>
          <w:color w:val="000000" w:themeColor="text1"/>
          <w:sz w:val="22"/>
          <w:szCs w:val="22"/>
        </w:rPr>
        <w:t>•</w:t>
      </w:r>
      <w:r>
        <w:tab/>
      </w:r>
      <w:r w:rsidRPr="24C441A5">
        <w:rPr>
          <w:rFonts w:ascii="Times New Roman" w:eastAsia="Times New Roman" w:hAnsi="Times New Roman" w:cs="Times New Roman"/>
          <w:color w:val="000000" w:themeColor="text1"/>
          <w:sz w:val="22"/>
          <w:szCs w:val="22"/>
        </w:rPr>
        <w:t xml:space="preserve">W Etapie II, Uczestnik PCP dopuszczony do realizacji tego Etapu </w:t>
      </w:r>
      <w:r w:rsidR="00D54467" w:rsidRPr="24C441A5">
        <w:rPr>
          <w:rFonts w:ascii="Times New Roman" w:eastAsia="Times New Roman" w:hAnsi="Times New Roman" w:cs="Times New Roman"/>
          <w:color w:val="000000" w:themeColor="text1"/>
          <w:sz w:val="22"/>
          <w:szCs w:val="22"/>
        </w:rPr>
        <w:t xml:space="preserve">przez okres 12,5 miesiąca </w:t>
      </w:r>
      <w:r w:rsidRPr="24C441A5">
        <w:rPr>
          <w:rFonts w:ascii="Times New Roman" w:eastAsia="Times New Roman" w:hAnsi="Times New Roman" w:cs="Times New Roman"/>
          <w:color w:val="000000" w:themeColor="text1"/>
          <w:sz w:val="22"/>
          <w:szCs w:val="22"/>
        </w:rPr>
        <w:t>będzie kontynuował prace badawczo-rozwojowe nad opracowaniem Technologii Uniwersalnej Biogazowni oraz zademonstruje jej działanie pod postacią Demonstratora Technologii – instalacji pełnoskalowej.</w:t>
      </w:r>
      <w:r w:rsidR="00A1543B" w:rsidRPr="24C441A5">
        <w:rPr>
          <w:rFonts w:ascii="Times New Roman" w:hAnsi="Times New Roman" w:cs="Times New Roman"/>
          <w:sz w:val="22"/>
          <w:szCs w:val="22"/>
        </w:rPr>
        <w:t xml:space="preserve"> Demonstrator Technologii będzie opracowywany i budowany </w:t>
      </w:r>
      <w:r w:rsidR="002A1F86" w:rsidRPr="24C441A5">
        <w:rPr>
          <w:rFonts w:ascii="Times New Roman" w:hAnsi="Times New Roman" w:cs="Times New Roman"/>
          <w:sz w:val="22"/>
          <w:szCs w:val="22"/>
        </w:rPr>
        <w:t xml:space="preserve">na zapewnianej przez Partnera Strategicznego </w:t>
      </w:r>
      <w:r w:rsidR="00A1543B" w:rsidRPr="24C441A5">
        <w:rPr>
          <w:rFonts w:ascii="Times New Roman" w:hAnsi="Times New Roman" w:cs="Times New Roman"/>
          <w:sz w:val="22"/>
          <w:szCs w:val="22"/>
        </w:rPr>
        <w:t>Nieruchomości 2 przez Uczestnika PCP dopuszczonego do realizac</w:t>
      </w:r>
      <w:r w:rsidR="00D54467" w:rsidRPr="24C441A5">
        <w:rPr>
          <w:rFonts w:ascii="Times New Roman" w:hAnsi="Times New Roman" w:cs="Times New Roman"/>
          <w:sz w:val="22"/>
          <w:szCs w:val="22"/>
        </w:rPr>
        <w:t>ji Etapu II Przedsięwzięcia PCP, po czym po przeprowadzeniu Prac B+R zostanie poddany Testom przez okres 30 dni.</w:t>
      </w:r>
      <w:r w:rsidRPr="24C441A5">
        <w:rPr>
          <w:sz w:val="22"/>
          <w:szCs w:val="22"/>
        </w:rPr>
        <w:t xml:space="preserve"> </w:t>
      </w:r>
      <w:ins w:id="43" w:author="Autor">
        <w:r w:rsidR="00EB11F9">
          <w:rPr>
            <w:rFonts w:ascii="Times New Roman" w:hAnsi="Times New Roman" w:cs="Times New Roman"/>
            <w:sz w:val="22"/>
            <w:szCs w:val="22"/>
          </w:rPr>
          <w:t xml:space="preserve">Zgodnie z założeniami Przedsięwzięcia PCP, planuje się, że </w:t>
        </w:r>
      </w:ins>
      <w:del w:id="44" w:author="Autor">
        <w:r w:rsidR="00A1543B" w:rsidRPr="24C441A5" w:rsidDel="00EB11F9">
          <w:rPr>
            <w:rFonts w:ascii="Times New Roman" w:hAnsi="Times New Roman" w:cs="Times New Roman"/>
            <w:sz w:val="22"/>
            <w:szCs w:val="22"/>
          </w:rPr>
          <w:delText>P</w:delText>
        </w:r>
      </w:del>
      <w:ins w:id="45" w:author="Autor">
        <w:r w:rsidR="00EB11F9">
          <w:rPr>
            <w:rFonts w:ascii="Times New Roman" w:hAnsi="Times New Roman" w:cs="Times New Roman"/>
            <w:sz w:val="22"/>
            <w:szCs w:val="22"/>
          </w:rPr>
          <w:t>p</w:t>
        </w:r>
      </w:ins>
      <w:r w:rsidR="00A1543B" w:rsidRPr="24C441A5">
        <w:rPr>
          <w:rFonts w:ascii="Times New Roman" w:hAnsi="Times New Roman" w:cs="Times New Roman"/>
          <w:sz w:val="22"/>
          <w:szCs w:val="22"/>
        </w:rPr>
        <w:t xml:space="preserve">rodukcja biogazu brutto na godzinę w Demonstratorze Technologii będzie stanowić ekwiwalent mocy elektrycznej 499 kW w granicy Tolerancji Technologicznej (-5) %. </w:t>
      </w:r>
      <w:r w:rsidR="00A1543B" w:rsidRPr="24C441A5">
        <w:rPr>
          <w:rFonts w:ascii="Times New Roman" w:eastAsia="Times New Roman" w:hAnsi="Times New Roman" w:cs="Times New Roman"/>
          <w:color w:val="000000" w:themeColor="text1"/>
          <w:sz w:val="22"/>
          <w:szCs w:val="22"/>
        </w:rPr>
        <w:t xml:space="preserve">Po zakończeniu Przedsięwzięcia PCP, Demonstrator Technologii przejdzie </w:t>
      </w:r>
      <w:ins w:id="46" w:author="Autor">
        <w:r w:rsidR="00F97EEA" w:rsidRPr="24C441A5">
          <w:rPr>
            <w:rFonts w:ascii="Times New Roman" w:eastAsia="Times New Roman" w:hAnsi="Times New Roman" w:cs="Times New Roman"/>
            <w:color w:val="000000" w:themeColor="text1"/>
            <w:sz w:val="22"/>
            <w:szCs w:val="22"/>
          </w:rPr>
          <w:t xml:space="preserve">nieodpłatnie </w:t>
        </w:r>
      </w:ins>
      <w:r w:rsidR="00A1543B" w:rsidRPr="24C441A5">
        <w:rPr>
          <w:rFonts w:ascii="Times New Roman" w:eastAsia="Times New Roman" w:hAnsi="Times New Roman" w:cs="Times New Roman"/>
          <w:color w:val="000000" w:themeColor="text1"/>
          <w:sz w:val="22"/>
          <w:szCs w:val="22"/>
        </w:rPr>
        <w:t xml:space="preserve">na własność Partnera Strategicznego. </w:t>
      </w:r>
    </w:p>
    <w:p w14:paraId="4C3116EF" w14:textId="0607D301" w:rsidR="003E7776" w:rsidRDefault="003E7776" w:rsidP="000C61E2">
      <w:pPr>
        <w:spacing w:before="60" w:after="60" w:line="276" w:lineRule="auto"/>
        <w:jc w:val="both"/>
        <w:rPr>
          <w:ins w:id="47" w:author="Autor"/>
          <w:rFonts w:ascii="Times New Roman" w:eastAsia="Times New Roman" w:hAnsi="Times New Roman" w:cs="Times New Roman"/>
          <w:color w:val="000000" w:themeColor="text1"/>
          <w:sz w:val="22"/>
          <w:szCs w:val="22"/>
        </w:rPr>
      </w:pPr>
    </w:p>
    <w:p w14:paraId="7536833C" w14:textId="79E58A25" w:rsidR="00F97EEA" w:rsidRPr="00BF37D1" w:rsidRDefault="00BF37D1" w:rsidP="000C61E2">
      <w:pPr>
        <w:spacing w:before="60" w:after="60" w:line="276" w:lineRule="auto"/>
        <w:jc w:val="both"/>
        <w:rPr>
          <w:rFonts w:ascii="Times New Roman" w:eastAsia="Times New Roman" w:hAnsi="Times New Roman" w:cs="Times New Roman"/>
          <w:color w:val="000000" w:themeColor="text1"/>
          <w:sz w:val="22"/>
          <w:szCs w:val="22"/>
        </w:rPr>
      </w:pPr>
      <w:ins w:id="48" w:author="Autor">
        <w:r>
          <w:rPr>
            <w:rFonts w:ascii="Times New Roman" w:hAnsi="Times New Roman"/>
            <w:b/>
            <w:color w:val="000000" w:themeColor="text1"/>
            <w:sz w:val="22"/>
            <w:szCs w:val="22"/>
          </w:rPr>
          <w:t>Ogólna</w:t>
        </w:r>
        <w:r w:rsidR="00470364">
          <w:rPr>
            <w:rFonts w:ascii="Times New Roman" w:hAnsi="Times New Roman"/>
            <w:b/>
            <w:color w:val="000000" w:themeColor="text1"/>
            <w:sz w:val="22"/>
            <w:szCs w:val="22"/>
          </w:rPr>
          <w:t xml:space="preserve"> </w:t>
        </w:r>
        <w:del w:id="49" w:author="Autor">
          <w:r w:rsidR="00F97EEA" w:rsidRPr="00BF37D1" w:rsidDel="00BF37D1">
            <w:rPr>
              <w:rFonts w:ascii="Times New Roman" w:hAnsi="Times New Roman"/>
              <w:b/>
              <w:color w:val="000000" w:themeColor="text1"/>
              <w:sz w:val="22"/>
              <w:szCs w:val="22"/>
            </w:rPr>
            <w:delText>Krótka c</w:delText>
          </w:r>
        </w:del>
        <w:r w:rsidR="00F378A4">
          <w:rPr>
            <w:rFonts w:ascii="Times New Roman" w:hAnsi="Times New Roman"/>
            <w:b/>
            <w:color w:val="000000" w:themeColor="text1"/>
            <w:sz w:val="22"/>
            <w:szCs w:val="22"/>
          </w:rPr>
          <w:t>c</w:t>
        </w:r>
        <w:r w:rsidR="00F97EEA" w:rsidRPr="00BF37D1">
          <w:rPr>
            <w:rFonts w:ascii="Times New Roman" w:hAnsi="Times New Roman"/>
            <w:b/>
            <w:color w:val="000000" w:themeColor="text1"/>
            <w:sz w:val="22"/>
            <w:szCs w:val="22"/>
          </w:rPr>
          <w:t>harakterystyka Technologii Uniwersalnej Biogazowni</w:t>
        </w:r>
      </w:ins>
    </w:p>
    <w:p w14:paraId="1249BFBF" w14:textId="6B17AAFE"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 xml:space="preserve">Opracowywana przez </w:t>
      </w:r>
      <w:r w:rsidR="002A1F86">
        <w:rPr>
          <w:rFonts w:ascii="Times New Roman" w:eastAsia="Times New Roman" w:hAnsi="Times New Roman" w:cs="Times New Roman"/>
          <w:color w:val="000000" w:themeColor="text1"/>
          <w:sz w:val="22"/>
          <w:szCs w:val="22"/>
        </w:rPr>
        <w:t>Uczestników PCP</w:t>
      </w:r>
      <w:r w:rsidR="002A1F86" w:rsidRPr="003E7776">
        <w:rPr>
          <w:rFonts w:ascii="Times New Roman" w:eastAsia="Times New Roman" w:hAnsi="Times New Roman" w:cs="Times New Roman"/>
          <w:color w:val="000000" w:themeColor="text1"/>
          <w:sz w:val="22"/>
          <w:szCs w:val="22"/>
        </w:rPr>
        <w:t xml:space="preserve"> </w:t>
      </w:r>
      <w:r w:rsidRPr="003E7776">
        <w:rPr>
          <w:rFonts w:ascii="Times New Roman" w:eastAsia="Times New Roman" w:hAnsi="Times New Roman" w:cs="Times New Roman"/>
          <w:color w:val="000000" w:themeColor="text1"/>
          <w:sz w:val="22"/>
          <w:szCs w:val="22"/>
        </w:rPr>
        <w:t>Technologia Uniwersalnej Biogazowni</w:t>
      </w:r>
      <w:ins w:id="50" w:author="Autor">
        <w:r w:rsidR="00F97EEA">
          <w:rPr>
            <w:rFonts w:ascii="Times New Roman" w:eastAsia="Times New Roman" w:hAnsi="Times New Roman" w:cs="Times New Roman"/>
            <w:color w:val="000000" w:themeColor="text1"/>
            <w:sz w:val="22"/>
            <w:szCs w:val="22"/>
          </w:rPr>
          <w:t xml:space="preserve"> </w:t>
        </w:r>
      </w:ins>
      <w:del w:id="51" w:author="Autor">
        <w:r w:rsidR="00A1543B" w:rsidDel="00F97EEA">
          <w:rPr>
            <w:rFonts w:ascii="Times New Roman" w:eastAsia="Times New Roman" w:hAnsi="Times New Roman" w:cs="Times New Roman"/>
            <w:color w:val="000000" w:themeColor="text1"/>
            <w:sz w:val="22"/>
            <w:szCs w:val="22"/>
          </w:rPr>
          <w:delText xml:space="preserve"> (</w:delText>
        </w:r>
        <w:r w:rsidR="007346CD" w:rsidDel="00F97EEA">
          <w:rPr>
            <w:rFonts w:ascii="Times New Roman" w:eastAsia="Times New Roman" w:hAnsi="Times New Roman" w:cs="Times New Roman"/>
            <w:color w:val="000000" w:themeColor="text1"/>
            <w:sz w:val="22"/>
            <w:szCs w:val="22"/>
          </w:rPr>
          <w:delText xml:space="preserve">w dokumentacji Postępowania też jako </w:delText>
        </w:r>
        <w:r w:rsidR="00A1543B" w:rsidDel="00F97EEA">
          <w:rPr>
            <w:rFonts w:ascii="Times New Roman" w:eastAsia="Times New Roman" w:hAnsi="Times New Roman" w:cs="Times New Roman"/>
            <w:color w:val="000000" w:themeColor="text1"/>
            <w:sz w:val="22"/>
            <w:szCs w:val="22"/>
          </w:rPr>
          <w:delText xml:space="preserve">„Rozwiązanie”) </w:delText>
        </w:r>
      </w:del>
      <w:r w:rsidRPr="003E7776">
        <w:rPr>
          <w:rFonts w:ascii="Times New Roman" w:eastAsia="Times New Roman" w:hAnsi="Times New Roman" w:cs="Times New Roman"/>
          <w:color w:val="000000" w:themeColor="text1"/>
          <w:sz w:val="22"/>
          <w:szCs w:val="22"/>
        </w:rPr>
        <w:t>będzie charakteryzowała się w szczególności:</w:t>
      </w:r>
    </w:p>
    <w:p w14:paraId="324DAB99" w14:textId="77777777"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 xml:space="preserve">Uniwersalnością substratową – możliwością wykorzystania w procesie technologicznym szerokiego wachlarza zróżnicowanych substratów o charakterze odpadowym oraz możliwością ich zmiany bez znaczącej utraty stabilności czy wydajności procesu wytwarzania biometanu. </w:t>
      </w:r>
    </w:p>
    <w:p w14:paraId="68BCE2AC" w14:textId="67072299"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Produkcją biometanu – docelowym i głównym produktem Demonstratora Technologii będzie paliwo gazowe - biometan o parametrach umożliwiających wtłoczenie go do gazowej sieci dystrybucyjnej</w:t>
      </w:r>
      <w:r w:rsidR="00A1543B">
        <w:rPr>
          <w:rFonts w:ascii="Times New Roman" w:eastAsia="Times New Roman" w:hAnsi="Times New Roman" w:cs="Times New Roman"/>
          <w:color w:val="000000" w:themeColor="text1"/>
          <w:sz w:val="22"/>
          <w:szCs w:val="22"/>
        </w:rPr>
        <w:t xml:space="preserve"> Polskiej Spółki Gazownictwa</w:t>
      </w:r>
      <w:r w:rsidR="000D5E68">
        <w:rPr>
          <w:rFonts w:ascii="Times New Roman" w:eastAsia="Times New Roman" w:hAnsi="Times New Roman" w:cs="Times New Roman"/>
          <w:color w:val="000000" w:themeColor="text1"/>
          <w:sz w:val="22"/>
          <w:szCs w:val="22"/>
        </w:rPr>
        <w:t xml:space="preserve"> sp. z o.o. i ewentualnie innych operatorów sieci dystrybucyjnej</w:t>
      </w:r>
      <w:r w:rsidRPr="003E7776">
        <w:rPr>
          <w:rFonts w:ascii="Times New Roman" w:eastAsia="Times New Roman" w:hAnsi="Times New Roman" w:cs="Times New Roman"/>
          <w:color w:val="000000" w:themeColor="text1"/>
          <w:sz w:val="22"/>
          <w:szCs w:val="22"/>
        </w:rPr>
        <w:t>, w szczególności o cieple spalania nie mniejszym niż 34 MJ/Nm</w:t>
      </w:r>
      <w:r w:rsidRPr="00A1543B">
        <w:rPr>
          <w:rFonts w:ascii="Times New Roman" w:eastAsia="Times New Roman" w:hAnsi="Times New Roman" w:cs="Times New Roman"/>
          <w:color w:val="000000" w:themeColor="text1"/>
          <w:sz w:val="22"/>
          <w:szCs w:val="22"/>
          <w:vertAlign w:val="superscript"/>
        </w:rPr>
        <w:t>3</w:t>
      </w:r>
      <w:r w:rsidRPr="003E7776">
        <w:rPr>
          <w:rFonts w:ascii="Times New Roman" w:eastAsia="Times New Roman" w:hAnsi="Times New Roman" w:cs="Times New Roman"/>
          <w:color w:val="000000" w:themeColor="text1"/>
          <w:sz w:val="22"/>
          <w:szCs w:val="22"/>
        </w:rPr>
        <w:t>.</w:t>
      </w:r>
    </w:p>
    <w:p w14:paraId="3150D560" w14:textId="77777777"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Bezodorowością – eksploatacja instalacji nie będzie wiązała się z emisjami do środowiska substancji uciążliwych zapachowo dla człowieka (m.in. związki siarki i azotu).</w:t>
      </w:r>
    </w:p>
    <w:p w14:paraId="05168524" w14:textId="77777777" w:rsidR="003E7776" w:rsidRP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Samowystarczalnością energetyczną – opracowana Technologia będzie zapewniała na potrzeby eksploatacji instalacji energię elektryczną i ciepło z wytworzonego biogazu,</w:t>
      </w:r>
    </w:p>
    <w:p w14:paraId="5F6AB896" w14:textId="4BFE7192" w:rsidR="003E7776" w:rsidRDefault="003E7776" w:rsidP="000C61E2">
      <w:pPr>
        <w:spacing w:before="60" w:after="60" w:line="276" w:lineRule="auto"/>
        <w:jc w:val="both"/>
        <w:rPr>
          <w:rFonts w:ascii="Times New Roman" w:eastAsia="Times New Roman" w:hAnsi="Times New Roman" w:cs="Times New Roman"/>
          <w:color w:val="000000" w:themeColor="text1"/>
          <w:sz w:val="22"/>
          <w:szCs w:val="22"/>
        </w:rPr>
      </w:pPr>
      <w:r w:rsidRPr="003E7776">
        <w:rPr>
          <w:rFonts w:ascii="Times New Roman" w:eastAsia="Times New Roman" w:hAnsi="Times New Roman" w:cs="Times New Roman"/>
          <w:color w:val="000000" w:themeColor="text1"/>
          <w:sz w:val="22"/>
          <w:szCs w:val="22"/>
        </w:rPr>
        <w:t>•</w:t>
      </w:r>
      <w:r w:rsidRPr="003E7776">
        <w:rPr>
          <w:rFonts w:ascii="Times New Roman" w:eastAsia="Times New Roman" w:hAnsi="Times New Roman" w:cs="Times New Roman"/>
          <w:color w:val="000000" w:themeColor="text1"/>
          <w:sz w:val="22"/>
          <w:szCs w:val="22"/>
        </w:rPr>
        <w:tab/>
        <w:t>Zawróceniem jak największej ilości biogenów do środowiska w ramach gospodarki o obiegu zamkniętym.</w:t>
      </w:r>
    </w:p>
    <w:p w14:paraId="3F06EAD3" w14:textId="1402737E" w:rsidR="003E7776" w:rsidRDefault="003E7776" w:rsidP="000C61E2">
      <w:pPr>
        <w:spacing w:before="60" w:after="60" w:line="276" w:lineRule="auto"/>
        <w:jc w:val="both"/>
        <w:rPr>
          <w:ins w:id="52" w:author="Autor"/>
          <w:rFonts w:ascii="Times New Roman" w:eastAsia="Times New Roman" w:hAnsi="Times New Roman" w:cs="Times New Roman"/>
          <w:color w:val="000000"/>
          <w:sz w:val="22"/>
          <w:szCs w:val="22"/>
        </w:rPr>
      </w:pPr>
    </w:p>
    <w:p w14:paraId="3D156444" w14:textId="78268057" w:rsidR="00F97EEA" w:rsidRPr="00BF37D1" w:rsidRDefault="00F97EEA" w:rsidP="000C61E2">
      <w:pPr>
        <w:spacing w:before="60" w:after="60" w:line="276" w:lineRule="auto"/>
        <w:jc w:val="both"/>
        <w:rPr>
          <w:rFonts w:ascii="Times New Roman" w:hAnsi="Times New Roman"/>
          <w:b/>
          <w:color w:val="000000" w:themeColor="text1"/>
          <w:sz w:val="22"/>
          <w:szCs w:val="22"/>
        </w:rPr>
      </w:pPr>
      <w:ins w:id="53" w:author="Autor">
        <w:r w:rsidRPr="00BF37D1">
          <w:rPr>
            <w:rFonts w:ascii="Times New Roman" w:hAnsi="Times New Roman"/>
            <w:b/>
            <w:color w:val="000000" w:themeColor="text1"/>
            <w:sz w:val="22"/>
            <w:szCs w:val="22"/>
          </w:rPr>
          <w:t>Uzasadnienie ustanowienia Partnerstwa Publiczno-Prywatnego</w:t>
        </w:r>
      </w:ins>
    </w:p>
    <w:p w14:paraId="63FF997E" w14:textId="50F9A381" w:rsidR="00B56B20" w:rsidRDefault="78373736" w:rsidP="000C61E2">
      <w:pPr>
        <w:spacing w:before="60" w:after="60" w:line="276" w:lineRule="auto"/>
        <w:jc w:val="both"/>
        <w:rPr>
          <w:rFonts w:ascii="Times New Roman" w:eastAsia="Times New Roman" w:hAnsi="Times New Roman" w:cs="Times New Roman"/>
          <w:color w:val="000000"/>
          <w:sz w:val="22"/>
          <w:szCs w:val="22"/>
        </w:rPr>
      </w:pPr>
      <w:r w:rsidRPr="53D4E7C3">
        <w:rPr>
          <w:rFonts w:ascii="Times New Roman" w:eastAsia="Times New Roman" w:hAnsi="Times New Roman" w:cs="Times New Roman"/>
          <w:color w:val="000000" w:themeColor="text1"/>
          <w:sz w:val="22"/>
          <w:szCs w:val="22"/>
        </w:rPr>
        <w:t xml:space="preserve">Analiza i dialog techniczny przeprowadzone przez NCBR wskazują, że </w:t>
      </w:r>
      <w:r w:rsidR="661308AC" w:rsidRPr="53D4E7C3">
        <w:rPr>
          <w:rFonts w:ascii="Times New Roman" w:eastAsia="Times New Roman" w:hAnsi="Times New Roman" w:cs="Times New Roman"/>
          <w:color w:val="000000" w:themeColor="text1"/>
          <w:sz w:val="22"/>
          <w:szCs w:val="22"/>
        </w:rPr>
        <w:t>dla przeprowadzenia walidacji i potwierdzenia prawdziwości wyników prac badawczo-rozwojowych</w:t>
      </w:r>
      <w:r w:rsidR="0AC9C72A" w:rsidRPr="53D4E7C3">
        <w:rPr>
          <w:rFonts w:ascii="Times New Roman" w:eastAsia="Times New Roman" w:hAnsi="Times New Roman" w:cs="Times New Roman"/>
          <w:color w:val="000000" w:themeColor="text1"/>
          <w:sz w:val="22"/>
          <w:szCs w:val="22"/>
        </w:rPr>
        <w:t>,</w:t>
      </w:r>
      <w:r w:rsidR="661308AC" w:rsidRPr="53D4E7C3">
        <w:rPr>
          <w:rFonts w:ascii="Times New Roman" w:eastAsia="Times New Roman" w:hAnsi="Times New Roman" w:cs="Times New Roman"/>
          <w:color w:val="000000" w:themeColor="text1"/>
          <w:sz w:val="22"/>
          <w:szCs w:val="22"/>
        </w:rPr>
        <w:t xml:space="preserve"> prowadzonych przez Uczestnika PCP</w:t>
      </w:r>
      <w:r w:rsidR="699C801F" w:rsidRPr="53D4E7C3">
        <w:rPr>
          <w:rFonts w:ascii="Times New Roman" w:eastAsia="Times New Roman" w:hAnsi="Times New Roman" w:cs="Times New Roman"/>
          <w:color w:val="000000" w:themeColor="text1"/>
          <w:sz w:val="22"/>
          <w:szCs w:val="22"/>
        </w:rPr>
        <w:t>,</w:t>
      </w:r>
      <w:r w:rsidR="661308AC"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 xml:space="preserve">oraz </w:t>
      </w:r>
      <w:r w:rsidR="661308AC" w:rsidRPr="53D4E7C3">
        <w:rPr>
          <w:rFonts w:ascii="Times New Roman" w:eastAsia="Times New Roman" w:hAnsi="Times New Roman" w:cs="Times New Roman"/>
          <w:color w:val="000000" w:themeColor="text1"/>
          <w:sz w:val="22"/>
          <w:szCs w:val="22"/>
        </w:rPr>
        <w:t>potwierdzenia</w:t>
      </w:r>
      <w:r w:rsidR="1856D96F" w:rsidRPr="53D4E7C3">
        <w:rPr>
          <w:rFonts w:ascii="Times New Roman" w:eastAsia="Times New Roman" w:hAnsi="Times New Roman" w:cs="Times New Roman"/>
          <w:color w:val="000000" w:themeColor="text1"/>
          <w:sz w:val="22"/>
          <w:szCs w:val="22"/>
        </w:rPr>
        <w:t>,</w:t>
      </w:r>
      <w:r w:rsidR="661308AC"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 xml:space="preserve">że opracowana </w:t>
      </w:r>
      <w:ins w:id="54" w:author="Autor">
        <w:r w:rsidR="00F97EEA">
          <w:rPr>
            <w:rFonts w:ascii="Times New Roman" w:eastAsia="Times New Roman" w:hAnsi="Times New Roman" w:cs="Times New Roman"/>
            <w:color w:val="000000" w:themeColor="text1"/>
            <w:sz w:val="22"/>
            <w:szCs w:val="22"/>
          </w:rPr>
          <w:t>T</w:t>
        </w:r>
      </w:ins>
      <w:del w:id="55" w:author="Autor">
        <w:r w:rsidRPr="53D4E7C3" w:rsidDel="00F97EEA">
          <w:rPr>
            <w:rFonts w:ascii="Times New Roman" w:eastAsia="Times New Roman" w:hAnsi="Times New Roman" w:cs="Times New Roman"/>
            <w:color w:val="000000" w:themeColor="text1"/>
            <w:sz w:val="22"/>
            <w:szCs w:val="22"/>
          </w:rPr>
          <w:delText>t</w:delText>
        </w:r>
      </w:del>
      <w:r w:rsidRPr="53D4E7C3">
        <w:rPr>
          <w:rFonts w:ascii="Times New Roman" w:eastAsia="Times New Roman" w:hAnsi="Times New Roman" w:cs="Times New Roman"/>
          <w:color w:val="000000" w:themeColor="text1"/>
          <w:sz w:val="22"/>
          <w:szCs w:val="22"/>
        </w:rPr>
        <w:t xml:space="preserve">echnologia nadaje się do wykorzystywania komercyjnego, a także </w:t>
      </w:r>
      <w:r w:rsidR="661308AC" w:rsidRPr="53D4E7C3">
        <w:rPr>
          <w:rFonts w:ascii="Times New Roman" w:eastAsia="Times New Roman" w:hAnsi="Times New Roman" w:cs="Times New Roman"/>
          <w:color w:val="000000" w:themeColor="text1"/>
          <w:sz w:val="22"/>
          <w:szCs w:val="22"/>
        </w:rPr>
        <w:t>dla potrzeb</w:t>
      </w:r>
      <w:r w:rsidRPr="53D4E7C3">
        <w:rPr>
          <w:rFonts w:ascii="Times New Roman" w:eastAsia="Times New Roman" w:hAnsi="Times New Roman" w:cs="Times New Roman"/>
          <w:color w:val="000000" w:themeColor="text1"/>
          <w:sz w:val="22"/>
          <w:szCs w:val="22"/>
        </w:rPr>
        <w:t xml:space="preserve"> propagowania (demonstracji) Rozwiązania</w:t>
      </w:r>
      <w:r w:rsidR="661308AC" w:rsidRPr="53D4E7C3">
        <w:rPr>
          <w:rFonts w:ascii="Times New Roman" w:eastAsia="Times New Roman" w:hAnsi="Times New Roman" w:cs="Times New Roman"/>
          <w:color w:val="000000" w:themeColor="text1"/>
          <w:sz w:val="22"/>
          <w:szCs w:val="22"/>
        </w:rPr>
        <w:t>,</w:t>
      </w:r>
      <w:r w:rsidR="37C1D8F2" w:rsidRPr="53D4E7C3">
        <w:rPr>
          <w:rFonts w:ascii="Times New Roman" w:eastAsia="Times New Roman" w:hAnsi="Times New Roman" w:cs="Times New Roman"/>
          <w:color w:val="000000" w:themeColor="text1"/>
          <w:sz w:val="22"/>
          <w:szCs w:val="22"/>
        </w:rPr>
        <w:t xml:space="preserve"> </w:t>
      </w:r>
      <w:r w:rsidR="661308AC" w:rsidRPr="53D4E7C3">
        <w:rPr>
          <w:rFonts w:ascii="Times New Roman" w:eastAsia="Times New Roman" w:hAnsi="Times New Roman" w:cs="Times New Roman"/>
          <w:color w:val="000000" w:themeColor="text1"/>
          <w:sz w:val="22"/>
          <w:szCs w:val="22"/>
        </w:rPr>
        <w:t>niezbędne</w:t>
      </w:r>
      <w:r w:rsidR="7CFDB6F2" w:rsidRPr="53D4E7C3">
        <w:rPr>
          <w:rFonts w:ascii="Times New Roman" w:eastAsia="Times New Roman" w:hAnsi="Times New Roman" w:cs="Times New Roman"/>
          <w:color w:val="000000" w:themeColor="text1"/>
          <w:sz w:val="22"/>
          <w:szCs w:val="22"/>
        </w:rPr>
        <w:t xml:space="preserve"> jest stworzenie</w:t>
      </w:r>
      <w:r w:rsidR="661308AC" w:rsidRPr="53D4E7C3">
        <w:rPr>
          <w:rFonts w:ascii="Times New Roman" w:eastAsia="Times New Roman" w:hAnsi="Times New Roman" w:cs="Times New Roman"/>
          <w:color w:val="000000" w:themeColor="text1"/>
          <w:sz w:val="22"/>
          <w:szCs w:val="22"/>
        </w:rPr>
        <w:t xml:space="preserve"> </w:t>
      </w:r>
      <w:r w:rsidR="3401B556" w:rsidRPr="53D4E7C3">
        <w:rPr>
          <w:rFonts w:ascii="Times New Roman" w:eastAsia="Times New Roman" w:hAnsi="Times New Roman" w:cs="Times New Roman"/>
          <w:color w:val="000000" w:themeColor="text1"/>
          <w:sz w:val="22"/>
          <w:szCs w:val="22"/>
        </w:rPr>
        <w:t>I</w:t>
      </w:r>
      <w:r w:rsidR="661308AC" w:rsidRPr="53D4E7C3">
        <w:rPr>
          <w:rFonts w:ascii="Times New Roman" w:eastAsia="Times New Roman" w:hAnsi="Times New Roman" w:cs="Times New Roman"/>
          <w:color w:val="000000" w:themeColor="text1"/>
          <w:sz w:val="22"/>
          <w:szCs w:val="22"/>
        </w:rPr>
        <w:t>nstalacj</w:t>
      </w:r>
      <w:r w:rsidR="7CFDB6F2" w:rsidRPr="53D4E7C3">
        <w:rPr>
          <w:rFonts w:ascii="Times New Roman" w:eastAsia="Times New Roman" w:hAnsi="Times New Roman" w:cs="Times New Roman"/>
          <w:color w:val="000000" w:themeColor="text1"/>
          <w:sz w:val="22"/>
          <w:szCs w:val="22"/>
        </w:rPr>
        <w:t>i</w:t>
      </w:r>
      <w:r w:rsidR="661308AC" w:rsidRPr="53D4E7C3">
        <w:rPr>
          <w:rFonts w:ascii="Times New Roman" w:eastAsia="Times New Roman" w:hAnsi="Times New Roman" w:cs="Times New Roman"/>
          <w:color w:val="000000" w:themeColor="text1"/>
          <w:sz w:val="22"/>
          <w:szCs w:val="22"/>
        </w:rPr>
        <w:t xml:space="preserve"> </w:t>
      </w:r>
      <w:r w:rsidR="05F67639" w:rsidRPr="53D4E7C3">
        <w:rPr>
          <w:rFonts w:ascii="Times New Roman" w:eastAsia="Times New Roman" w:hAnsi="Times New Roman" w:cs="Times New Roman"/>
          <w:color w:val="000000" w:themeColor="text1"/>
          <w:sz w:val="22"/>
          <w:szCs w:val="22"/>
        </w:rPr>
        <w:t>U</w:t>
      </w:r>
      <w:r w:rsidR="661308AC" w:rsidRPr="53D4E7C3">
        <w:rPr>
          <w:rFonts w:ascii="Times New Roman" w:eastAsia="Times New Roman" w:hAnsi="Times New Roman" w:cs="Times New Roman"/>
          <w:color w:val="000000" w:themeColor="text1"/>
          <w:sz w:val="22"/>
          <w:szCs w:val="22"/>
        </w:rPr>
        <w:t>łamkowo-</w:t>
      </w:r>
      <w:r w:rsidR="4DDDCC3E" w:rsidRPr="53D4E7C3">
        <w:rPr>
          <w:rFonts w:ascii="Times New Roman" w:eastAsia="Times New Roman" w:hAnsi="Times New Roman" w:cs="Times New Roman"/>
          <w:color w:val="000000" w:themeColor="text1"/>
          <w:sz w:val="22"/>
          <w:szCs w:val="22"/>
        </w:rPr>
        <w:t>T</w:t>
      </w:r>
      <w:r w:rsidR="661308AC" w:rsidRPr="53D4E7C3">
        <w:rPr>
          <w:rFonts w:ascii="Times New Roman" w:eastAsia="Times New Roman" w:hAnsi="Times New Roman" w:cs="Times New Roman"/>
          <w:color w:val="000000" w:themeColor="text1"/>
          <w:sz w:val="22"/>
          <w:szCs w:val="22"/>
        </w:rPr>
        <w:t>echniczn</w:t>
      </w:r>
      <w:r w:rsidR="7CFDB6F2" w:rsidRPr="53D4E7C3">
        <w:rPr>
          <w:rFonts w:ascii="Times New Roman" w:eastAsia="Times New Roman" w:hAnsi="Times New Roman" w:cs="Times New Roman"/>
          <w:color w:val="000000" w:themeColor="text1"/>
          <w:sz w:val="22"/>
          <w:szCs w:val="22"/>
        </w:rPr>
        <w:t>ych</w:t>
      </w:r>
      <w:r w:rsidR="661308AC" w:rsidRPr="53D4E7C3">
        <w:rPr>
          <w:rFonts w:ascii="Times New Roman" w:eastAsia="Times New Roman" w:hAnsi="Times New Roman" w:cs="Times New Roman"/>
          <w:color w:val="000000" w:themeColor="text1"/>
          <w:sz w:val="22"/>
          <w:szCs w:val="22"/>
        </w:rPr>
        <w:t xml:space="preserve"> </w:t>
      </w:r>
      <w:r w:rsidR="002D0CAC">
        <w:rPr>
          <w:rFonts w:ascii="Times New Roman" w:eastAsia="Times New Roman" w:hAnsi="Times New Roman" w:cs="Times New Roman"/>
          <w:color w:val="000000" w:themeColor="text1"/>
          <w:sz w:val="22"/>
          <w:szCs w:val="22"/>
        </w:rPr>
        <w:t>oraz</w:t>
      </w:r>
      <w:r w:rsidR="661308AC" w:rsidRPr="53D4E7C3">
        <w:rPr>
          <w:rFonts w:ascii="Times New Roman" w:eastAsia="Times New Roman" w:hAnsi="Times New Roman" w:cs="Times New Roman"/>
          <w:color w:val="000000" w:themeColor="text1"/>
          <w:sz w:val="22"/>
          <w:szCs w:val="22"/>
        </w:rPr>
        <w:t xml:space="preserve"> </w:t>
      </w:r>
      <w:r w:rsidR="1328BC84" w:rsidRPr="53D4E7C3">
        <w:rPr>
          <w:rFonts w:ascii="Times New Roman" w:eastAsia="Times New Roman" w:hAnsi="Times New Roman" w:cs="Times New Roman"/>
          <w:color w:val="000000" w:themeColor="text1"/>
          <w:sz w:val="22"/>
          <w:szCs w:val="22"/>
        </w:rPr>
        <w:t>D</w:t>
      </w:r>
      <w:r w:rsidR="661308AC" w:rsidRPr="53D4E7C3">
        <w:rPr>
          <w:rFonts w:ascii="Times New Roman" w:eastAsia="Times New Roman" w:hAnsi="Times New Roman" w:cs="Times New Roman"/>
          <w:color w:val="000000" w:themeColor="text1"/>
          <w:sz w:val="22"/>
          <w:szCs w:val="22"/>
        </w:rPr>
        <w:t>emonstrator</w:t>
      </w:r>
      <w:r w:rsidR="65011CDE" w:rsidRPr="53D4E7C3">
        <w:rPr>
          <w:rFonts w:ascii="Times New Roman" w:eastAsia="Times New Roman" w:hAnsi="Times New Roman" w:cs="Times New Roman"/>
          <w:color w:val="000000" w:themeColor="text1"/>
          <w:sz w:val="22"/>
          <w:szCs w:val="22"/>
        </w:rPr>
        <w:t>a</w:t>
      </w:r>
      <w:r w:rsidR="661308AC" w:rsidRPr="53D4E7C3">
        <w:rPr>
          <w:rFonts w:ascii="Times New Roman" w:eastAsia="Times New Roman" w:hAnsi="Times New Roman" w:cs="Times New Roman"/>
          <w:color w:val="000000" w:themeColor="text1"/>
          <w:sz w:val="22"/>
          <w:szCs w:val="22"/>
        </w:rPr>
        <w:t xml:space="preserve"> </w:t>
      </w:r>
      <w:r w:rsidR="6EDB5C31" w:rsidRPr="53D4E7C3">
        <w:rPr>
          <w:rFonts w:ascii="Times New Roman" w:eastAsia="Times New Roman" w:hAnsi="Times New Roman" w:cs="Times New Roman"/>
          <w:color w:val="000000" w:themeColor="text1"/>
          <w:sz w:val="22"/>
          <w:szCs w:val="22"/>
        </w:rPr>
        <w:t>Technologii</w:t>
      </w:r>
      <w:r w:rsidRPr="53D4E7C3">
        <w:rPr>
          <w:rFonts w:ascii="Times New Roman" w:eastAsia="Times New Roman" w:hAnsi="Times New Roman" w:cs="Times New Roman"/>
          <w:color w:val="000000" w:themeColor="text1"/>
          <w:sz w:val="22"/>
          <w:szCs w:val="22"/>
        </w:rPr>
        <w:t>. Instalacj</w:t>
      </w:r>
      <w:r w:rsidR="7CFDB6F2" w:rsidRPr="53D4E7C3">
        <w:rPr>
          <w:rFonts w:ascii="Times New Roman" w:eastAsia="Times New Roman" w:hAnsi="Times New Roman" w:cs="Times New Roman"/>
          <w:color w:val="000000" w:themeColor="text1"/>
          <w:sz w:val="22"/>
          <w:szCs w:val="22"/>
        </w:rPr>
        <w:t>e</w:t>
      </w:r>
      <w:r w:rsidRPr="53D4E7C3">
        <w:rPr>
          <w:rFonts w:ascii="Times New Roman" w:eastAsia="Times New Roman" w:hAnsi="Times New Roman" w:cs="Times New Roman"/>
          <w:color w:val="000000" w:themeColor="text1"/>
          <w:sz w:val="22"/>
          <w:szCs w:val="22"/>
        </w:rPr>
        <w:t xml:space="preserve"> </w:t>
      </w:r>
      <w:r w:rsidR="63A6B7F6" w:rsidRPr="53D4E7C3">
        <w:rPr>
          <w:rFonts w:ascii="Times New Roman" w:eastAsia="Times New Roman" w:hAnsi="Times New Roman" w:cs="Times New Roman"/>
          <w:color w:val="000000" w:themeColor="text1"/>
          <w:sz w:val="22"/>
          <w:szCs w:val="22"/>
        </w:rPr>
        <w:t>te</w:t>
      </w:r>
      <w:r w:rsidRPr="53D4E7C3">
        <w:rPr>
          <w:rFonts w:ascii="Times New Roman" w:eastAsia="Times New Roman" w:hAnsi="Times New Roman" w:cs="Times New Roman"/>
          <w:color w:val="000000" w:themeColor="text1"/>
          <w:sz w:val="22"/>
          <w:szCs w:val="22"/>
        </w:rPr>
        <w:t xml:space="preserve"> są odpowiednio ograniczonym i jednostkowym przykładem zastosowania technologii </w:t>
      </w:r>
      <w:r w:rsidR="661308AC" w:rsidRPr="53D4E7C3">
        <w:rPr>
          <w:rFonts w:ascii="Times New Roman" w:eastAsia="Times New Roman" w:hAnsi="Times New Roman" w:cs="Times New Roman"/>
          <w:color w:val="000000" w:themeColor="text1"/>
          <w:sz w:val="22"/>
          <w:szCs w:val="22"/>
        </w:rPr>
        <w:t xml:space="preserve">(Rozwiązania) </w:t>
      </w:r>
      <w:r w:rsidRPr="53D4E7C3">
        <w:rPr>
          <w:rFonts w:ascii="Times New Roman" w:eastAsia="Times New Roman" w:hAnsi="Times New Roman" w:cs="Times New Roman"/>
          <w:color w:val="000000" w:themeColor="text1"/>
          <w:sz w:val="22"/>
          <w:szCs w:val="22"/>
        </w:rPr>
        <w:t xml:space="preserve">o wysokim potencjale skalowalności oraz powtarzalności i nie służą osiągnięciu rentowności rynkowej ani pokryciu kosztów badań. Stworzenie </w:t>
      </w:r>
      <w:r w:rsidR="6A88E392" w:rsidRPr="53D4E7C3">
        <w:rPr>
          <w:rFonts w:ascii="Times New Roman" w:eastAsia="Times New Roman" w:hAnsi="Times New Roman" w:cs="Times New Roman"/>
          <w:color w:val="000000" w:themeColor="text1"/>
          <w:sz w:val="22"/>
          <w:szCs w:val="22"/>
        </w:rPr>
        <w:t>I</w:t>
      </w:r>
      <w:r w:rsidRPr="53D4E7C3">
        <w:rPr>
          <w:rFonts w:ascii="Times New Roman" w:eastAsia="Times New Roman" w:hAnsi="Times New Roman" w:cs="Times New Roman"/>
          <w:color w:val="000000" w:themeColor="text1"/>
          <w:sz w:val="22"/>
          <w:szCs w:val="22"/>
        </w:rPr>
        <w:t xml:space="preserve">nstalacji </w:t>
      </w:r>
      <w:r w:rsidR="2A09A8FA" w:rsidRPr="53D4E7C3">
        <w:rPr>
          <w:rFonts w:ascii="Times New Roman" w:eastAsia="Times New Roman" w:hAnsi="Times New Roman" w:cs="Times New Roman"/>
          <w:color w:val="000000" w:themeColor="text1"/>
          <w:sz w:val="22"/>
          <w:szCs w:val="22"/>
        </w:rPr>
        <w:t>U</w:t>
      </w:r>
      <w:r w:rsidRPr="53D4E7C3">
        <w:rPr>
          <w:rFonts w:ascii="Times New Roman" w:eastAsia="Times New Roman" w:hAnsi="Times New Roman" w:cs="Times New Roman"/>
          <w:color w:val="000000" w:themeColor="text1"/>
          <w:sz w:val="22"/>
          <w:szCs w:val="22"/>
        </w:rPr>
        <w:t>łamkowo-</w:t>
      </w:r>
      <w:r w:rsidR="00D81D6A" w:rsidRPr="53D4E7C3">
        <w:rPr>
          <w:rFonts w:ascii="Times New Roman" w:eastAsia="Times New Roman" w:hAnsi="Times New Roman" w:cs="Times New Roman"/>
          <w:color w:val="000000" w:themeColor="text1"/>
          <w:sz w:val="22"/>
          <w:szCs w:val="22"/>
        </w:rPr>
        <w:t>T</w:t>
      </w:r>
      <w:r w:rsidRPr="53D4E7C3">
        <w:rPr>
          <w:rFonts w:ascii="Times New Roman" w:eastAsia="Times New Roman" w:hAnsi="Times New Roman" w:cs="Times New Roman"/>
          <w:color w:val="000000" w:themeColor="text1"/>
          <w:sz w:val="22"/>
          <w:szCs w:val="22"/>
        </w:rPr>
        <w:t xml:space="preserve">echnicznej </w:t>
      </w:r>
      <w:r w:rsidR="2403D57C" w:rsidRPr="53D4E7C3">
        <w:rPr>
          <w:rFonts w:ascii="Times New Roman" w:eastAsia="Times New Roman" w:hAnsi="Times New Roman" w:cs="Times New Roman"/>
          <w:color w:val="000000" w:themeColor="text1"/>
          <w:sz w:val="22"/>
          <w:szCs w:val="22"/>
        </w:rPr>
        <w:t>oraz</w:t>
      </w:r>
      <w:r w:rsidRPr="53D4E7C3">
        <w:rPr>
          <w:rFonts w:ascii="Times New Roman" w:eastAsia="Times New Roman" w:hAnsi="Times New Roman" w:cs="Times New Roman"/>
          <w:color w:val="000000" w:themeColor="text1"/>
          <w:sz w:val="22"/>
          <w:szCs w:val="22"/>
        </w:rPr>
        <w:t xml:space="preserve"> </w:t>
      </w:r>
      <w:r w:rsidR="6FBC604D" w:rsidRPr="53D4E7C3">
        <w:rPr>
          <w:rFonts w:ascii="Times New Roman" w:eastAsia="Times New Roman" w:hAnsi="Times New Roman" w:cs="Times New Roman"/>
          <w:color w:val="000000" w:themeColor="text1"/>
          <w:sz w:val="22"/>
          <w:szCs w:val="22"/>
        </w:rPr>
        <w:t>D</w:t>
      </w:r>
      <w:r w:rsidRPr="53D4E7C3">
        <w:rPr>
          <w:rFonts w:ascii="Times New Roman" w:eastAsia="Times New Roman" w:hAnsi="Times New Roman" w:cs="Times New Roman"/>
          <w:color w:val="000000" w:themeColor="text1"/>
          <w:sz w:val="22"/>
          <w:szCs w:val="22"/>
        </w:rPr>
        <w:t>emonstratora</w:t>
      </w:r>
      <w:r w:rsidR="5ADAE863" w:rsidRPr="53D4E7C3">
        <w:rPr>
          <w:rFonts w:ascii="Times New Roman" w:eastAsia="Times New Roman" w:hAnsi="Times New Roman" w:cs="Times New Roman"/>
          <w:color w:val="000000" w:themeColor="text1"/>
          <w:sz w:val="22"/>
          <w:szCs w:val="22"/>
        </w:rPr>
        <w:t xml:space="preserve"> Technologii</w:t>
      </w:r>
      <w:r w:rsidR="7CFDB6F2"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choć niezbędne dla realizacji celów PCP, </w:t>
      </w:r>
      <w:r w:rsidR="7CFDB6F2" w:rsidRPr="53D4E7C3">
        <w:rPr>
          <w:rFonts w:ascii="Times New Roman" w:eastAsia="Times New Roman" w:hAnsi="Times New Roman" w:cs="Times New Roman"/>
          <w:color w:val="000000" w:themeColor="text1"/>
          <w:sz w:val="22"/>
          <w:szCs w:val="22"/>
        </w:rPr>
        <w:t xml:space="preserve">jest </w:t>
      </w:r>
      <w:r w:rsidRPr="53D4E7C3">
        <w:rPr>
          <w:rFonts w:ascii="Times New Roman" w:eastAsia="Times New Roman" w:hAnsi="Times New Roman" w:cs="Times New Roman"/>
          <w:color w:val="000000" w:themeColor="text1"/>
          <w:sz w:val="22"/>
          <w:szCs w:val="22"/>
        </w:rPr>
        <w:t>wtórne wobec prac badawczo-rozwojowych</w:t>
      </w:r>
      <w:r w:rsidR="09816F43" w:rsidRPr="53D4E7C3">
        <w:rPr>
          <w:rFonts w:ascii="Times New Roman" w:eastAsia="Times New Roman" w:hAnsi="Times New Roman" w:cs="Times New Roman"/>
          <w:color w:val="000000" w:themeColor="text1"/>
          <w:sz w:val="22"/>
          <w:szCs w:val="22"/>
        </w:rPr>
        <w:t xml:space="preserve"> i</w:t>
      </w:r>
      <w:r w:rsidR="00C65CD0">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 xml:space="preserve">nie </w:t>
      </w:r>
      <w:r w:rsidR="7CFDB6F2" w:rsidRPr="53D4E7C3">
        <w:rPr>
          <w:rFonts w:ascii="Times New Roman" w:eastAsia="Times New Roman" w:hAnsi="Times New Roman" w:cs="Times New Roman"/>
          <w:color w:val="000000" w:themeColor="text1"/>
          <w:sz w:val="22"/>
          <w:szCs w:val="22"/>
        </w:rPr>
        <w:t xml:space="preserve">stanowi </w:t>
      </w:r>
      <w:r w:rsidR="0030B564" w:rsidRPr="53D4E7C3">
        <w:rPr>
          <w:rFonts w:ascii="Times New Roman" w:eastAsia="Times New Roman" w:hAnsi="Times New Roman" w:cs="Times New Roman"/>
          <w:color w:val="000000" w:themeColor="text1"/>
          <w:sz w:val="22"/>
          <w:szCs w:val="22"/>
        </w:rPr>
        <w:t xml:space="preserve">ani </w:t>
      </w:r>
      <w:r w:rsidRPr="53D4E7C3">
        <w:rPr>
          <w:rFonts w:ascii="Times New Roman" w:eastAsia="Times New Roman" w:hAnsi="Times New Roman" w:cs="Times New Roman"/>
          <w:color w:val="000000" w:themeColor="text1"/>
          <w:sz w:val="22"/>
          <w:szCs w:val="22"/>
        </w:rPr>
        <w:t>podstawow</w:t>
      </w:r>
      <w:r w:rsidR="7CFDB6F2" w:rsidRPr="53D4E7C3">
        <w:rPr>
          <w:rFonts w:ascii="Times New Roman" w:eastAsia="Times New Roman" w:hAnsi="Times New Roman" w:cs="Times New Roman"/>
          <w:color w:val="000000" w:themeColor="text1"/>
          <w:sz w:val="22"/>
          <w:szCs w:val="22"/>
        </w:rPr>
        <w:t>ego</w:t>
      </w:r>
      <w:r w:rsidRPr="53D4E7C3">
        <w:rPr>
          <w:rFonts w:ascii="Times New Roman" w:eastAsia="Times New Roman" w:hAnsi="Times New Roman" w:cs="Times New Roman"/>
          <w:color w:val="000000" w:themeColor="text1"/>
          <w:sz w:val="22"/>
          <w:szCs w:val="22"/>
        </w:rPr>
        <w:t xml:space="preserve"> </w:t>
      </w:r>
      <w:r w:rsidR="456698F7" w:rsidRPr="53D4E7C3">
        <w:rPr>
          <w:rFonts w:ascii="Times New Roman" w:eastAsia="Times New Roman" w:hAnsi="Times New Roman" w:cs="Times New Roman"/>
          <w:color w:val="000000" w:themeColor="text1"/>
          <w:sz w:val="22"/>
          <w:szCs w:val="22"/>
        </w:rPr>
        <w:t xml:space="preserve">celu </w:t>
      </w:r>
      <w:r w:rsidRPr="53D4E7C3">
        <w:rPr>
          <w:rFonts w:ascii="Times New Roman" w:eastAsia="Times New Roman" w:hAnsi="Times New Roman" w:cs="Times New Roman"/>
          <w:color w:val="000000" w:themeColor="text1"/>
          <w:sz w:val="22"/>
          <w:szCs w:val="22"/>
        </w:rPr>
        <w:t>ani niezależn</w:t>
      </w:r>
      <w:r w:rsidR="7CFDB6F2" w:rsidRPr="53D4E7C3">
        <w:rPr>
          <w:rFonts w:ascii="Times New Roman" w:eastAsia="Times New Roman" w:hAnsi="Times New Roman" w:cs="Times New Roman"/>
          <w:color w:val="000000" w:themeColor="text1"/>
          <w:sz w:val="22"/>
          <w:szCs w:val="22"/>
        </w:rPr>
        <w:t>ego</w:t>
      </w:r>
      <w:r w:rsidRPr="53D4E7C3">
        <w:rPr>
          <w:rFonts w:ascii="Times New Roman" w:eastAsia="Times New Roman" w:hAnsi="Times New Roman" w:cs="Times New Roman"/>
          <w:color w:val="000000" w:themeColor="text1"/>
          <w:sz w:val="22"/>
          <w:szCs w:val="22"/>
        </w:rPr>
        <w:t xml:space="preserve"> przedmiot</w:t>
      </w:r>
      <w:r w:rsidR="7CFDB6F2" w:rsidRPr="53D4E7C3">
        <w:rPr>
          <w:rFonts w:ascii="Times New Roman" w:eastAsia="Times New Roman" w:hAnsi="Times New Roman" w:cs="Times New Roman"/>
          <w:color w:val="000000" w:themeColor="text1"/>
          <w:sz w:val="22"/>
          <w:szCs w:val="22"/>
        </w:rPr>
        <w:t>u</w:t>
      </w:r>
      <w:r w:rsidRPr="53D4E7C3">
        <w:rPr>
          <w:rFonts w:ascii="Times New Roman" w:eastAsia="Times New Roman" w:hAnsi="Times New Roman" w:cs="Times New Roman"/>
          <w:color w:val="000000" w:themeColor="text1"/>
          <w:sz w:val="22"/>
          <w:szCs w:val="22"/>
        </w:rPr>
        <w:t xml:space="preserve"> </w:t>
      </w:r>
      <w:r w:rsidR="3D59C1A6" w:rsidRPr="53D4E7C3">
        <w:rPr>
          <w:rFonts w:ascii="Times New Roman" w:eastAsia="Times New Roman" w:hAnsi="Times New Roman" w:cs="Times New Roman"/>
          <w:color w:val="000000" w:themeColor="text1"/>
          <w:sz w:val="22"/>
          <w:szCs w:val="22"/>
        </w:rPr>
        <w:t xml:space="preserve">postępowania </w:t>
      </w:r>
      <w:r w:rsidRPr="53D4E7C3">
        <w:rPr>
          <w:rFonts w:ascii="Times New Roman" w:eastAsia="Times New Roman" w:hAnsi="Times New Roman" w:cs="Times New Roman"/>
          <w:color w:val="000000" w:themeColor="text1"/>
          <w:sz w:val="22"/>
          <w:szCs w:val="22"/>
        </w:rPr>
        <w:t xml:space="preserve">PCP. </w:t>
      </w:r>
    </w:p>
    <w:p w14:paraId="7C3F8326" w14:textId="670DA401" w:rsidR="00B56B20" w:rsidRDefault="00B56B20" w:rsidP="000C61E2">
      <w:pPr>
        <w:spacing w:before="60" w:after="60" w:line="276" w:lineRule="auto"/>
        <w:jc w:val="both"/>
        <w:rPr>
          <w:rFonts w:ascii="Times New Roman" w:eastAsia="Times New Roman" w:hAnsi="Times New Roman" w:cs="Times New Roman"/>
          <w:color w:val="000000"/>
          <w:sz w:val="22"/>
          <w:szCs w:val="22"/>
        </w:rPr>
      </w:pPr>
      <w:r w:rsidRPr="53D4E7C3">
        <w:rPr>
          <w:rFonts w:ascii="Times New Roman" w:eastAsia="Times New Roman" w:hAnsi="Times New Roman" w:cs="Times New Roman"/>
          <w:color w:val="000000" w:themeColor="text1"/>
          <w:sz w:val="22"/>
          <w:szCs w:val="22"/>
        </w:rPr>
        <w:t xml:space="preserve">Ze względu na to, że z jednej strony </w:t>
      </w:r>
      <w:r w:rsidR="00670EDB" w:rsidRPr="53D4E7C3">
        <w:rPr>
          <w:rFonts w:ascii="Times New Roman" w:eastAsia="Times New Roman" w:hAnsi="Times New Roman" w:cs="Times New Roman"/>
          <w:color w:val="000000" w:themeColor="text1"/>
          <w:sz w:val="22"/>
          <w:szCs w:val="22"/>
        </w:rPr>
        <w:t>udostępnienie</w:t>
      </w:r>
      <w:r w:rsidRPr="53D4E7C3">
        <w:rPr>
          <w:rFonts w:ascii="Times New Roman" w:eastAsia="Times New Roman" w:hAnsi="Times New Roman" w:cs="Times New Roman"/>
          <w:color w:val="000000" w:themeColor="text1"/>
          <w:sz w:val="22"/>
          <w:szCs w:val="22"/>
        </w:rPr>
        <w:t xml:space="preserve"> przez NCBR </w:t>
      </w:r>
      <w:r w:rsidR="003C217F" w:rsidRPr="53D4E7C3">
        <w:rPr>
          <w:rFonts w:ascii="Times New Roman" w:eastAsia="Times New Roman" w:hAnsi="Times New Roman" w:cs="Times New Roman"/>
          <w:color w:val="000000" w:themeColor="text1"/>
          <w:sz w:val="22"/>
          <w:szCs w:val="22"/>
        </w:rPr>
        <w:t>nieruchomości</w:t>
      </w:r>
      <w:r w:rsidRPr="53D4E7C3">
        <w:rPr>
          <w:rFonts w:ascii="Times New Roman" w:eastAsia="Times New Roman" w:hAnsi="Times New Roman" w:cs="Times New Roman"/>
          <w:color w:val="000000" w:themeColor="text1"/>
          <w:sz w:val="22"/>
          <w:szCs w:val="22"/>
        </w:rPr>
        <w:t xml:space="preserve"> na potrzeby </w:t>
      </w:r>
      <w:r w:rsidR="003C217F" w:rsidRPr="53D4E7C3">
        <w:rPr>
          <w:rFonts w:ascii="Times New Roman" w:eastAsia="Times New Roman" w:hAnsi="Times New Roman" w:cs="Times New Roman"/>
          <w:color w:val="000000" w:themeColor="text1"/>
          <w:sz w:val="22"/>
          <w:szCs w:val="22"/>
        </w:rPr>
        <w:t>PCP</w:t>
      </w:r>
      <w:r w:rsidRPr="53D4E7C3">
        <w:rPr>
          <w:rFonts w:ascii="Times New Roman" w:eastAsia="Times New Roman" w:hAnsi="Times New Roman" w:cs="Times New Roman"/>
          <w:color w:val="000000" w:themeColor="text1"/>
          <w:sz w:val="22"/>
          <w:szCs w:val="22"/>
        </w:rPr>
        <w:t xml:space="preserve"> jest konieczne dla zapewnienia Uczestnikom </w:t>
      </w:r>
      <w:r w:rsidR="003C217F" w:rsidRPr="53D4E7C3">
        <w:rPr>
          <w:rFonts w:ascii="Times New Roman" w:eastAsia="Times New Roman" w:hAnsi="Times New Roman" w:cs="Times New Roman"/>
          <w:color w:val="000000" w:themeColor="text1"/>
          <w:sz w:val="22"/>
          <w:szCs w:val="22"/>
        </w:rPr>
        <w:t xml:space="preserve">PCP </w:t>
      </w:r>
      <w:r w:rsidRPr="53D4E7C3">
        <w:rPr>
          <w:rFonts w:ascii="Times New Roman" w:eastAsia="Times New Roman" w:hAnsi="Times New Roman" w:cs="Times New Roman"/>
          <w:color w:val="000000" w:themeColor="text1"/>
          <w:sz w:val="22"/>
          <w:szCs w:val="22"/>
        </w:rPr>
        <w:t>podobnych warunków konkurencyjnych, zaś z drugiej strony NCBR nie dysponuje nieruchomością potrzebną do ich stworzenia, jak również nie leży w przedmiocie działalności NCBR ich późniejsza eksploatacja</w:t>
      </w:r>
      <w:r w:rsidR="002D0CAC">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w:t>
      </w:r>
      <w:r w:rsidR="00670EDB" w:rsidRPr="53D4E7C3">
        <w:rPr>
          <w:rFonts w:ascii="Times New Roman" w:eastAsia="Times New Roman" w:hAnsi="Times New Roman" w:cs="Times New Roman"/>
          <w:color w:val="000000" w:themeColor="text1"/>
          <w:sz w:val="22"/>
          <w:szCs w:val="22"/>
        </w:rPr>
        <w:t xml:space="preserve">jako </w:t>
      </w:r>
      <w:r w:rsidRPr="53D4E7C3">
        <w:rPr>
          <w:rFonts w:ascii="Times New Roman" w:eastAsia="Times New Roman" w:hAnsi="Times New Roman" w:cs="Times New Roman"/>
          <w:color w:val="000000" w:themeColor="text1"/>
          <w:sz w:val="22"/>
          <w:szCs w:val="22"/>
        </w:rPr>
        <w:t xml:space="preserve">wykraczająca poza cele związane bezpośrednio z przedmiotem </w:t>
      </w:r>
      <w:r w:rsidR="003C217F" w:rsidRPr="53D4E7C3">
        <w:rPr>
          <w:rFonts w:ascii="Times New Roman" w:eastAsia="Times New Roman" w:hAnsi="Times New Roman" w:cs="Times New Roman"/>
          <w:color w:val="000000" w:themeColor="text1"/>
          <w:sz w:val="22"/>
          <w:szCs w:val="22"/>
        </w:rPr>
        <w:t>PCP</w:t>
      </w:r>
      <w:r w:rsidRPr="53D4E7C3">
        <w:rPr>
          <w:rFonts w:ascii="Times New Roman" w:eastAsia="Times New Roman" w:hAnsi="Times New Roman" w:cs="Times New Roman"/>
          <w:color w:val="000000" w:themeColor="text1"/>
          <w:sz w:val="22"/>
          <w:szCs w:val="22"/>
        </w:rPr>
        <w:t xml:space="preserve">, </w:t>
      </w:r>
      <w:r w:rsidR="006B3A35" w:rsidRPr="53D4E7C3">
        <w:rPr>
          <w:rFonts w:ascii="Times New Roman" w:eastAsia="Times New Roman" w:hAnsi="Times New Roman" w:cs="Times New Roman"/>
          <w:color w:val="000000" w:themeColor="text1"/>
          <w:sz w:val="22"/>
          <w:szCs w:val="22"/>
        </w:rPr>
        <w:t xml:space="preserve">a także </w:t>
      </w:r>
      <w:r w:rsidR="002D0CAC">
        <w:rPr>
          <w:rFonts w:ascii="Times New Roman" w:eastAsia="Times New Roman" w:hAnsi="Times New Roman" w:cs="Times New Roman"/>
          <w:color w:val="000000" w:themeColor="text1"/>
          <w:sz w:val="22"/>
          <w:szCs w:val="22"/>
        </w:rPr>
        <w:t xml:space="preserve">ze względu na fakt, że </w:t>
      </w:r>
      <w:r w:rsidR="006B3A35" w:rsidRPr="53D4E7C3">
        <w:rPr>
          <w:rFonts w:ascii="Times New Roman" w:eastAsia="Times New Roman" w:hAnsi="Times New Roman" w:cs="Times New Roman"/>
          <w:color w:val="000000" w:themeColor="text1"/>
          <w:sz w:val="22"/>
          <w:szCs w:val="22"/>
        </w:rPr>
        <w:t>NCBR potrzebuje pozyskać od podmiotu zewnętrznego kompetencje do dodatkowych działań badawczo-rozwojowych</w:t>
      </w:r>
      <w:r w:rsidR="008B1439">
        <w:rPr>
          <w:rFonts w:ascii="Times New Roman" w:eastAsia="Times New Roman" w:hAnsi="Times New Roman" w:cs="Times New Roman"/>
          <w:color w:val="000000" w:themeColor="text1"/>
          <w:sz w:val="22"/>
          <w:szCs w:val="22"/>
        </w:rPr>
        <w:t xml:space="preserve"> (testów i demonstracji wyników prac badawczo-rozwojowych Uczestników PCP)</w:t>
      </w:r>
      <w:r w:rsidR="006B3A35"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 xml:space="preserve">NCBR w drodze </w:t>
      </w:r>
      <w:r w:rsidR="003C217F" w:rsidRPr="53D4E7C3">
        <w:rPr>
          <w:rFonts w:ascii="Times New Roman" w:eastAsia="Times New Roman" w:hAnsi="Times New Roman" w:cs="Times New Roman"/>
          <w:color w:val="000000" w:themeColor="text1"/>
          <w:sz w:val="22"/>
          <w:szCs w:val="22"/>
        </w:rPr>
        <w:t>niniejszego P</w:t>
      </w:r>
      <w:r w:rsidRPr="53D4E7C3">
        <w:rPr>
          <w:rFonts w:ascii="Times New Roman" w:eastAsia="Times New Roman" w:hAnsi="Times New Roman" w:cs="Times New Roman"/>
          <w:color w:val="000000" w:themeColor="text1"/>
          <w:sz w:val="22"/>
          <w:szCs w:val="22"/>
        </w:rPr>
        <w:t>ostępowania wyłoni Partnera Strategicznego</w:t>
      </w:r>
      <w:r w:rsidR="00670EDB" w:rsidRPr="53D4E7C3">
        <w:rPr>
          <w:rFonts w:ascii="Times New Roman" w:eastAsia="Times New Roman" w:hAnsi="Times New Roman" w:cs="Times New Roman"/>
          <w:color w:val="000000" w:themeColor="text1"/>
          <w:sz w:val="22"/>
          <w:szCs w:val="22"/>
        </w:rPr>
        <w:t xml:space="preserve">. Partner Strategiczny </w:t>
      </w:r>
      <w:r w:rsidRPr="53D4E7C3">
        <w:rPr>
          <w:rFonts w:ascii="Times New Roman" w:eastAsia="Times New Roman" w:hAnsi="Times New Roman" w:cs="Times New Roman"/>
          <w:color w:val="000000" w:themeColor="text1"/>
          <w:sz w:val="22"/>
          <w:szCs w:val="22"/>
        </w:rPr>
        <w:t xml:space="preserve">zapewni </w:t>
      </w:r>
      <w:r w:rsidR="003C217F" w:rsidRPr="53D4E7C3">
        <w:rPr>
          <w:rFonts w:ascii="Times New Roman" w:eastAsia="Times New Roman" w:hAnsi="Times New Roman" w:cs="Times New Roman"/>
          <w:color w:val="000000" w:themeColor="text1"/>
          <w:sz w:val="22"/>
          <w:szCs w:val="22"/>
        </w:rPr>
        <w:t xml:space="preserve">nieruchomości </w:t>
      </w:r>
      <w:r w:rsidR="00C53132" w:rsidRPr="53D4E7C3">
        <w:rPr>
          <w:rFonts w:ascii="Times New Roman" w:eastAsia="Times New Roman" w:hAnsi="Times New Roman" w:cs="Times New Roman"/>
          <w:color w:val="000000" w:themeColor="text1"/>
          <w:sz w:val="22"/>
          <w:szCs w:val="22"/>
        </w:rPr>
        <w:t xml:space="preserve">o cechach opisanych poniżej, </w:t>
      </w:r>
      <w:r w:rsidR="003C217F" w:rsidRPr="53D4E7C3">
        <w:rPr>
          <w:rFonts w:ascii="Times New Roman" w:eastAsia="Times New Roman" w:hAnsi="Times New Roman" w:cs="Times New Roman"/>
          <w:color w:val="000000" w:themeColor="text1"/>
          <w:sz w:val="22"/>
          <w:szCs w:val="22"/>
        </w:rPr>
        <w:t xml:space="preserve">umożliwiające </w:t>
      </w:r>
      <w:r w:rsidR="707A25CB" w:rsidRPr="53D4E7C3">
        <w:rPr>
          <w:rFonts w:ascii="Times New Roman" w:eastAsia="Times New Roman" w:hAnsi="Times New Roman" w:cs="Times New Roman"/>
          <w:color w:val="000000" w:themeColor="text1"/>
          <w:sz w:val="22"/>
          <w:szCs w:val="22"/>
        </w:rPr>
        <w:t>wybudowanie</w:t>
      </w:r>
      <w:r w:rsidR="00C65CD0">
        <w:rPr>
          <w:rFonts w:ascii="Times New Roman" w:eastAsia="Times New Roman" w:hAnsi="Times New Roman" w:cs="Times New Roman"/>
          <w:color w:val="000000" w:themeColor="text1"/>
          <w:sz w:val="22"/>
          <w:szCs w:val="22"/>
        </w:rPr>
        <w:t>, testy</w:t>
      </w:r>
      <w:r w:rsidR="707A25CB" w:rsidRPr="53D4E7C3">
        <w:rPr>
          <w:rFonts w:ascii="Times New Roman" w:eastAsia="Times New Roman" w:hAnsi="Times New Roman" w:cs="Times New Roman"/>
          <w:color w:val="000000" w:themeColor="text1"/>
          <w:sz w:val="22"/>
          <w:szCs w:val="22"/>
        </w:rPr>
        <w:t xml:space="preserve"> i </w:t>
      </w:r>
      <w:r w:rsidR="00C65CD0">
        <w:rPr>
          <w:rFonts w:ascii="Times New Roman" w:eastAsia="Times New Roman" w:hAnsi="Times New Roman" w:cs="Times New Roman"/>
          <w:color w:val="000000" w:themeColor="text1"/>
          <w:sz w:val="22"/>
          <w:szCs w:val="22"/>
        </w:rPr>
        <w:t xml:space="preserve">późniejszą </w:t>
      </w:r>
      <w:r w:rsidR="707A25CB" w:rsidRPr="53D4E7C3">
        <w:rPr>
          <w:rFonts w:ascii="Times New Roman" w:eastAsia="Times New Roman" w:hAnsi="Times New Roman" w:cs="Times New Roman"/>
          <w:color w:val="000000" w:themeColor="text1"/>
          <w:sz w:val="22"/>
          <w:szCs w:val="22"/>
        </w:rPr>
        <w:t xml:space="preserve">eksploatację </w:t>
      </w:r>
      <w:r w:rsidR="003C217F" w:rsidRPr="53D4E7C3">
        <w:rPr>
          <w:rFonts w:ascii="Times New Roman" w:eastAsia="Times New Roman" w:hAnsi="Times New Roman" w:cs="Times New Roman"/>
          <w:color w:val="000000" w:themeColor="text1"/>
          <w:sz w:val="22"/>
          <w:szCs w:val="22"/>
        </w:rPr>
        <w:t xml:space="preserve">na nich </w:t>
      </w:r>
      <w:r w:rsidR="300AD56B" w:rsidRPr="53D4E7C3">
        <w:rPr>
          <w:rFonts w:ascii="Times New Roman" w:eastAsia="Times New Roman" w:hAnsi="Times New Roman" w:cs="Times New Roman"/>
          <w:color w:val="000000" w:themeColor="text1"/>
          <w:sz w:val="22"/>
          <w:szCs w:val="22"/>
        </w:rPr>
        <w:t>I</w:t>
      </w:r>
      <w:r w:rsidR="003C217F" w:rsidRPr="53D4E7C3">
        <w:rPr>
          <w:rFonts w:ascii="Times New Roman" w:eastAsia="Times New Roman" w:hAnsi="Times New Roman" w:cs="Times New Roman"/>
          <w:color w:val="000000" w:themeColor="text1"/>
          <w:sz w:val="22"/>
          <w:szCs w:val="22"/>
        </w:rPr>
        <w:t xml:space="preserve">nstalacji </w:t>
      </w:r>
      <w:r w:rsidR="25BCBD0F" w:rsidRPr="53D4E7C3">
        <w:rPr>
          <w:rFonts w:ascii="Times New Roman" w:eastAsia="Times New Roman" w:hAnsi="Times New Roman" w:cs="Times New Roman"/>
          <w:color w:val="000000" w:themeColor="text1"/>
          <w:sz w:val="22"/>
          <w:szCs w:val="22"/>
        </w:rPr>
        <w:t>U</w:t>
      </w:r>
      <w:r w:rsidR="003C217F" w:rsidRPr="53D4E7C3">
        <w:rPr>
          <w:rFonts w:ascii="Times New Roman" w:eastAsia="Times New Roman" w:hAnsi="Times New Roman" w:cs="Times New Roman"/>
          <w:color w:val="000000" w:themeColor="text1"/>
          <w:sz w:val="22"/>
          <w:szCs w:val="22"/>
        </w:rPr>
        <w:t>łamkowo-</w:t>
      </w:r>
      <w:r w:rsidR="6104ABFA" w:rsidRPr="53D4E7C3">
        <w:rPr>
          <w:rFonts w:ascii="Times New Roman" w:eastAsia="Times New Roman" w:hAnsi="Times New Roman" w:cs="Times New Roman"/>
          <w:color w:val="000000" w:themeColor="text1"/>
          <w:sz w:val="22"/>
          <w:szCs w:val="22"/>
        </w:rPr>
        <w:t>T</w:t>
      </w:r>
      <w:r w:rsidR="003C217F" w:rsidRPr="53D4E7C3">
        <w:rPr>
          <w:rFonts w:ascii="Times New Roman" w:eastAsia="Times New Roman" w:hAnsi="Times New Roman" w:cs="Times New Roman"/>
          <w:color w:val="000000" w:themeColor="text1"/>
          <w:sz w:val="22"/>
          <w:szCs w:val="22"/>
        </w:rPr>
        <w:t xml:space="preserve">echnicznych oraz </w:t>
      </w:r>
      <w:r w:rsidR="24B580CF" w:rsidRPr="53D4E7C3">
        <w:rPr>
          <w:rFonts w:ascii="Times New Roman" w:eastAsia="Times New Roman" w:hAnsi="Times New Roman" w:cs="Times New Roman"/>
          <w:color w:val="000000" w:themeColor="text1"/>
          <w:sz w:val="22"/>
          <w:szCs w:val="22"/>
        </w:rPr>
        <w:t>D</w:t>
      </w:r>
      <w:r w:rsidR="003C217F" w:rsidRPr="53D4E7C3">
        <w:rPr>
          <w:rFonts w:ascii="Times New Roman" w:eastAsia="Times New Roman" w:hAnsi="Times New Roman" w:cs="Times New Roman"/>
          <w:color w:val="000000" w:themeColor="text1"/>
          <w:sz w:val="22"/>
          <w:szCs w:val="22"/>
        </w:rPr>
        <w:t xml:space="preserve">emonstratora </w:t>
      </w:r>
      <w:r w:rsidR="267C7E86" w:rsidRPr="53D4E7C3">
        <w:rPr>
          <w:rFonts w:ascii="Times New Roman" w:eastAsia="Times New Roman" w:hAnsi="Times New Roman" w:cs="Times New Roman"/>
          <w:color w:val="000000" w:themeColor="text1"/>
          <w:sz w:val="22"/>
          <w:szCs w:val="22"/>
        </w:rPr>
        <w:t>Technologii</w:t>
      </w:r>
      <w:r w:rsidR="002D0CAC">
        <w:rPr>
          <w:rFonts w:ascii="Times New Roman" w:eastAsia="Times New Roman" w:hAnsi="Times New Roman" w:cs="Times New Roman"/>
          <w:color w:val="000000" w:themeColor="text1"/>
          <w:sz w:val="22"/>
          <w:szCs w:val="22"/>
        </w:rPr>
        <w:t xml:space="preserve">, a także </w:t>
      </w:r>
      <w:r w:rsidRPr="53D4E7C3">
        <w:rPr>
          <w:rFonts w:ascii="Times New Roman" w:eastAsia="Times New Roman" w:hAnsi="Times New Roman" w:cs="Times New Roman"/>
          <w:color w:val="000000" w:themeColor="text1"/>
          <w:sz w:val="22"/>
          <w:szCs w:val="22"/>
        </w:rPr>
        <w:t xml:space="preserve">kompetencje </w:t>
      </w:r>
      <w:r w:rsidR="45EFCC69" w:rsidRPr="53D4E7C3">
        <w:rPr>
          <w:rFonts w:ascii="Times New Roman" w:eastAsia="Times New Roman" w:hAnsi="Times New Roman" w:cs="Times New Roman"/>
          <w:color w:val="000000" w:themeColor="text1"/>
          <w:sz w:val="22"/>
          <w:szCs w:val="22"/>
        </w:rPr>
        <w:t xml:space="preserve">niezbędne do </w:t>
      </w:r>
      <w:r w:rsidR="006B3A35" w:rsidRPr="53D4E7C3">
        <w:rPr>
          <w:rFonts w:ascii="Times New Roman" w:eastAsia="Times New Roman" w:hAnsi="Times New Roman" w:cs="Times New Roman"/>
          <w:color w:val="000000" w:themeColor="text1"/>
          <w:sz w:val="22"/>
          <w:szCs w:val="22"/>
        </w:rPr>
        <w:t xml:space="preserve">badania i </w:t>
      </w:r>
      <w:r w:rsidRPr="53D4E7C3">
        <w:rPr>
          <w:rFonts w:ascii="Times New Roman" w:eastAsia="Times New Roman" w:hAnsi="Times New Roman" w:cs="Times New Roman"/>
          <w:color w:val="000000" w:themeColor="text1"/>
          <w:sz w:val="22"/>
          <w:szCs w:val="22"/>
        </w:rPr>
        <w:t>późniejszego wykorzystania</w:t>
      </w:r>
      <w:r w:rsidR="32C83B66" w:rsidRPr="53D4E7C3">
        <w:rPr>
          <w:rFonts w:ascii="Times New Roman" w:eastAsia="Times New Roman" w:hAnsi="Times New Roman" w:cs="Times New Roman"/>
          <w:color w:val="000000" w:themeColor="text1"/>
          <w:sz w:val="22"/>
          <w:szCs w:val="22"/>
        </w:rPr>
        <w:t xml:space="preserve"> tych instalacji</w:t>
      </w:r>
      <w:r w:rsidRPr="53D4E7C3">
        <w:rPr>
          <w:rFonts w:ascii="Times New Roman" w:eastAsia="Times New Roman" w:hAnsi="Times New Roman" w:cs="Times New Roman"/>
          <w:color w:val="000000" w:themeColor="text1"/>
          <w:sz w:val="22"/>
          <w:szCs w:val="22"/>
        </w:rPr>
        <w:t>.</w:t>
      </w:r>
      <w:r w:rsidR="00CC255D" w:rsidRPr="53D4E7C3">
        <w:rPr>
          <w:rFonts w:ascii="Times New Roman" w:eastAsia="Times New Roman" w:hAnsi="Times New Roman" w:cs="Times New Roman"/>
          <w:color w:val="000000" w:themeColor="text1"/>
          <w:sz w:val="22"/>
          <w:szCs w:val="22"/>
        </w:rPr>
        <w:t xml:space="preserve"> </w:t>
      </w:r>
    </w:p>
    <w:p w14:paraId="40C9C3D8" w14:textId="3A2631DE" w:rsidR="004256C7" w:rsidRDefault="2F1F0AFD" w:rsidP="000C61E2">
      <w:pPr>
        <w:spacing w:before="60" w:after="60" w:line="276" w:lineRule="auto"/>
        <w:jc w:val="both"/>
        <w:rPr>
          <w:rFonts w:ascii="Times New Roman" w:eastAsia="Times New Roman" w:hAnsi="Times New Roman" w:cs="Times New Roman"/>
          <w:color w:val="000000" w:themeColor="text1"/>
          <w:sz w:val="22"/>
          <w:szCs w:val="22"/>
        </w:rPr>
      </w:pPr>
      <w:r w:rsidRPr="080F9818">
        <w:rPr>
          <w:rFonts w:ascii="Times New Roman" w:eastAsia="Times New Roman" w:hAnsi="Times New Roman" w:cs="Times New Roman"/>
          <w:color w:val="000000" w:themeColor="text1"/>
          <w:sz w:val="22"/>
          <w:szCs w:val="22"/>
        </w:rPr>
        <w:t>W</w:t>
      </w:r>
      <w:r w:rsidR="61C8DC29" w:rsidRPr="080F9818">
        <w:rPr>
          <w:rFonts w:ascii="Times New Roman" w:eastAsia="Times New Roman" w:hAnsi="Times New Roman" w:cs="Times New Roman"/>
          <w:color w:val="000000" w:themeColor="text1"/>
          <w:sz w:val="22"/>
          <w:szCs w:val="22"/>
        </w:rPr>
        <w:t xml:space="preserve">ykorzystanie </w:t>
      </w:r>
      <w:r w:rsidR="4AF58E58" w:rsidRPr="080F9818">
        <w:rPr>
          <w:rFonts w:ascii="Times New Roman" w:eastAsia="Times New Roman" w:hAnsi="Times New Roman" w:cs="Times New Roman"/>
          <w:color w:val="000000" w:themeColor="text1"/>
          <w:sz w:val="22"/>
          <w:szCs w:val="22"/>
        </w:rPr>
        <w:t>I</w:t>
      </w:r>
      <w:r w:rsidR="61C8DC29" w:rsidRPr="080F9818">
        <w:rPr>
          <w:rFonts w:ascii="Times New Roman" w:eastAsia="Times New Roman" w:hAnsi="Times New Roman" w:cs="Times New Roman"/>
          <w:color w:val="000000" w:themeColor="text1"/>
          <w:sz w:val="22"/>
          <w:szCs w:val="22"/>
        </w:rPr>
        <w:t xml:space="preserve">nstalacji </w:t>
      </w:r>
      <w:r w:rsidR="733E79A9" w:rsidRPr="080F9818">
        <w:rPr>
          <w:rFonts w:ascii="Times New Roman" w:eastAsia="Times New Roman" w:hAnsi="Times New Roman" w:cs="Times New Roman"/>
          <w:color w:val="000000" w:themeColor="text1"/>
          <w:sz w:val="22"/>
          <w:szCs w:val="22"/>
        </w:rPr>
        <w:t>U</w:t>
      </w:r>
      <w:r w:rsidR="61C8DC29" w:rsidRPr="080F9818">
        <w:rPr>
          <w:rFonts w:ascii="Times New Roman" w:eastAsia="Times New Roman" w:hAnsi="Times New Roman" w:cs="Times New Roman"/>
          <w:color w:val="000000" w:themeColor="text1"/>
          <w:sz w:val="22"/>
          <w:szCs w:val="22"/>
        </w:rPr>
        <w:t>łamkowo-</w:t>
      </w:r>
      <w:r w:rsidR="3E7E9745" w:rsidRPr="080F9818">
        <w:rPr>
          <w:rFonts w:ascii="Times New Roman" w:eastAsia="Times New Roman" w:hAnsi="Times New Roman" w:cs="Times New Roman"/>
          <w:color w:val="000000" w:themeColor="text1"/>
          <w:sz w:val="22"/>
          <w:szCs w:val="22"/>
        </w:rPr>
        <w:t>T</w:t>
      </w:r>
      <w:r w:rsidR="61C8DC29" w:rsidRPr="080F9818">
        <w:rPr>
          <w:rFonts w:ascii="Times New Roman" w:eastAsia="Times New Roman" w:hAnsi="Times New Roman" w:cs="Times New Roman"/>
          <w:color w:val="000000" w:themeColor="text1"/>
          <w:sz w:val="22"/>
          <w:szCs w:val="22"/>
        </w:rPr>
        <w:t xml:space="preserve">echnicznych </w:t>
      </w:r>
      <w:r w:rsidR="33124983" w:rsidRPr="080F9818">
        <w:rPr>
          <w:rFonts w:ascii="Times New Roman" w:eastAsia="Times New Roman" w:hAnsi="Times New Roman" w:cs="Times New Roman"/>
          <w:color w:val="000000" w:themeColor="text1"/>
          <w:sz w:val="22"/>
          <w:szCs w:val="22"/>
        </w:rPr>
        <w:t>oraz</w:t>
      </w:r>
      <w:r w:rsidR="61C8DC29" w:rsidRPr="080F9818">
        <w:rPr>
          <w:rFonts w:ascii="Times New Roman" w:eastAsia="Times New Roman" w:hAnsi="Times New Roman" w:cs="Times New Roman"/>
          <w:color w:val="000000" w:themeColor="text1"/>
          <w:sz w:val="22"/>
          <w:szCs w:val="22"/>
        </w:rPr>
        <w:t xml:space="preserve"> </w:t>
      </w:r>
      <w:r w:rsidR="3E100226" w:rsidRPr="080F9818">
        <w:rPr>
          <w:rFonts w:ascii="Times New Roman" w:eastAsia="Times New Roman" w:hAnsi="Times New Roman" w:cs="Times New Roman"/>
          <w:color w:val="000000" w:themeColor="text1"/>
          <w:sz w:val="22"/>
          <w:szCs w:val="22"/>
        </w:rPr>
        <w:t>D</w:t>
      </w:r>
      <w:r w:rsidR="61C8DC29" w:rsidRPr="080F9818">
        <w:rPr>
          <w:rFonts w:ascii="Times New Roman" w:eastAsia="Times New Roman" w:hAnsi="Times New Roman" w:cs="Times New Roman"/>
          <w:color w:val="000000" w:themeColor="text1"/>
          <w:sz w:val="22"/>
          <w:szCs w:val="22"/>
        </w:rPr>
        <w:t xml:space="preserve">emonstratora </w:t>
      </w:r>
      <w:r w:rsidR="54CE4265" w:rsidRPr="080F9818">
        <w:rPr>
          <w:rFonts w:ascii="Times New Roman" w:eastAsia="Times New Roman" w:hAnsi="Times New Roman" w:cs="Times New Roman"/>
          <w:color w:val="000000" w:themeColor="text1"/>
          <w:sz w:val="22"/>
          <w:szCs w:val="22"/>
        </w:rPr>
        <w:t xml:space="preserve">Technologii </w:t>
      </w:r>
      <w:r w:rsidR="61C8DC29" w:rsidRPr="080F9818">
        <w:rPr>
          <w:rFonts w:ascii="Times New Roman" w:eastAsia="Times New Roman" w:hAnsi="Times New Roman" w:cs="Times New Roman"/>
          <w:color w:val="000000" w:themeColor="text1"/>
          <w:sz w:val="22"/>
          <w:szCs w:val="22"/>
        </w:rPr>
        <w:t>po</w:t>
      </w:r>
      <w:r w:rsidR="5B444358" w:rsidRPr="080F9818">
        <w:rPr>
          <w:rFonts w:ascii="Times New Roman" w:eastAsia="Times New Roman" w:hAnsi="Times New Roman" w:cs="Times New Roman"/>
          <w:color w:val="000000" w:themeColor="text1"/>
          <w:sz w:val="22"/>
          <w:szCs w:val="22"/>
        </w:rPr>
        <w:t xml:space="preserve"> </w:t>
      </w:r>
      <w:r w:rsidR="61C8DC29" w:rsidRPr="080F9818">
        <w:rPr>
          <w:rFonts w:ascii="Times New Roman" w:eastAsia="Times New Roman" w:hAnsi="Times New Roman" w:cs="Times New Roman"/>
          <w:color w:val="000000" w:themeColor="text1"/>
          <w:sz w:val="22"/>
          <w:szCs w:val="22"/>
        </w:rPr>
        <w:t>za</w:t>
      </w:r>
      <w:r w:rsidR="49E58FD7" w:rsidRPr="080F9818">
        <w:rPr>
          <w:rFonts w:ascii="Times New Roman" w:eastAsia="Times New Roman" w:hAnsi="Times New Roman" w:cs="Times New Roman"/>
          <w:color w:val="000000" w:themeColor="text1"/>
          <w:sz w:val="22"/>
          <w:szCs w:val="22"/>
        </w:rPr>
        <w:t>kończeniu</w:t>
      </w:r>
      <w:r w:rsidR="61C8DC29" w:rsidRPr="080F9818">
        <w:rPr>
          <w:rFonts w:ascii="Times New Roman" w:eastAsia="Times New Roman" w:hAnsi="Times New Roman" w:cs="Times New Roman"/>
          <w:color w:val="000000" w:themeColor="text1"/>
          <w:sz w:val="22"/>
          <w:szCs w:val="22"/>
        </w:rPr>
        <w:t xml:space="preserve"> PCP jest zasadne</w:t>
      </w:r>
      <w:r w:rsidR="64123648" w:rsidRPr="080F9818">
        <w:rPr>
          <w:rFonts w:ascii="Times New Roman" w:eastAsia="Times New Roman" w:hAnsi="Times New Roman" w:cs="Times New Roman"/>
          <w:color w:val="000000" w:themeColor="text1"/>
          <w:sz w:val="22"/>
          <w:szCs w:val="22"/>
        </w:rPr>
        <w:t>,</w:t>
      </w:r>
      <w:r w:rsidR="61C8DC29" w:rsidRPr="080F9818">
        <w:rPr>
          <w:rFonts w:ascii="Times New Roman" w:eastAsia="Times New Roman" w:hAnsi="Times New Roman" w:cs="Times New Roman"/>
          <w:color w:val="000000" w:themeColor="text1"/>
          <w:sz w:val="22"/>
          <w:szCs w:val="22"/>
        </w:rPr>
        <w:t xml:space="preserve"> ponieważ rozbiórka </w:t>
      </w:r>
      <w:r w:rsidR="006F3152">
        <w:rPr>
          <w:rFonts w:ascii="Times New Roman" w:eastAsia="Times New Roman" w:hAnsi="Times New Roman" w:cs="Times New Roman"/>
          <w:color w:val="000000" w:themeColor="text1"/>
          <w:sz w:val="22"/>
          <w:szCs w:val="22"/>
        </w:rPr>
        <w:t xml:space="preserve">wszystkich </w:t>
      </w:r>
      <w:r w:rsidR="661308AC" w:rsidRPr="080F9818">
        <w:rPr>
          <w:rFonts w:ascii="Times New Roman" w:eastAsia="Times New Roman" w:hAnsi="Times New Roman" w:cs="Times New Roman"/>
          <w:color w:val="000000" w:themeColor="text1"/>
          <w:sz w:val="22"/>
          <w:szCs w:val="22"/>
        </w:rPr>
        <w:t xml:space="preserve">powstałych w ramach </w:t>
      </w:r>
      <w:r w:rsidR="43F302F7" w:rsidRPr="080F9818">
        <w:rPr>
          <w:rFonts w:ascii="Times New Roman" w:eastAsia="Times New Roman" w:hAnsi="Times New Roman" w:cs="Times New Roman"/>
          <w:color w:val="000000" w:themeColor="text1"/>
          <w:sz w:val="22"/>
          <w:szCs w:val="22"/>
        </w:rPr>
        <w:t xml:space="preserve">Przedsięwzięcia </w:t>
      </w:r>
      <w:r w:rsidR="006F3152">
        <w:rPr>
          <w:rFonts w:ascii="Times New Roman" w:eastAsia="Times New Roman" w:hAnsi="Times New Roman" w:cs="Times New Roman"/>
          <w:color w:val="000000" w:themeColor="text1"/>
          <w:sz w:val="22"/>
          <w:szCs w:val="22"/>
        </w:rPr>
        <w:t xml:space="preserve">Instalacji Ułamkowo-Technicznych oraz Demonstratora </w:t>
      </w:r>
      <w:r w:rsidR="661308AC" w:rsidRPr="080F9818">
        <w:rPr>
          <w:rFonts w:ascii="Times New Roman" w:eastAsia="Times New Roman" w:hAnsi="Times New Roman" w:cs="Times New Roman"/>
          <w:color w:val="000000" w:themeColor="text1"/>
          <w:sz w:val="22"/>
          <w:szCs w:val="22"/>
        </w:rPr>
        <w:t>po jego zakończeniu</w:t>
      </w:r>
      <w:r w:rsidR="2DA373BB" w:rsidRPr="080F9818">
        <w:rPr>
          <w:rFonts w:ascii="Times New Roman" w:eastAsia="Times New Roman" w:hAnsi="Times New Roman" w:cs="Times New Roman"/>
          <w:color w:val="000000" w:themeColor="text1"/>
          <w:sz w:val="22"/>
          <w:szCs w:val="22"/>
        </w:rPr>
        <w:t>, pomimo tego</w:t>
      </w:r>
      <w:r w:rsidR="22714188" w:rsidRPr="080F9818">
        <w:rPr>
          <w:rFonts w:ascii="Times New Roman" w:eastAsia="Times New Roman" w:hAnsi="Times New Roman" w:cs="Times New Roman"/>
          <w:color w:val="000000" w:themeColor="text1"/>
          <w:sz w:val="22"/>
          <w:szCs w:val="22"/>
        </w:rPr>
        <w:t>,</w:t>
      </w:r>
      <w:r w:rsidR="2DA373BB" w:rsidRPr="080F9818">
        <w:rPr>
          <w:rFonts w:ascii="Times New Roman" w:eastAsia="Times New Roman" w:hAnsi="Times New Roman" w:cs="Times New Roman"/>
          <w:color w:val="000000" w:themeColor="text1"/>
          <w:sz w:val="22"/>
          <w:szCs w:val="22"/>
        </w:rPr>
        <w:t xml:space="preserve"> że będą </w:t>
      </w:r>
      <w:r w:rsidR="7EC2A10F" w:rsidRPr="080F9818">
        <w:rPr>
          <w:rFonts w:ascii="Times New Roman" w:eastAsia="Times New Roman" w:hAnsi="Times New Roman" w:cs="Times New Roman"/>
          <w:color w:val="000000" w:themeColor="text1"/>
          <w:sz w:val="22"/>
          <w:szCs w:val="22"/>
        </w:rPr>
        <w:t xml:space="preserve">one </w:t>
      </w:r>
      <w:r w:rsidR="661308AC" w:rsidRPr="080F9818">
        <w:rPr>
          <w:rFonts w:ascii="Times New Roman" w:eastAsia="Times New Roman" w:hAnsi="Times New Roman" w:cs="Times New Roman"/>
          <w:color w:val="000000" w:themeColor="text1"/>
          <w:sz w:val="22"/>
          <w:szCs w:val="22"/>
        </w:rPr>
        <w:t xml:space="preserve">stworzone </w:t>
      </w:r>
      <w:r w:rsidR="3BEF141A" w:rsidRPr="080F9818">
        <w:rPr>
          <w:rFonts w:ascii="Times New Roman" w:eastAsia="Times New Roman" w:hAnsi="Times New Roman" w:cs="Times New Roman"/>
          <w:color w:val="000000" w:themeColor="text1"/>
          <w:sz w:val="22"/>
          <w:szCs w:val="22"/>
        </w:rPr>
        <w:t xml:space="preserve">wyłącznie </w:t>
      </w:r>
      <w:r w:rsidR="2DA373BB" w:rsidRPr="080F9818">
        <w:rPr>
          <w:rFonts w:ascii="Times New Roman" w:eastAsia="Times New Roman" w:hAnsi="Times New Roman" w:cs="Times New Roman"/>
          <w:color w:val="000000" w:themeColor="text1"/>
          <w:sz w:val="22"/>
          <w:szCs w:val="22"/>
        </w:rPr>
        <w:t>na potrzeby działań badawczo-rozwojowych,</w:t>
      </w:r>
      <w:r w:rsidR="61C8DC29" w:rsidRPr="080F9818">
        <w:rPr>
          <w:rFonts w:ascii="Times New Roman" w:eastAsia="Times New Roman" w:hAnsi="Times New Roman" w:cs="Times New Roman"/>
          <w:color w:val="000000" w:themeColor="text1"/>
          <w:sz w:val="22"/>
          <w:szCs w:val="22"/>
        </w:rPr>
        <w:t xml:space="preserve"> byłaby działaniem nieracjonalnym gospodarczo. </w:t>
      </w:r>
      <w:r w:rsidR="006F3152">
        <w:rPr>
          <w:rFonts w:ascii="Times New Roman" w:eastAsia="Times New Roman" w:hAnsi="Times New Roman" w:cs="Times New Roman"/>
          <w:color w:val="000000" w:themeColor="text1"/>
          <w:sz w:val="22"/>
          <w:szCs w:val="22"/>
        </w:rPr>
        <w:t>Przewidziana w Przedsięwzięciu PCP możliwość demontażu części Instalacji Ułamkowo-Technicznych służy możliwości ich dalszego samodzielnego wykorzystania przez Uczestników PCP w ramach albo poza Przedsięwzięciem PCP</w:t>
      </w:r>
      <w:r w:rsidR="0057526C">
        <w:rPr>
          <w:rFonts w:ascii="Times New Roman" w:eastAsia="Times New Roman" w:hAnsi="Times New Roman" w:cs="Times New Roman"/>
          <w:color w:val="000000" w:themeColor="text1"/>
          <w:sz w:val="22"/>
          <w:szCs w:val="22"/>
        </w:rPr>
        <w:t>.</w:t>
      </w:r>
      <w:r w:rsidR="006F3152">
        <w:rPr>
          <w:rFonts w:ascii="Times New Roman" w:eastAsia="Times New Roman" w:hAnsi="Times New Roman" w:cs="Times New Roman"/>
          <w:color w:val="000000" w:themeColor="text1"/>
          <w:sz w:val="22"/>
          <w:szCs w:val="22"/>
        </w:rPr>
        <w:t xml:space="preserve"> </w:t>
      </w:r>
      <w:r w:rsidR="3069BCEB" w:rsidRPr="080F9818">
        <w:rPr>
          <w:rFonts w:ascii="Times New Roman" w:eastAsia="Times New Roman" w:hAnsi="Times New Roman" w:cs="Times New Roman"/>
          <w:color w:val="000000" w:themeColor="text1"/>
          <w:sz w:val="22"/>
          <w:szCs w:val="22"/>
        </w:rPr>
        <w:t xml:space="preserve">Z </w:t>
      </w:r>
      <w:r w:rsidR="002D0CAC" w:rsidRPr="080F9818">
        <w:rPr>
          <w:rFonts w:ascii="Times New Roman" w:eastAsia="Times New Roman" w:hAnsi="Times New Roman" w:cs="Times New Roman"/>
          <w:color w:val="000000" w:themeColor="text1"/>
          <w:sz w:val="22"/>
          <w:szCs w:val="22"/>
        </w:rPr>
        <w:t>tego względu</w:t>
      </w:r>
      <w:r w:rsidR="3069BCEB" w:rsidRPr="080F9818">
        <w:rPr>
          <w:rFonts w:ascii="Times New Roman" w:eastAsia="Times New Roman" w:hAnsi="Times New Roman" w:cs="Times New Roman"/>
          <w:color w:val="000000" w:themeColor="text1"/>
          <w:sz w:val="22"/>
          <w:szCs w:val="22"/>
        </w:rPr>
        <w:t>, z</w:t>
      </w:r>
      <w:r w:rsidR="61C8DC29" w:rsidRPr="080F9818">
        <w:rPr>
          <w:rFonts w:ascii="Times New Roman" w:eastAsia="Times New Roman" w:hAnsi="Times New Roman" w:cs="Times New Roman"/>
          <w:color w:val="000000" w:themeColor="text1"/>
          <w:sz w:val="22"/>
          <w:szCs w:val="22"/>
        </w:rPr>
        <w:t xml:space="preserve"> </w:t>
      </w:r>
      <w:r w:rsidR="002D0CAC" w:rsidRPr="080F9818">
        <w:rPr>
          <w:rFonts w:ascii="Times New Roman" w:eastAsia="Times New Roman" w:hAnsi="Times New Roman" w:cs="Times New Roman"/>
          <w:color w:val="000000" w:themeColor="text1"/>
          <w:sz w:val="22"/>
          <w:szCs w:val="22"/>
        </w:rPr>
        <w:t xml:space="preserve">zastrzeżeniem zdania kolejnego, </w:t>
      </w:r>
      <w:r w:rsidR="61C8DC29" w:rsidRPr="080F9818">
        <w:rPr>
          <w:rFonts w:ascii="Times New Roman" w:eastAsia="Times New Roman" w:hAnsi="Times New Roman" w:cs="Times New Roman"/>
          <w:color w:val="000000" w:themeColor="text1"/>
          <w:sz w:val="22"/>
          <w:szCs w:val="22"/>
        </w:rPr>
        <w:t>p</w:t>
      </w:r>
      <w:r w:rsidR="78373736" w:rsidRPr="080F9818">
        <w:rPr>
          <w:rFonts w:ascii="Times New Roman" w:eastAsia="Times New Roman" w:hAnsi="Times New Roman" w:cs="Times New Roman"/>
          <w:color w:val="000000" w:themeColor="text1"/>
          <w:sz w:val="22"/>
          <w:szCs w:val="22"/>
        </w:rPr>
        <w:t xml:space="preserve">o zakończeniu </w:t>
      </w:r>
      <w:ins w:id="56" w:author="Autor">
        <w:r w:rsidR="006D6B7C">
          <w:rPr>
            <w:rFonts w:ascii="Times New Roman" w:eastAsia="Times New Roman" w:hAnsi="Times New Roman" w:cs="Times New Roman"/>
            <w:color w:val="000000" w:themeColor="text1"/>
            <w:sz w:val="22"/>
            <w:szCs w:val="22"/>
          </w:rPr>
          <w:t xml:space="preserve">Przedsięwzięcia </w:t>
        </w:r>
      </w:ins>
      <w:r w:rsidR="406EE171" w:rsidRPr="080F9818">
        <w:rPr>
          <w:rFonts w:ascii="Times New Roman" w:eastAsia="Times New Roman" w:hAnsi="Times New Roman" w:cs="Times New Roman"/>
          <w:color w:val="000000" w:themeColor="text1"/>
          <w:sz w:val="22"/>
          <w:szCs w:val="22"/>
        </w:rPr>
        <w:t>PCP</w:t>
      </w:r>
      <w:r w:rsidR="78373736" w:rsidRPr="080F9818">
        <w:rPr>
          <w:rFonts w:ascii="Times New Roman" w:eastAsia="Times New Roman" w:hAnsi="Times New Roman" w:cs="Times New Roman"/>
          <w:color w:val="000000" w:themeColor="text1"/>
          <w:sz w:val="22"/>
          <w:szCs w:val="22"/>
        </w:rPr>
        <w:t xml:space="preserve"> przewidywane jest oddanie</w:t>
      </w:r>
      <w:r w:rsidR="1252499D" w:rsidRPr="080F9818">
        <w:rPr>
          <w:rFonts w:ascii="Times New Roman" w:eastAsia="Times New Roman" w:hAnsi="Times New Roman" w:cs="Times New Roman"/>
          <w:color w:val="000000" w:themeColor="text1"/>
          <w:sz w:val="22"/>
          <w:szCs w:val="22"/>
        </w:rPr>
        <w:t xml:space="preserve"> części opracowanych</w:t>
      </w:r>
      <w:r w:rsidR="78373736" w:rsidRPr="080F9818">
        <w:rPr>
          <w:rFonts w:ascii="Times New Roman" w:eastAsia="Times New Roman" w:hAnsi="Times New Roman" w:cs="Times New Roman"/>
          <w:color w:val="000000" w:themeColor="text1"/>
          <w:sz w:val="22"/>
          <w:szCs w:val="22"/>
        </w:rPr>
        <w:t xml:space="preserve"> </w:t>
      </w:r>
      <w:r w:rsidR="4A597F82" w:rsidRPr="080F9818">
        <w:rPr>
          <w:rFonts w:ascii="Times New Roman" w:eastAsia="Times New Roman" w:hAnsi="Times New Roman" w:cs="Times New Roman"/>
          <w:color w:val="000000" w:themeColor="text1"/>
          <w:sz w:val="22"/>
          <w:szCs w:val="22"/>
        </w:rPr>
        <w:t>I</w:t>
      </w:r>
      <w:r w:rsidR="406EE171" w:rsidRPr="080F9818">
        <w:rPr>
          <w:rFonts w:ascii="Times New Roman" w:eastAsia="Times New Roman" w:hAnsi="Times New Roman" w:cs="Times New Roman"/>
          <w:color w:val="000000" w:themeColor="text1"/>
          <w:sz w:val="22"/>
          <w:szCs w:val="22"/>
        </w:rPr>
        <w:t xml:space="preserve">nstalacji </w:t>
      </w:r>
      <w:r w:rsidR="7C46A163" w:rsidRPr="080F9818">
        <w:rPr>
          <w:rFonts w:ascii="Times New Roman" w:eastAsia="Times New Roman" w:hAnsi="Times New Roman" w:cs="Times New Roman"/>
          <w:color w:val="000000" w:themeColor="text1"/>
          <w:sz w:val="22"/>
          <w:szCs w:val="22"/>
        </w:rPr>
        <w:t>U</w:t>
      </w:r>
      <w:r w:rsidR="406EE171" w:rsidRPr="080F9818">
        <w:rPr>
          <w:rFonts w:ascii="Times New Roman" w:eastAsia="Times New Roman" w:hAnsi="Times New Roman" w:cs="Times New Roman"/>
          <w:color w:val="000000" w:themeColor="text1"/>
          <w:sz w:val="22"/>
          <w:szCs w:val="22"/>
        </w:rPr>
        <w:t>łamkowo-</w:t>
      </w:r>
      <w:r w:rsidR="27733CAF" w:rsidRPr="080F9818">
        <w:rPr>
          <w:rFonts w:ascii="Times New Roman" w:eastAsia="Times New Roman" w:hAnsi="Times New Roman" w:cs="Times New Roman"/>
          <w:color w:val="000000" w:themeColor="text1"/>
          <w:sz w:val="22"/>
          <w:szCs w:val="22"/>
        </w:rPr>
        <w:t>T</w:t>
      </w:r>
      <w:r w:rsidR="406EE171" w:rsidRPr="080F9818">
        <w:rPr>
          <w:rFonts w:ascii="Times New Roman" w:eastAsia="Times New Roman" w:hAnsi="Times New Roman" w:cs="Times New Roman"/>
          <w:color w:val="000000" w:themeColor="text1"/>
          <w:sz w:val="22"/>
          <w:szCs w:val="22"/>
        </w:rPr>
        <w:t xml:space="preserve">echnicznych </w:t>
      </w:r>
      <w:r w:rsidR="15882F93" w:rsidRPr="080F9818">
        <w:rPr>
          <w:rFonts w:ascii="Times New Roman" w:eastAsia="Times New Roman" w:hAnsi="Times New Roman" w:cs="Times New Roman"/>
          <w:color w:val="000000" w:themeColor="text1"/>
          <w:sz w:val="22"/>
          <w:szCs w:val="22"/>
        </w:rPr>
        <w:t>oraz</w:t>
      </w:r>
      <w:r w:rsidR="406EE171" w:rsidRPr="080F9818">
        <w:rPr>
          <w:rFonts w:ascii="Times New Roman" w:eastAsia="Times New Roman" w:hAnsi="Times New Roman" w:cs="Times New Roman"/>
          <w:color w:val="000000" w:themeColor="text1"/>
          <w:sz w:val="22"/>
          <w:szCs w:val="22"/>
        </w:rPr>
        <w:t xml:space="preserve"> </w:t>
      </w:r>
      <w:r w:rsidR="6E6C8AA1" w:rsidRPr="080F9818">
        <w:rPr>
          <w:rFonts w:ascii="Times New Roman" w:eastAsia="Times New Roman" w:hAnsi="Times New Roman" w:cs="Times New Roman"/>
          <w:color w:val="000000" w:themeColor="text1"/>
          <w:sz w:val="22"/>
          <w:szCs w:val="22"/>
        </w:rPr>
        <w:t>D</w:t>
      </w:r>
      <w:r w:rsidR="406EE171" w:rsidRPr="080F9818">
        <w:rPr>
          <w:rFonts w:ascii="Times New Roman" w:eastAsia="Times New Roman" w:hAnsi="Times New Roman" w:cs="Times New Roman"/>
          <w:color w:val="000000" w:themeColor="text1"/>
          <w:sz w:val="22"/>
          <w:szCs w:val="22"/>
        </w:rPr>
        <w:t xml:space="preserve">emonstratora </w:t>
      </w:r>
      <w:r w:rsidR="4415A173" w:rsidRPr="080F9818">
        <w:rPr>
          <w:rFonts w:ascii="Times New Roman" w:eastAsia="Times New Roman" w:hAnsi="Times New Roman" w:cs="Times New Roman"/>
          <w:color w:val="000000" w:themeColor="text1"/>
          <w:sz w:val="22"/>
          <w:szCs w:val="22"/>
        </w:rPr>
        <w:t xml:space="preserve">Technologii </w:t>
      </w:r>
      <w:r w:rsidR="00D31AA5" w:rsidRPr="080F9818">
        <w:rPr>
          <w:rFonts w:ascii="Times New Roman" w:eastAsia="Times New Roman" w:hAnsi="Times New Roman" w:cs="Times New Roman"/>
          <w:color w:val="000000" w:themeColor="text1"/>
          <w:sz w:val="22"/>
          <w:szCs w:val="22"/>
        </w:rPr>
        <w:t xml:space="preserve">Partnerowi Strategicznemu, </w:t>
      </w:r>
      <w:r w:rsidR="78373736" w:rsidRPr="080F9818">
        <w:rPr>
          <w:rFonts w:ascii="Times New Roman" w:eastAsia="Times New Roman" w:hAnsi="Times New Roman" w:cs="Times New Roman"/>
          <w:color w:val="000000" w:themeColor="text1"/>
          <w:sz w:val="22"/>
          <w:szCs w:val="22"/>
        </w:rPr>
        <w:t>do eksploatacji zgodnie z ich przeznaczeniem</w:t>
      </w:r>
      <w:r w:rsidR="00EE2803" w:rsidRPr="080F9818">
        <w:rPr>
          <w:rFonts w:ascii="Times New Roman" w:eastAsia="Times New Roman" w:hAnsi="Times New Roman" w:cs="Times New Roman"/>
          <w:color w:val="000000" w:themeColor="text1"/>
          <w:sz w:val="22"/>
          <w:szCs w:val="22"/>
        </w:rPr>
        <w:t>,</w:t>
      </w:r>
      <w:r w:rsidR="78373736" w:rsidRPr="080F9818">
        <w:rPr>
          <w:rFonts w:ascii="Times New Roman" w:eastAsia="Times New Roman" w:hAnsi="Times New Roman" w:cs="Times New Roman"/>
          <w:color w:val="000000" w:themeColor="text1"/>
          <w:sz w:val="22"/>
          <w:szCs w:val="22"/>
        </w:rPr>
        <w:t xml:space="preserve"> w celu zapewnienia ich funkcjonowania na potrzeby testowe, pokazowe, szkoleniowe i promocyjne</w:t>
      </w:r>
      <w:r w:rsidR="3069BCEB" w:rsidRPr="080F9818">
        <w:rPr>
          <w:rFonts w:ascii="Times New Roman" w:eastAsia="Times New Roman" w:hAnsi="Times New Roman" w:cs="Times New Roman"/>
          <w:color w:val="000000" w:themeColor="text1"/>
          <w:sz w:val="22"/>
          <w:szCs w:val="22"/>
        </w:rPr>
        <w:t xml:space="preserve">, a ubocznie – ze względu na dalsze wykorzystanie </w:t>
      </w:r>
      <w:r w:rsidR="00415278" w:rsidRPr="080F9818">
        <w:rPr>
          <w:rFonts w:ascii="Times New Roman" w:eastAsia="Times New Roman" w:hAnsi="Times New Roman" w:cs="Times New Roman"/>
          <w:color w:val="000000" w:themeColor="text1"/>
          <w:sz w:val="22"/>
          <w:szCs w:val="22"/>
        </w:rPr>
        <w:t>D</w:t>
      </w:r>
      <w:r w:rsidR="3069BCEB" w:rsidRPr="080F9818">
        <w:rPr>
          <w:rFonts w:ascii="Times New Roman" w:eastAsia="Times New Roman" w:hAnsi="Times New Roman" w:cs="Times New Roman"/>
          <w:color w:val="000000" w:themeColor="text1"/>
          <w:sz w:val="22"/>
          <w:szCs w:val="22"/>
        </w:rPr>
        <w:t>emonstratora</w:t>
      </w:r>
      <w:r w:rsidR="00415278" w:rsidRPr="080F9818">
        <w:rPr>
          <w:rFonts w:ascii="Times New Roman" w:eastAsia="Times New Roman" w:hAnsi="Times New Roman" w:cs="Times New Roman"/>
          <w:color w:val="000000" w:themeColor="text1"/>
          <w:sz w:val="22"/>
          <w:szCs w:val="22"/>
        </w:rPr>
        <w:t xml:space="preserve"> Technologii</w:t>
      </w:r>
      <w:r w:rsidR="3069BCEB" w:rsidRPr="080F9818">
        <w:rPr>
          <w:rFonts w:ascii="Times New Roman" w:eastAsia="Times New Roman" w:hAnsi="Times New Roman" w:cs="Times New Roman"/>
          <w:color w:val="000000" w:themeColor="text1"/>
          <w:sz w:val="22"/>
          <w:szCs w:val="22"/>
        </w:rPr>
        <w:t xml:space="preserve"> zgodnie z jego przeznaczeniem – </w:t>
      </w:r>
      <w:r w:rsidR="00C10E50" w:rsidRPr="080F9818">
        <w:rPr>
          <w:rFonts w:ascii="Times New Roman" w:eastAsia="Times New Roman" w:hAnsi="Times New Roman" w:cs="Times New Roman"/>
          <w:color w:val="000000" w:themeColor="text1"/>
          <w:sz w:val="22"/>
          <w:szCs w:val="22"/>
        </w:rPr>
        <w:t>dla uzyskiwania do</w:t>
      </w:r>
      <w:r w:rsidR="3069BCEB" w:rsidRPr="080F9818">
        <w:rPr>
          <w:rFonts w:ascii="Times New Roman" w:eastAsia="Times New Roman" w:hAnsi="Times New Roman" w:cs="Times New Roman"/>
          <w:color w:val="000000" w:themeColor="text1"/>
          <w:sz w:val="22"/>
          <w:szCs w:val="22"/>
        </w:rPr>
        <w:t>chodów z jego działalności</w:t>
      </w:r>
      <w:r w:rsidR="0022184C" w:rsidRPr="080F9818">
        <w:rPr>
          <w:rFonts w:ascii="Times New Roman" w:eastAsia="Times New Roman" w:hAnsi="Times New Roman" w:cs="Times New Roman"/>
          <w:color w:val="000000" w:themeColor="text1"/>
          <w:sz w:val="22"/>
          <w:szCs w:val="22"/>
        </w:rPr>
        <w:t xml:space="preserve"> przynajmniej przez 10 lat od rozpoczęcia eksploatacji Demonstratora</w:t>
      </w:r>
      <w:r w:rsidR="000D6259" w:rsidRPr="080F9818">
        <w:rPr>
          <w:rFonts w:ascii="Times New Roman" w:eastAsia="Times New Roman" w:hAnsi="Times New Roman" w:cs="Times New Roman"/>
          <w:color w:val="000000" w:themeColor="text1"/>
          <w:sz w:val="22"/>
          <w:szCs w:val="22"/>
        </w:rPr>
        <w:t>, dzielonych pomiędzy</w:t>
      </w:r>
      <w:r w:rsidR="0022184C" w:rsidRPr="080F9818">
        <w:rPr>
          <w:rFonts w:ascii="Times New Roman" w:eastAsia="Times New Roman" w:hAnsi="Times New Roman" w:cs="Times New Roman"/>
          <w:color w:val="000000" w:themeColor="text1"/>
          <w:sz w:val="22"/>
          <w:szCs w:val="22"/>
        </w:rPr>
        <w:t xml:space="preserve"> </w:t>
      </w:r>
      <w:r w:rsidR="000D6259" w:rsidRPr="080F9818">
        <w:rPr>
          <w:rFonts w:ascii="Times New Roman" w:eastAsia="Times New Roman" w:hAnsi="Times New Roman" w:cs="Times New Roman"/>
          <w:color w:val="000000" w:themeColor="text1"/>
          <w:sz w:val="22"/>
          <w:szCs w:val="22"/>
        </w:rPr>
        <w:t>Partnera</w:t>
      </w:r>
      <w:r w:rsidR="00C10E50" w:rsidRPr="080F9818">
        <w:rPr>
          <w:rFonts w:ascii="Times New Roman" w:eastAsia="Times New Roman" w:hAnsi="Times New Roman" w:cs="Times New Roman"/>
          <w:color w:val="000000" w:themeColor="text1"/>
          <w:sz w:val="22"/>
          <w:szCs w:val="22"/>
        </w:rPr>
        <w:t xml:space="preserve"> Strategicznego</w:t>
      </w:r>
      <w:r w:rsidR="0022184C" w:rsidRPr="080F9818">
        <w:rPr>
          <w:rFonts w:ascii="Times New Roman" w:eastAsia="Times New Roman" w:hAnsi="Times New Roman" w:cs="Times New Roman"/>
          <w:color w:val="000000" w:themeColor="text1"/>
          <w:sz w:val="22"/>
          <w:szCs w:val="22"/>
        </w:rPr>
        <w:t xml:space="preserve"> oraz NCBR (min. </w:t>
      </w:r>
      <w:r w:rsidR="003E1360">
        <w:rPr>
          <w:rFonts w:ascii="Times New Roman" w:eastAsia="Times New Roman" w:hAnsi="Times New Roman" w:cs="Times New Roman"/>
          <w:color w:val="000000" w:themeColor="text1"/>
          <w:sz w:val="22"/>
          <w:szCs w:val="22"/>
        </w:rPr>
        <w:t>5</w:t>
      </w:r>
      <w:r w:rsidR="007346CD" w:rsidRPr="080F9818">
        <w:rPr>
          <w:rFonts w:ascii="Times New Roman" w:eastAsia="Times New Roman" w:hAnsi="Times New Roman" w:cs="Times New Roman"/>
          <w:color w:val="000000" w:themeColor="text1"/>
          <w:sz w:val="22"/>
          <w:szCs w:val="22"/>
        </w:rPr>
        <w:t>0</w:t>
      </w:r>
      <w:r w:rsidR="0022184C" w:rsidRPr="080F9818">
        <w:rPr>
          <w:rFonts w:ascii="Times New Roman" w:eastAsia="Times New Roman" w:hAnsi="Times New Roman" w:cs="Times New Roman"/>
          <w:color w:val="000000" w:themeColor="text1"/>
          <w:sz w:val="22"/>
          <w:szCs w:val="22"/>
        </w:rPr>
        <w:t>%).</w:t>
      </w:r>
      <w:r w:rsidR="007346CD">
        <w:rPr>
          <w:rFonts w:ascii="Times New Roman" w:eastAsia="Times New Roman" w:hAnsi="Times New Roman" w:cs="Times New Roman"/>
          <w:color w:val="000000" w:themeColor="text1"/>
          <w:sz w:val="22"/>
          <w:szCs w:val="22"/>
        </w:rPr>
        <w:t xml:space="preserve"> </w:t>
      </w:r>
      <w:r w:rsidR="78373736" w:rsidRPr="080F9818">
        <w:rPr>
          <w:rFonts w:ascii="Times New Roman" w:eastAsia="Times New Roman" w:hAnsi="Times New Roman" w:cs="Times New Roman"/>
          <w:color w:val="000000" w:themeColor="text1"/>
          <w:sz w:val="22"/>
          <w:szCs w:val="22"/>
        </w:rPr>
        <w:t>Późniejsz</w:t>
      </w:r>
      <w:r w:rsidR="1893BB42" w:rsidRPr="080F9818">
        <w:rPr>
          <w:rFonts w:ascii="Times New Roman" w:eastAsia="Times New Roman" w:hAnsi="Times New Roman" w:cs="Times New Roman"/>
          <w:color w:val="000000" w:themeColor="text1"/>
          <w:sz w:val="22"/>
          <w:szCs w:val="22"/>
        </w:rPr>
        <w:t>a</w:t>
      </w:r>
      <w:r w:rsidR="78373736" w:rsidRPr="080F9818">
        <w:rPr>
          <w:rFonts w:ascii="Times New Roman" w:eastAsia="Times New Roman" w:hAnsi="Times New Roman" w:cs="Times New Roman"/>
          <w:color w:val="000000" w:themeColor="text1"/>
          <w:sz w:val="22"/>
          <w:szCs w:val="22"/>
        </w:rPr>
        <w:t xml:space="preserve"> eksploatacja </w:t>
      </w:r>
      <w:r w:rsidR="406EE171" w:rsidRPr="080F9818">
        <w:rPr>
          <w:rFonts w:ascii="Times New Roman" w:eastAsia="Times New Roman" w:hAnsi="Times New Roman" w:cs="Times New Roman"/>
          <w:color w:val="000000" w:themeColor="text1"/>
          <w:sz w:val="22"/>
          <w:szCs w:val="22"/>
        </w:rPr>
        <w:t xml:space="preserve">wskazanych obiektów </w:t>
      </w:r>
      <w:r w:rsidR="78373736" w:rsidRPr="080F9818">
        <w:rPr>
          <w:rFonts w:ascii="Times New Roman" w:eastAsia="Times New Roman" w:hAnsi="Times New Roman" w:cs="Times New Roman"/>
          <w:color w:val="000000" w:themeColor="text1"/>
          <w:sz w:val="22"/>
          <w:szCs w:val="22"/>
        </w:rPr>
        <w:t xml:space="preserve">jest nakierowana na pogłębioną weryfikację funkcjonowania Rozwiązania oraz jego popularyzację dla potrzeb realizacji celu strategicznego </w:t>
      </w:r>
      <w:ins w:id="57" w:author="Autor">
        <w:r w:rsidR="006D6B7C">
          <w:rPr>
            <w:rFonts w:ascii="Times New Roman" w:eastAsia="Times New Roman" w:hAnsi="Times New Roman" w:cs="Times New Roman"/>
            <w:color w:val="000000" w:themeColor="text1"/>
            <w:sz w:val="22"/>
            <w:szCs w:val="22"/>
          </w:rPr>
          <w:t xml:space="preserve">Przedsięwzięcia </w:t>
        </w:r>
      </w:ins>
      <w:r w:rsidR="406EE171" w:rsidRPr="080F9818">
        <w:rPr>
          <w:rFonts w:ascii="Times New Roman" w:eastAsia="Times New Roman" w:hAnsi="Times New Roman" w:cs="Times New Roman"/>
          <w:color w:val="000000" w:themeColor="text1"/>
          <w:sz w:val="22"/>
          <w:szCs w:val="22"/>
        </w:rPr>
        <w:t>PCP</w:t>
      </w:r>
      <w:r w:rsidR="000D6259" w:rsidRPr="080F9818">
        <w:rPr>
          <w:rFonts w:ascii="Times New Roman" w:eastAsia="Times New Roman" w:hAnsi="Times New Roman" w:cs="Times New Roman"/>
          <w:color w:val="000000" w:themeColor="text1"/>
          <w:sz w:val="22"/>
          <w:szCs w:val="22"/>
        </w:rPr>
        <w:t xml:space="preserve"> przy czym cel ten nie stoi na przeszkodzie </w:t>
      </w:r>
      <w:r w:rsidR="00682A35" w:rsidRPr="080F9818">
        <w:rPr>
          <w:rFonts w:ascii="Times New Roman" w:eastAsia="Times New Roman" w:hAnsi="Times New Roman" w:cs="Times New Roman"/>
          <w:color w:val="000000" w:themeColor="text1"/>
          <w:sz w:val="22"/>
          <w:szCs w:val="22"/>
        </w:rPr>
        <w:t xml:space="preserve">do </w:t>
      </w:r>
      <w:r w:rsidR="000D6259" w:rsidRPr="080F9818">
        <w:rPr>
          <w:rFonts w:ascii="Times New Roman" w:eastAsia="Times New Roman" w:hAnsi="Times New Roman" w:cs="Times New Roman"/>
          <w:color w:val="000000" w:themeColor="text1"/>
          <w:sz w:val="22"/>
          <w:szCs w:val="22"/>
        </w:rPr>
        <w:t xml:space="preserve">efektywnego i korzystnego dla środowiska zagospodarowania produktów pochodzących z instalacji eksploatowanych przez Partnera Strategicznego – biogazu, energii </w:t>
      </w:r>
      <w:r w:rsidR="00E02C0C" w:rsidRPr="080F9818">
        <w:rPr>
          <w:rFonts w:ascii="Times New Roman" w:eastAsia="Times New Roman" w:hAnsi="Times New Roman" w:cs="Times New Roman"/>
          <w:color w:val="000000" w:themeColor="text1"/>
          <w:sz w:val="22"/>
          <w:szCs w:val="22"/>
        </w:rPr>
        <w:t>czy</w:t>
      </w:r>
      <w:r w:rsidR="000D6259" w:rsidRPr="080F9818">
        <w:rPr>
          <w:rFonts w:ascii="Times New Roman" w:eastAsia="Times New Roman" w:hAnsi="Times New Roman" w:cs="Times New Roman"/>
          <w:color w:val="000000" w:themeColor="text1"/>
          <w:sz w:val="22"/>
          <w:szCs w:val="22"/>
        </w:rPr>
        <w:t xml:space="preserve"> </w:t>
      </w:r>
      <w:r w:rsidR="00682A35" w:rsidRPr="080F9818">
        <w:rPr>
          <w:rFonts w:ascii="Times New Roman" w:eastAsia="Times New Roman" w:hAnsi="Times New Roman" w:cs="Times New Roman"/>
          <w:color w:val="000000" w:themeColor="text1"/>
          <w:sz w:val="22"/>
          <w:szCs w:val="22"/>
        </w:rPr>
        <w:t>masy pofermentacyjnej</w:t>
      </w:r>
      <w:r w:rsidR="000D6259" w:rsidRPr="080F9818">
        <w:rPr>
          <w:rFonts w:ascii="Times New Roman" w:eastAsia="Times New Roman" w:hAnsi="Times New Roman" w:cs="Times New Roman"/>
          <w:color w:val="000000" w:themeColor="text1"/>
          <w:sz w:val="22"/>
          <w:szCs w:val="22"/>
        </w:rPr>
        <w:t xml:space="preserve">. </w:t>
      </w:r>
    </w:p>
    <w:p w14:paraId="676A8FEA" w14:textId="19AF4275" w:rsidR="00682A35" w:rsidRPr="00682A35" w:rsidRDefault="00FA5D3E" w:rsidP="000C61E2">
      <w:pPr>
        <w:spacing w:before="60" w:after="60" w:line="276" w:lineRule="auto"/>
        <w:jc w:val="both"/>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Szczegółowa informacja odnośnie p</w:t>
      </w:r>
      <w:r w:rsidR="57D23766" w:rsidRPr="00C10E50">
        <w:rPr>
          <w:rFonts w:ascii="Times New Roman" w:eastAsia="Times New Roman" w:hAnsi="Times New Roman" w:cs="Times New Roman"/>
          <w:color w:val="000000" w:themeColor="text1"/>
          <w:sz w:val="22"/>
          <w:szCs w:val="22"/>
        </w:rPr>
        <w:t>rzedmiot</w:t>
      </w:r>
      <w:r>
        <w:rPr>
          <w:rFonts w:ascii="Times New Roman" w:eastAsia="Times New Roman" w:hAnsi="Times New Roman" w:cs="Times New Roman"/>
          <w:color w:val="000000" w:themeColor="text1"/>
          <w:sz w:val="22"/>
          <w:szCs w:val="22"/>
        </w:rPr>
        <w:t>u</w:t>
      </w:r>
      <w:r w:rsidR="57D23766" w:rsidRPr="00C10E50">
        <w:rPr>
          <w:rFonts w:ascii="Times New Roman" w:eastAsia="Times New Roman" w:hAnsi="Times New Roman" w:cs="Times New Roman"/>
          <w:color w:val="000000" w:themeColor="text1"/>
          <w:sz w:val="22"/>
          <w:szCs w:val="22"/>
        </w:rPr>
        <w:t xml:space="preserve"> </w:t>
      </w:r>
      <w:r>
        <w:rPr>
          <w:rFonts w:ascii="Times New Roman" w:eastAsia="Times New Roman" w:hAnsi="Times New Roman" w:cs="Times New Roman"/>
          <w:color w:val="000000" w:themeColor="text1"/>
          <w:sz w:val="22"/>
          <w:szCs w:val="22"/>
        </w:rPr>
        <w:t>P</w:t>
      </w:r>
      <w:r w:rsidR="57D23766" w:rsidRPr="00C10E50">
        <w:rPr>
          <w:rFonts w:ascii="Times New Roman" w:eastAsia="Times New Roman" w:hAnsi="Times New Roman" w:cs="Times New Roman"/>
          <w:color w:val="000000" w:themeColor="text1"/>
          <w:sz w:val="22"/>
          <w:szCs w:val="22"/>
        </w:rPr>
        <w:t>ostępowania</w:t>
      </w:r>
      <w:r>
        <w:rPr>
          <w:rFonts w:ascii="Times New Roman" w:eastAsia="Times New Roman" w:hAnsi="Times New Roman" w:cs="Times New Roman"/>
          <w:color w:val="000000" w:themeColor="text1"/>
          <w:sz w:val="22"/>
          <w:szCs w:val="22"/>
        </w:rPr>
        <w:t xml:space="preserve">, </w:t>
      </w:r>
      <w:r w:rsidRPr="00C10E50">
        <w:rPr>
          <w:rFonts w:ascii="Times New Roman" w:eastAsia="Times New Roman" w:hAnsi="Times New Roman" w:cs="Times New Roman"/>
          <w:color w:val="000000" w:themeColor="text1"/>
          <w:sz w:val="22"/>
          <w:szCs w:val="22"/>
        </w:rPr>
        <w:t xml:space="preserve">z uwzględnieniem </w:t>
      </w:r>
      <w:r>
        <w:rPr>
          <w:rFonts w:ascii="Times New Roman" w:eastAsia="Times New Roman" w:hAnsi="Times New Roman" w:cs="Times New Roman"/>
          <w:color w:val="000000" w:themeColor="text1"/>
          <w:sz w:val="22"/>
          <w:szCs w:val="22"/>
        </w:rPr>
        <w:t xml:space="preserve">szczegółów </w:t>
      </w:r>
      <w:r w:rsidRPr="00C10E50">
        <w:rPr>
          <w:rFonts w:ascii="Times New Roman" w:eastAsia="Times New Roman" w:hAnsi="Times New Roman" w:cs="Times New Roman"/>
          <w:color w:val="000000" w:themeColor="text1"/>
          <w:sz w:val="22"/>
          <w:szCs w:val="22"/>
        </w:rPr>
        <w:t>opisanych w dalszej części Ogłoszenia</w:t>
      </w:r>
      <w:r>
        <w:rPr>
          <w:rFonts w:ascii="Times New Roman" w:eastAsia="Times New Roman" w:hAnsi="Times New Roman" w:cs="Times New Roman"/>
          <w:color w:val="000000" w:themeColor="text1"/>
          <w:sz w:val="22"/>
          <w:szCs w:val="22"/>
        </w:rPr>
        <w:t>, znajduje się w</w:t>
      </w:r>
      <w:r w:rsidRPr="00C10E50">
        <w:rPr>
          <w:rFonts w:ascii="Times New Roman" w:eastAsia="Times New Roman" w:hAnsi="Times New Roman" w:cs="Times New Roman"/>
          <w:color w:val="000000" w:themeColor="text1"/>
          <w:sz w:val="22"/>
          <w:szCs w:val="22"/>
        </w:rPr>
        <w:t xml:space="preserve"> </w:t>
      </w:r>
      <w:r w:rsidRPr="00C87B48">
        <w:rPr>
          <w:rFonts w:ascii="Times New Roman" w:eastAsia="Times New Roman" w:hAnsi="Times New Roman" w:cs="Times New Roman"/>
          <w:color w:val="000000" w:themeColor="text1"/>
          <w:sz w:val="22"/>
          <w:szCs w:val="22"/>
        </w:rPr>
        <w:t xml:space="preserve">Załączniku </w:t>
      </w:r>
      <w:r w:rsidR="00C87B48" w:rsidRPr="00C87B48">
        <w:rPr>
          <w:rFonts w:ascii="Times New Roman" w:eastAsia="Times New Roman" w:hAnsi="Times New Roman" w:cs="Times New Roman"/>
          <w:color w:val="000000" w:themeColor="text1"/>
          <w:sz w:val="22"/>
          <w:szCs w:val="22"/>
        </w:rPr>
        <w:t>nr 3</w:t>
      </w:r>
      <w:r w:rsidRPr="00C87B48">
        <w:rPr>
          <w:rFonts w:ascii="Times New Roman" w:eastAsia="Times New Roman" w:hAnsi="Times New Roman" w:cs="Times New Roman"/>
          <w:color w:val="000000" w:themeColor="text1"/>
          <w:sz w:val="22"/>
          <w:szCs w:val="22"/>
        </w:rPr>
        <w:t xml:space="preserve"> -</w:t>
      </w:r>
      <w:r w:rsidRPr="00C10E50">
        <w:rPr>
          <w:rFonts w:ascii="Times New Roman" w:eastAsia="Times New Roman" w:hAnsi="Times New Roman" w:cs="Times New Roman"/>
          <w:color w:val="000000" w:themeColor="text1"/>
          <w:sz w:val="22"/>
          <w:szCs w:val="22"/>
        </w:rPr>
        <w:t xml:space="preserve"> Opis przedmiotu zamówienia</w:t>
      </w:r>
      <w:r>
        <w:rPr>
          <w:rFonts w:ascii="Times New Roman" w:eastAsia="Times New Roman" w:hAnsi="Times New Roman" w:cs="Times New Roman"/>
          <w:color w:val="000000" w:themeColor="text1"/>
          <w:sz w:val="22"/>
          <w:szCs w:val="22"/>
        </w:rPr>
        <w:t>.</w:t>
      </w:r>
      <w:r w:rsidR="57D23766" w:rsidRPr="00C10E50">
        <w:rPr>
          <w:rFonts w:ascii="Times New Roman" w:eastAsia="Times New Roman" w:hAnsi="Times New Roman" w:cs="Times New Roman"/>
          <w:color w:val="000000" w:themeColor="text1"/>
          <w:sz w:val="22"/>
          <w:szCs w:val="22"/>
        </w:rPr>
        <w:t xml:space="preserve"> </w:t>
      </w:r>
    </w:p>
    <w:p w14:paraId="6BFEEC4B" w14:textId="36FBDB61" w:rsidR="00796A7D" w:rsidRPr="00037C6B" w:rsidDel="00BE0A5C" w:rsidRDefault="69B80C50" w:rsidP="000C61E2">
      <w:pPr>
        <w:spacing w:before="60" w:after="60" w:line="276" w:lineRule="auto"/>
        <w:jc w:val="both"/>
        <w:rPr>
          <w:del w:id="58" w:author="Autor"/>
          <w:rFonts w:ascii="Times New Roman" w:eastAsia="Times New Roman" w:hAnsi="Times New Roman" w:cs="Times New Roman"/>
          <w:color w:val="000000"/>
          <w:sz w:val="22"/>
          <w:szCs w:val="22"/>
        </w:rPr>
      </w:pPr>
      <w:del w:id="59" w:author="Autor">
        <w:r w:rsidRPr="7D55D799" w:rsidDel="00BE0A5C">
          <w:rPr>
            <w:rFonts w:ascii="Times New Roman" w:eastAsia="Times New Roman" w:hAnsi="Times New Roman" w:cs="Times New Roman"/>
            <w:color w:val="000000" w:themeColor="text1"/>
            <w:sz w:val="22"/>
            <w:szCs w:val="22"/>
          </w:rPr>
          <w:delText xml:space="preserve">NCBR oczekuje, że oferowane przez Partnera warunki będą odpowiadać warunkom rynkowym, a w wyniku konkurencyjnego </w:delText>
        </w:r>
        <w:r w:rsidR="00107307" w:rsidDel="00BE0A5C">
          <w:rPr>
            <w:rFonts w:ascii="Times New Roman" w:eastAsia="Times New Roman" w:hAnsi="Times New Roman" w:cs="Times New Roman"/>
            <w:color w:val="000000" w:themeColor="text1"/>
            <w:sz w:val="22"/>
            <w:szCs w:val="22"/>
          </w:rPr>
          <w:delText>P</w:delText>
        </w:r>
        <w:r w:rsidRPr="7D55D799" w:rsidDel="00BE0A5C">
          <w:rPr>
            <w:rFonts w:ascii="Times New Roman" w:eastAsia="Times New Roman" w:hAnsi="Times New Roman" w:cs="Times New Roman"/>
            <w:color w:val="000000" w:themeColor="text1"/>
            <w:sz w:val="22"/>
            <w:szCs w:val="22"/>
          </w:rPr>
          <w:delText>ostępowania – będą możliwie jak najkorzystniejsze dla NCBR.</w:delText>
        </w:r>
      </w:del>
    </w:p>
    <w:p w14:paraId="2D929149" w14:textId="1D03995E" w:rsidR="00DD5CB5" w:rsidRDefault="00DD5CB5" w:rsidP="000C61E2">
      <w:pPr>
        <w:spacing w:before="60" w:after="60" w:line="276" w:lineRule="auto"/>
        <w:jc w:val="both"/>
        <w:rPr>
          <w:rFonts w:ascii="Times New Roman" w:eastAsia="Times New Roman" w:hAnsi="Times New Roman" w:cs="Times New Roman"/>
          <w:b/>
          <w:bCs/>
          <w:color w:val="000000"/>
          <w:sz w:val="22"/>
          <w:szCs w:val="22"/>
        </w:rPr>
      </w:pPr>
    </w:p>
    <w:p w14:paraId="1B033EB6" w14:textId="21B7E24C" w:rsidR="00C6401B" w:rsidRPr="00063BA3" w:rsidRDefault="00C6401B" w:rsidP="000C61E2">
      <w:pPr>
        <w:spacing w:before="60" w:after="60" w:line="276" w:lineRule="auto"/>
        <w:jc w:val="both"/>
        <w:rPr>
          <w:rFonts w:ascii="Times New Roman" w:eastAsia="Times New Roman" w:hAnsi="Times New Roman" w:cs="Times New Roman"/>
          <w:b/>
          <w:bCs/>
          <w:color w:val="000000"/>
          <w:sz w:val="22"/>
          <w:szCs w:val="22"/>
        </w:rPr>
      </w:pPr>
      <w:r w:rsidRPr="569001FE">
        <w:rPr>
          <w:rFonts w:ascii="Times New Roman" w:eastAsia="Times New Roman" w:hAnsi="Times New Roman" w:cs="Times New Roman"/>
          <w:b/>
          <w:bCs/>
          <w:color w:val="000000" w:themeColor="text1"/>
          <w:sz w:val="22"/>
          <w:szCs w:val="22"/>
        </w:rPr>
        <w:t>Uzasadnienie trybu Postępowania i informacje związane z jego przedmiotem</w:t>
      </w:r>
      <w:r w:rsidR="00D343DA" w:rsidRPr="569001FE">
        <w:rPr>
          <w:rFonts w:ascii="Times New Roman" w:eastAsia="Times New Roman" w:hAnsi="Times New Roman" w:cs="Times New Roman"/>
          <w:b/>
          <w:bCs/>
          <w:color w:val="000000" w:themeColor="text1"/>
          <w:sz w:val="22"/>
          <w:szCs w:val="22"/>
        </w:rPr>
        <w:t xml:space="preserve"> i partnerami prywatnymi</w:t>
      </w:r>
    </w:p>
    <w:p w14:paraId="0D9EDA02" w14:textId="77777777" w:rsidR="00107307" w:rsidRDefault="35DDA2D8" w:rsidP="000C61E2">
      <w:pPr>
        <w:spacing w:before="60" w:after="60" w:line="276" w:lineRule="auto"/>
        <w:jc w:val="both"/>
        <w:rP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 xml:space="preserve">W ramach niniejszego </w:t>
      </w:r>
      <w:r w:rsidR="6D9A72C8" w:rsidRPr="53D4E7C3">
        <w:rPr>
          <w:rFonts w:ascii="Times New Roman" w:eastAsia="Times New Roman" w:hAnsi="Times New Roman" w:cs="Times New Roman"/>
          <w:color w:val="000000" w:themeColor="text1"/>
          <w:sz w:val="22"/>
          <w:szCs w:val="22"/>
        </w:rPr>
        <w:t>P</w:t>
      </w:r>
      <w:r w:rsidRPr="53D4E7C3">
        <w:rPr>
          <w:rFonts w:ascii="Times New Roman" w:eastAsia="Times New Roman" w:hAnsi="Times New Roman" w:cs="Times New Roman"/>
          <w:color w:val="000000" w:themeColor="text1"/>
          <w:sz w:val="22"/>
          <w:szCs w:val="22"/>
        </w:rPr>
        <w:t>ostępowania zawar</w:t>
      </w:r>
      <w:r w:rsidR="10F5A429" w:rsidRPr="53D4E7C3">
        <w:rPr>
          <w:rFonts w:ascii="Times New Roman" w:eastAsia="Times New Roman" w:hAnsi="Times New Roman" w:cs="Times New Roman"/>
          <w:color w:val="000000" w:themeColor="text1"/>
          <w:sz w:val="22"/>
          <w:szCs w:val="22"/>
        </w:rPr>
        <w:t>ta zostanie</w:t>
      </w:r>
      <w:r w:rsidR="37C1D8F2"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umow</w:t>
      </w:r>
      <w:r w:rsidR="10F5A429" w:rsidRPr="53D4E7C3">
        <w:rPr>
          <w:rFonts w:ascii="Times New Roman" w:eastAsia="Times New Roman" w:hAnsi="Times New Roman" w:cs="Times New Roman"/>
          <w:color w:val="000000" w:themeColor="text1"/>
          <w:sz w:val="22"/>
          <w:szCs w:val="22"/>
        </w:rPr>
        <w:t>a ustanawiająca partnerstwo publiczno-prywatne</w:t>
      </w:r>
      <w:r w:rsidRPr="53D4E7C3">
        <w:rPr>
          <w:rFonts w:ascii="Times New Roman" w:eastAsia="Times New Roman" w:hAnsi="Times New Roman" w:cs="Times New Roman"/>
          <w:color w:val="000000" w:themeColor="text1"/>
          <w:sz w:val="22"/>
          <w:szCs w:val="22"/>
        </w:rPr>
        <w:t>, w ramach której dojdzie do</w:t>
      </w:r>
      <w:r w:rsidR="0C5CE17C"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w:t>
      </w:r>
    </w:p>
    <w:p w14:paraId="7CA698FB" w14:textId="35B58933" w:rsidR="00107307" w:rsidRDefault="35DDA2D8" w:rsidP="000C61E2">
      <w:pPr>
        <w:spacing w:before="60" w:after="60" w:line="276" w:lineRule="auto"/>
        <w:ind w:left="708"/>
        <w:jc w:val="both"/>
        <w:rPr>
          <w:rFonts w:ascii="Times New Roman" w:eastAsia="Times New Roman" w:hAnsi="Times New Roman" w:cs="Times New Roman"/>
          <w:color w:val="000000" w:themeColor="text1"/>
          <w:sz w:val="22"/>
          <w:szCs w:val="22"/>
        </w:rPr>
      </w:pPr>
      <w:r w:rsidRPr="080F9818">
        <w:rPr>
          <w:rFonts w:ascii="Times New Roman" w:eastAsia="Times New Roman" w:hAnsi="Times New Roman" w:cs="Times New Roman"/>
          <w:color w:val="000000" w:themeColor="text1"/>
          <w:sz w:val="22"/>
          <w:szCs w:val="22"/>
        </w:rPr>
        <w:t>(i)</w:t>
      </w:r>
      <w:r w:rsidR="70DFFA4A" w:rsidRPr="080F9818">
        <w:rPr>
          <w:rFonts w:ascii="Times New Roman" w:eastAsia="Times New Roman" w:hAnsi="Times New Roman" w:cs="Times New Roman"/>
          <w:color w:val="000000" w:themeColor="text1"/>
          <w:sz w:val="22"/>
          <w:szCs w:val="22"/>
        </w:rPr>
        <w:t> </w:t>
      </w:r>
      <w:r w:rsidRPr="080F9818">
        <w:rPr>
          <w:rFonts w:ascii="Times New Roman" w:eastAsia="Times New Roman" w:hAnsi="Times New Roman" w:cs="Times New Roman"/>
          <w:color w:val="000000" w:themeColor="text1"/>
          <w:sz w:val="22"/>
          <w:szCs w:val="22"/>
        </w:rPr>
        <w:t>świadczeń pomiędzy NCBR</w:t>
      </w:r>
      <w:r w:rsidR="46C4D0C6" w:rsidRPr="080F9818">
        <w:rPr>
          <w:rFonts w:ascii="Times New Roman" w:eastAsia="Times New Roman" w:hAnsi="Times New Roman" w:cs="Times New Roman"/>
          <w:color w:val="000000" w:themeColor="text1"/>
          <w:sz w:val="22"/>
          <w:szCs w:val="22"/>
        </w:rPr>
        <w:t>,</w:t>
      </w:r>
      <w:r w:rsidRPr="080F9818">
        <w:rPr>
          <w:rFonts w:ascii="Times New Roman" w:eastAsia="Times New Roman" w:hAnsi="Times New Roman" w:cs="Times New Roman"/>
          <w:color w:val="000000" w:themeColor="text1"/>
          <w:sz w:val="22"/>
          <w:szCs w:val="22"/>
        </w:rPr>
        <w:t xml:space="preserve"> a Partnerem Strategicznym, połączonych z </w:t>
      </w:r>
      <w:r w:rsidR="4E08898F" w:rsidRPr="080F9818">
        <w:rPr>
          <w:rFonts w:ascii="Times New Roman" w:eastAsia="Times New Roman" w:hAnsi="Times New Roman" w:cs="Times New Roman"/>
          <w:color w:val="000000" w:themeColor="text1"/>
          <w:sz w:val="22"/>
          <w:szCs w:val="22"/>
        </w:rPr>
        <w:t xml:space="preserve">późniejszym </w:t>
      </w:r>
      <w:r w:rsidRPr="080F9818">
        <w:rPr>
          <w:rFonts w:ascii="Times New Roman" w:eastAsia="Times New Roman" w:hAnsi="Times New Roman" w:cs="Times New Roman"/>
          <w:color w:val="000000" w:themeColor="text1"/>
          <w:sz w:val="22"/>
          <w:szCs w:val="22"/>
        </w:rPr>
        <w:t>zarządzaniem przez Partnera należąc</w:t>
      </w:r>
      <w:r w:rsidR="00DC5FB2" w:rsidRPr="080F9818">
        <w:rPr>
          <w:rFonts w:ascii="Times New Roman" w:eastAsia="Times New Roman" w:hAnsi="Times New Roman" w:cs="Times New Roman"/>
          <w:color w:val="000000" w:themeColor="text1"/>
          <w:sz w:val="22"/>
          <w:szCs w:val="22"/>
        </w:rPr>
        <w:t>ymi</w:t>
      </w:r>
      <w:r w:rsidR="70DFFA4A" w:rsidRPr="080F9818">
        <w:rPr>
          <w:rFonts w:ascii="Times New Roman" w:eastAsia="Times New Roman" w:hAnsi="Times New Roman" w:cs="Times New Roman"/>
          <w:color w:val="000000" w:themeColor="text1"/>
          <w:sz w:val="22"/>
          <w:szCs w:val="22"/>
        </w:rPr>
        <w:t xml:space="preserve"> </w:t>
      </w:r>
      <w:r w:rsidRPr="080F9818">
        <w:rPr>
          <w:rFonts w:ascii="Times New Roman" w:eastAsia="Times New Roman" w:hAnsi="Times New Roman" w:cs="Times New Roman"/>
          <w:color w:val="000000" w:themeColor="text1"/>
          <w:sz w:val="22"/>
          <w:szCs w:val="22"/>
        </w:rPr>
        <w:t xml:space="preserve">do </w:t>
      </w:r>
      <w:r w:rsidR="40497C1C" w:rsidRPr="080F9818">
        <w:rPr>
          <w:rFonts w:ascii="Times New Roman" w:eastAsia="Times New Roman" w:hAnsi="Times New Roman" w:cs="Times New Roman"/>
          <w:color w:val="000000" w:themeColor="text1"/>
          <w:sz w:val="22"/>
          <w:szCs w:val="22"/>
        </w:rPr>
        <w:t xml:space="preserve">niego </w:t>
      </w:r>
      <w:r w:rsidRPr="00470364">
        <w:rPr>
          <w:rFonts w:ascii="Times New Roman" w:eastAsia="Times New Roman" w:hAnsi="Times New Roman" w:cs="Times New Roman"/>
          <w:color w:val="000000" w:themeColor="text1"/>
          <w:sz w:val="22"/>
          <w:szCs w:val="22"/>
        </w:rPr>
        <w:t>nieruchomości</w:t>
      </w:r>
      <w:r w:rsidR="00DC5FB2" w:rsidRPr="00470364">
        <w:rPr>
          <w:rFonts w:ascii="Times New Roman" w:eastAsia="Times New Roman" w:hAnsi="Times New Roman" w:cs="Times New Roman"/>
          <w:color w:val="000000" w:themeColor="text1"/>
          <w:sz w:val="22"/>
          <w:szCs w:val="22"/>
        </w:rPr>
        <w:t>ami</w:t>
      </w:r>
      <w:r w:rsidR="70DFFA4A" w:rsidRPr="080F9818">
        <w:rPr>
          <w:rFonts w:ascii="Times New Roman" w:eastAsia="Times New Roman" w:hAnsi="Times New Roman" w:cs="Times New Roman"/>
          <w:color w:val="000000" w:themeColor="text1"/>
          <w:sz w:val="22"/>
          <w:szCs w:val="22"/>
        </w:rPr>
        <w:t xml:space="preserve"> (składnikiem majątkowym</w:t>
      </w:r>
      <w:r w:rsidR="00674B31">
        <w:rPr>
          <w:rFonts w:ascii="Times New Roman" w:eastAsia="Times New Roman" w:hAnsi="Times New Roman" w:cs="Times New Roman"/>
          <w:color w:val="000000" w:themeColor="text1"/>
          <w:sz w:val="22"/>
          <w:szCs w:val="22"/>
        </w:rPr>
        <w:t xml:space="preserve"> zapewnianym przez partnera prywatnego</w:t>
      </w:r>
      <w:r w:rsidRPr="080F9818">
        <w:rPr>
          <w:rFonts w:ascii="Times New Roman" w:eastAsia="Times New Roman" w:hAnsi="Times New Roman" w:cs="Times New Roman"/>
          <w:color w:val="000000" w:themeColor="text1"/>
          <w:sz w:val="22"/>
          <w:szCs w:val="22"/>
        </w:rPr>
        <w:t>)</w:t>
      </w:r>
      <w:r w:rsidR="70DFFA4A" w:rsidRPr="080F9818">
        <w:rPr>
          <w:rFonts w:ascii="Times New Roman" w:eastAsia="Times New Roman" w:hAnsi="Times New Roman" w:cs="Times New Roman"/>
          <w:color w:val="000000" w:themeColor="text1"/>
          <w:sz w:val="22"/>
          <w:szCs w:val="22"/>
        </w:rPr>
        <w:t>,</w:t>
      </w:r>
      <w:r w:rsidRPr="080F9818">
        <w:rPr>
          <w:rFonts w:ascii="Times New Roman" w:eastAsia="Times New Roman" w:hAnsi="Times New Roman" w:cs="Times New Roman"/>
          <w:color w:val="000000" w:themeColor="text1"/>
          <w:sz w:val="22"/>
          <w:szCs w:val="22"/>
        </w:rPr>
        <w:t xml:space="preserve"> na któr</w:t>
      </w:r>
      <w:r w:rsidR="00DC5FB2" w:rsidRPr="080F9818">
        <w:rPr>
          <w:rFonts w:ascii="Times New Roman" w:eastAsia="Times New Roman" w:hAnsi="Times New Roman" w:cs="Times New Roman"/>
          <w:color w:val="000000" w:themeColor="text1"/>
          <w:sz w:val="22"/>
          <w:szCs w:val="22"/>
        </w:rPr>
        <w:t>ych</w:t>
      </w:r>
      <w:r w:rsidRPr="080F9818">
        <w:rPr>
          <w:rFonts w:ascii="Times New Roman" w:eastAsia="Times New Roman" w:hAnsi="Times New Roman" w:cs="Times New Roman"/>
          <w:color w:val="000000" w:themeColor="text1"/>
          <w:sz w:val="22"/>
          <w:szCs w:val="22"/>
        </w:rPr>
        <w:t xml:space="preserve"> powstaną w ramach </w:t>
      </w:r>
      <w:ins w:id="60" w:author="Autor">
        <w:r w:rsidR="006D6B7C">
          <w:rPr>
            <w:rFonts w:ascii="Times New Roman" w:eastAsia="Times New Roman" w:hAnsi="Times New Roman" w:cs="Times New Roman"/>
            <w:color w:val="000000" w:themeColor="text1"/>
            <w:sz w:val="22"/>
            <w:szCs w:val="22"/>
          </w:rPr>
          <w:t xml:space="preserve">Przedsięwzięcia </w:t>
        </w:r>
      </w:ins>
      <w:r w:rsidRPr="080F9818">
        <w:rPr>
          <w:rFonts w:ascii="Times New Roman" w:eastAsia="Times New Roman" w:hAnsi="Times New Roman" w:cs="Times New Roman"/>
          <w:color w:val="000000" w:themeColor="text1"/>
          <w:sz w:val="22"/>
          <w:szCs w:val="22"/>
        </w:rPr>
        <w:t>PCP obiekty budowlane</w:t>
      </w:r>
      <w:r w:rsidR="36843F75" w:rsidRPr="080F9818">
        <w:rPr>
          <w:rFonts w:ascii="Times New Roman" w:eastAsia="Times New Roman" w:hAnsi="Times New Roman" w:cs="Times New Roman"/>
          <w:color w:val="000000" w:themeColor="text1"/>
          <w:sz w:val="22"/>
          <w:szCs w:val="22"/>
        </w:rPr>
        <w:t xml:space="preserve"> – </w:t>
      </w:r>
      <w:r w:rsidR="1DBD297B" w:rsidRPr="080F9818">
        <w:rPr>
          <w:rFonts w:ascii="Times New Roman" w:eastAsia="Times New Roman" w:hAnsi="Times New Roman" w:cs="Times New Roman"/>
          <w:color w:val="000000" w:themeColor="text1"/>
          <w:sz w:val="22"/>
          <w:szCs w:val="22"/>
        </w:rPr>
        <w:t>Instalacje Ułamkowo-Techniczne oraz Demonstrator Technologii</w:t>
      </w:r>
      <w:r w:rsidR="36843F75" w:rsidRPr="080F9818">
        <w:rPr>
          <w:rFonts w:ascii="Times New Roman" w:eastAsia="Times New Roman" w:hAnsi="Times New Roman" w:cs="Times New Roman"/>
          <w:color w:val="000000" w:themeColor="text1"/>
          <w:sz w:val="22"/>
          <w:szCs w:val="22"/>
        </w:rPr>
        <w:t>,</w:t>
      </w:r>
      <w:r w:rsidRPr="080F9818">
        <w:rPr>
          <w:rFonts w:ascii="Times New Roman" w:eastAsia="Times New Roman" w:hAnsi="Times New Roman" w:cs="Times New Roman"/>
          <w:color w:val="000000" w:themeColor="text1"/>
          <w:sz w:val="22"/>
          <w:szCs w:val="22"/>
        </w:rPr>
        <w:t xml:space="preserve"> sfinansowane przez NCBR</w:t>
      </w:r>
      <w:r w:rsidR="00165EAE">
        <w:rPr>
          <w:rFonts w:ascii="Times New Roman" w:eastAsia="Times New Roman" w:hAnsi="Times New Roman" w:cs="Times New Roman"/>
          <w:color w:val="000000" w:themeColor="text1"/>
          <w:sz w:val="22"/>
          <w:szCs w:val="22"/>
        </w:rPr>
        <w:t xml:space="preserve"> (wkładem </w:t>
      </w:r>
      <w:r w:rsidR="002F6881">
        <w:rPr>
          <w:rFonts w:ascii="Times New Roman" w:eastAsia="Times New Roman" w:hAnsi="Times New Roman" w:cs="Times New Roman"/>
          <w:color w:val="000000" w:themeColor="text1"/>
          <w:sz w:val="22"/>
          <w:szCs w:val="22"/>
        </w:rPr>
        <w:t xml:space="preserve">własnym </w:t>
      </w:r>
      <w:r w:rsidR="00165EAE">
        <w:rPr>
          <w:rFonts w:ascii="Times New Roman" w:eastAsia="Times New Roman" w:hAnsi="Times New Roman" w:cs="Times New Roman"/>
          <w:color w:val="000000" w:themeColor="text1"/>
          <w:sz w:val="22"/>
          <w:szCs w:val="22"/>
        </w:rPr>
        <w:t>Podmiotu Publicznego jest roszczenie względem Uczestników PCP o stworzenie Instalacji Ułamkowo-Technicznych oraz Demonstratora)</w:t>
      </w:r>
      <w:r w:rsidRPr="080F9818">
        <w:rPr>
          <w:rFonts w:ascii="Times New Roman" w:eastAsia="Times New Roman" w:hAnsi="Times New Roman" w:cs="Times New Roman"/>
          <w:color w:val="000000" w:themeColor="text1"/>
          <w:sz w:val="22"/>
          <w:szCs w:val="22"/>
        </w:rPr>
        <w:t xml:space="preserve">, </w:t>
      </w:r>
    </w:p>
    <w:p w14:paraId="4325BC0E" w14:textId="77777777" w:rsidR="00107307" w:rsidRDefault="35DDA2D8" w:rsidP="000C61E2">
      <w:pPr>
        <w:spacing w:before="60" w:after="60" w:line="276" w:lineRule="auto"/>
        <w:ind w:left="708"/>
        <w:jc w:val="both"/>
        <w:rP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(ii) podziału zadań i ryzyka pomiędzy NCBR</w:t>
      </w:r>
      <w:r w:rsidR="41281CDD"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a Partnera oraz </w:t>
      </w:r>
    </w:p>
    <w:p w14:paraId="0204E41B" w14:textId="77777777" w:rsidR="00107307" w:rsidRDefault="35DDA2D8" w:rsidP="000C61E2">
      <w:pPr>
        <w:spacing w:before="60" w:after="60" w:line="276" w:lineRule="auto"/>
        <w:ind w:left="708"/>
        <w:jc w:val="both"/>
        <w:rP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 xml:space="preserve">(iii) </w:t>
      </w:r>
      <w:r w:rsidR="2DA373BB" w:rsidRPr="53D4E7C3">
        <w:rPr>
          <w:rFonts w:ascii="Times New Roman" w:eastAsia="Times New Roman" w:hAnsi="Times New Roman" w:cs="Times New Roman"/>
          <w:color w:val="000000" w:themeColor="text1"/>
          <w:sz w:val="22"/>
          <w:szCs w:val="22"/>
        </w:rPr>
        <w:t>relacji</w:t>
      </w:r>
      <w:r w:rsidR="672D7531" w:rsidRPr="53D4E7C3">
        <w:rPr>
          <w:rFonts w:ascii="Times New Roman" w:eastAsia="Times New Roman" w:hAnsi="Times New Roman" w:cs="Times New Roman"/>
          <w:color w:val="000000" w:themeColor="text1"/>
          <w:sz w:val="22"/>
          <w:szCs w:val="22"/>
        </w:rPr>
        <w:t>,</w:t>
      </w:r>
      <w:r w:rsidR="2DA373BB"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w ramach które</w:t>
      </w:r>
      <w:r w:rsidR="2DA373BB" w:rsidRPr="53D4E7C3">
        <w:rPr>
          <w:rFonts w:ascii="Times New Roman" w:eastAsia="Times New Roman" w:hAnsi="Times New Roman" w:cs="Times New Roman"/>
          <w:color w:val="000000" w:themeColor="text1"/>
          <w:sz w:val="22"/>
          <w:szCs w:val="22"/>
        </w:rPr>
        <w:t>j</w:t>
      </w:r>
      <w:r w:rsidRPr="53D4E7C3">
        <w:rPr>
          <w:rFonts w:ascii="Times New Roman" w:eastAsia="Times New Roman" w:hAnsi="Times New Roman" w:cs="Times New Roman"/>
          <w:color w:val="000000" w:themeColor="text1"/>
          <w:sz w:val="22"/>
          <w:szCs w:val="22"/>
        </w:rPr>
        <w:t xml:space="preserve"> Partner zobowiązuje się do dzielenia </w:t>
      </w:r>
      <w:r w:rsidR="004D2984">
        <w:rPr>
          <w:rFonts w:ascii="Times New Roman" w:eastAsia="Times New Roman" w:hAnsi="Times New Roman" w:cs="Times New Roman"/>
          <w:color w:val="000000" w:themeColor="text1"/>
          <w:sz w:val="22"/>
          <w:szCs w:val="22"/>
        </w:rPr>
        <w:t xml:space="preserve">się </w:t>
      </w:r>
      <w:r w:rsidR="004D2984" w:rsidRPr="53D4E7C3">
        <w:rPr>
          <w:rFonts w:ascii="Times New Roman" w:eastAsia="Times New Roman" w:hAnsi="Times New Roman" w:cs="Times New Roman"/>
          <w:color w:val="000000" w:themeColor="text1"/>
          <w:sz w:val="22"/>
          <w:szCs w:val="22"/>
        </w:rPr>
        <w:t xml:space="preserve">z NCBR </w:t>
      </w:r>
      <w:r w:rsidRPr="53D4E7C3">
        <w:rPr>
          <w:rFonts w:ascii="Times New Roman" w:eastAsia="Times New Roman" w:hAnsi="Times New Roman" w:cs="Times New Roman"/>
          <w:color w:val="000000" w:themeColor="text1"/>
          <w:sz w:val="22"/>
          <w:szCs w:val="22"/>
        </w:rPr>
        <w:t xml:space="preserve">korzyściami z </w:t>
      </w:r>
      <w:r w:rsidR="2DA373BB" w:rsidRPr="53D4E7C3">
        <w:rPr>
          <w:rFonts w:ascii="Times New Roman" w:eastAsia="Times New Roman" w:hAnsi="Times New Roman" w:cs="Times New Roman"/>
          <w:color w:val="000000" w:themeColor="text1"/>
          <w:sz w:val="22"/>
          <w:szCs w:val="22"/>
        </w:rPr>
        <w:t xml:space="preserve">późniejszej </w:t>
      </w:r>
      <w:r w:rsidRPr="53D4E7C3">
        <w:rPr>
          <w:rFonts w:ascii="Times New Roman" w:eastAsia="Times New Roman" w:hAnsi="Times New Roman" w:cs="Times New Roman"/>
          <w:color w:val="000000" w:themeColor="text1"/>
          <w:sz w:val="22"/>
          <w:szCs w:val="22"/>
        </w:rPr>
        <w:t xml:space="preserve">działalności tych obiektów. </w:t>
      </w:r>
    </w:p>
    <w:p w14:paraId="17276E98" w14:textId="05D380E0" w:rsidR="00C6401B" w:rsidRDefault="35DDA2D8" w:rsidP="000C61E2">
      <w:pPr>
        <w:spacing w:before="60" w:after="60" w:line="276" w:lineRule="auto"/>
        <w:jc w:val="both"/>
        <w:rP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 xml:space="preserve">Charakter współpracy, pomimo niestandardowego kształtu, </w:t>
      </w:r>
      <w:r w:rsidR="2DA373BB" w:rsidRPr="53D4E7C3">
        <w:rPr>
          <w:rFonts w:ascii="Times New Roman" w:eastAsia="Times New Roman" w:hAnsi="Times New Roman" w:cs="Times New Roman"/>
          <w:color w:val="000000" w:themeColor="text1"/>
          <w:sz w:val="22"/>
          <w:szCs w:val="22"/>
        </w:rPr>
        <w:t>ze względu na działanie oparte o składnik</w:t>
      </w:r>
      <w:r w:rsidR="00E924CA">
        <w:rPr>
          <w:rFonts w:ascii="Times New Roman" w:eastAsia="Times New Roman" w:hAnsi="Times New Roman" w:cs="Times New Roman"/>
          <w:color w:val="000000" w:themeColor="text1"/>
          <w:sz w:val="22"/>
          <w:szCs w:val="22"/>
        </w:rPr>
        <w:t>i</w:t>
      </w:r>
      <w:r w:rsidR="2DA373BB" w:rsidRPr="53D4E7C3">
        <w:rPr>
          <w:rFonts w:ascii="Times New Roman" w:eastAsia="Times New Roman" w:hAnsi="Times New Roman" w:cs="Times New Roman"/>
          <w:color w:val="000000" w:themeColor="text1"/>
          <w:sz w:val="22"/>
          <w:szCs w:val="22"/>
        </w:rPr>
        <w:t xml:space="preserve"> majątkow</w:t>
      </w:r>
      <w:r w:rsidR="00E924CA">
        <w:rPr>
          <w:rFonts w:ascii="Times New Roman" w:eastAsia="Times New Roman" w:hAnsi="Times New Roman" w:cs="Times New Roman"/>
          <w:color w:val="000000" w:themeColor="text1"/>
          <w:sz w:val="22"/>
          <w:szCs w:val="22"/>
        </w:rPr>
        <w:t>e</w:t>
      </w:r>
      <w:r w:rsidR="2DA373BB" w:rsidRPr="53D4E7C3">
        <w:rPr>
          <w:rFonts w:ascii="Times New Roman" w:eastAsia="Times New Roman" w:hAnsi="Times New Roman" w:cs="Times New Roman"/>
          <w:color w:val="000000" w:themeColor="text1"/>
          <w:sz w:val="22"/>
          <w:szCs w:val="22"/>
        </w:rPr>
        <w:t xml:space="preserve"> oraz związane z dzieleniem korzyści i ryzyka</w:t>
      </w:r>
      <w:r w:rsidR="70DFFA4A" w:rsidRPr="53D4E7C3">
        <w:rPr>
          <w:rFonts w:ascii="Times New Roman" w:eastAsia="Times New Roman" w:hAnsi="Times New Roman" w:cs="Times New Roman"/>
          <w:color w:val="000000" w:themeColor="text1"/>
          <w:sz w:val="22"/>
          <w:szCs w:val="22"/>
        </w:rPr>
        <w:t xml:space="preserve"> przy udziale podmiotu publicznego oraz podmiotu prowadzącego działalność gospodarczą</w:t>
      </w:r>
      <w:r w:rsidR="2DA373BB"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odpowiada partnerstwu publiczno-prywatnemu określonemu przez ustawę PPP.</w:t>
      </w:r>
    </w:p>
    <w:p w14:paraId="06105FB2" w14:textId="77777777" w:rsidR="006D13D6" w:rsidRDefault="006D13D6" w:rsidP="000C61E2">
      <w:pPr>
        <w:spacing w:before="60" w:after="60" w:line="276" w:lineRule="auto"/>
        <w:jc w:val="both"/>
        <w:rPr>
          <w:rFonts w:ascii="Times New Roman" w:eastAsia="Times New Roman" w:hAnsi="Times New Roman" w:cs="Times New Roman"/>
          <w:color w:val="000000"/>
          <w:sz w:val="22"/>
          <w:szCs w:val="22"/>
        </w:rPr>
      </w:pPr>
    </w:p>
    <w:p w14:paraId="0C5AF818" w14:textId="1AD4D2FF" w:rsidR="007C347C" w:rsidRDefault="5A6C29D1" w:rsidP="000C61E2">
      <w:pPr>
        <w:spacing w:before="60" w:after="60" w:line="276" w:lineRule="auto"/>
        <w:jc w:val="both"/>
        <w:rPr>
          <w:rFonts w:ascii="Times New Roman" w:eastAsia="Times New Roman" w:hAnsi="Times New Roman" w:cs="Times New Roman"/>
          <w:b/>
          <w:bCs/>
          <w:color w:val="000000" w:themeColor="text1"/>
          <w:sz w:val="22"/>
          <w:szCs w:val="22"/>
        </w:rPr>
      </w:pPr>
      <w:r w:rsidRPr="53D4E7C3">
        <w:rPr>
          <w:rFonts w:ascii="Times New Roman" w:eastAsia="Times New Roman" w:hAnsi="Times New Roman" w:cs="Times New Roman"/>
          <w:b/>
          <w:bCs/>
          <w:color w:val="000000" w:themeColor="text1"/>
          <w:sz w:val="22"/>
          <w:szCs w:val="22"/>
        </w:rPr>
        <w:t xml:space="preserve">NCBR oczekuje, że warunki zaproponowane przez Partnera będą odzwierciedlać </w:t>
      </w:r>
      <w:r w:rsidR="002006C1" w:rsidRPr="53D4E7C3">
        <w:rPr>
          <w:rFonts w:ascii="Times New Roman" w:eastAsia="Times New Roman" w:hAnsi="Times New Roman" w:cs="Times New Roman"/>
          <w:b/>
          <w:bCs/>
          <w:color w:val="000000" w:themeColor="text1"/>
          <w:sz w:val="22"/>
          <w:szCs w:val="22"/>
        </w:rPr>
        <w:t>uzyskan</w:t>
      </w:r>
      <w:r w:rsidR="002006C1">
        <w:rPr>
          <w:rFonts w:ascii="Times New Roman" w:eastAsia="Times New Roman" w:hAnsi="Times New Roman" w:cs="Times New Roman"/>
          <w:b/>
          <w:bCs/>
          <w:color w:val="000000" w:themeColor="text1"/>
          <w:sz w:val="22"/>
          <w:szCs w:val="22"/>
        </w:rPr>
        <w:t>ej</w:t>
      </w:r>
      <w:r w:rsidR="002006C1" w:rsidRPr="53D4E7C3">
        <w:rPr>
          <w:rFonts w:ascii="Times New Roman" w:eastAsia="Times New Roman" w:hAnsi="Times New Roman" w:cs="Times New Roman"/>
          <w:b/>
          <w:bCs/>
          <w:color w:val="000000" w:themeColor="text1"/>
          <w:sz w:val="22"/>
          <w:szCs w:val="22"/>
        </w:rPr>
        <w:t xml:space="preserve"> </w:t>
      </w:r>
      <w:r w:rsidRPr="53D4E7C3">
        <w:rPr>
          <w:rFonts w:ascii="Times New Roman" w:eastAsia="Times New Roman" w:hAnsi="Times New Roman" w:cs="Times New Roman"/>
          <w:b/>
          <w:bCs/>
          <w:color w:val="000000" w:themeColor="text1"/>
          <w:sz w:val="22"/>
          <w:szCs w:val="22"/>
        </w:rPr>
        <w:t>przez niego korzyść w postaci</w:t>
      </w:r>
      <w:r w:rsidR="00107307">
        <w:rPr>
          <w:rFonts w:ascii="Times New Roman" w:eastAsia="Times New Roman" w:hAnsi="Times New Roman" w:cs="Times New Roman"/>
          <w:b/>
          <w:bCs/>
          <w:color w:val="000000" w:themeColor="text1"/>
          <w:sz w:val="22"/>
          <w:szCs w:val="22"/>
        </w:rPr>
        <w:t xml:space="preserve"> maksymalnie </w:t>
      </w:r>
      <w:ins w:id="61" w:author="Autor">
        <w:r w:rsidR="006D6B7C">
          <w:rPr>
            <w:rFonts w:ascii="Times New Roman" w:eastAsia="Times New Roman" w:hAnsi="Times New Roman" w:cs="Times New Roman"/>
            <w:b/>
            <w:bCs/>
            <w:color w:val="000000" w:themeColor="text1"/>
            <w:sz w:val="22"/>
            <w:szCs w:val="22"/>
          </w:rPr>
          <w:t>3</w:t>
        </w:r>
      </w:ins>
      <w:del w:id="62" w:author="Autor">
        <w:r w:rsidR="00107307" w:rsidDel="006D6B7C">
          <w:rPr>
            <w:rFonts w:ascii="Times New Roman" w:eastAsia="Times New Roman" w:hAnsi="Times New Roman" w:cs="Times New Roman"/>
            <w:b/>
            <w:bCs/>
            <w:color w:val="000000" w:themeColor="text1"/>
            <w:sz w:val="22"/>
            <w:szCs w:val="22"/>
          </w:rPr>
          <w:delText>4</w:delText>
        </w:r>
      </w:del>
      <w:r w:rsidR="00107307">
        <w:rPr>
          <w:rFonts w:ascii="Times New Roman" w:eastAsia="Times New Roman" w:hAnsi="Times New Roman" w:cs="Times New Roman"/>
          <w:b/>
          <w:bCs/>
          <w:color w:val="000000" w:themeColor="text1"/>
          <w:sz w:val="22"/>
          <w:szCs w:val="22"/>
        </w:rPr>
        <w:t xml:space="preserve"> </w:t>
      </w:r>
      <w:r w:rsidR="14A05D7A" w:rsidRPr="53D4E7C3">
        <w:rPr>
          <w:rFonts w:ascii="Times New Roman" w:eastAsia="Times New Roman" w:hAnsi="Times New Roman" w:cs="Times New Roman"/>
          <w:b/>
          <w:bCs/>
          <w:color w:val="000000" w:themeColor="text1"/>
          <w:sz w:val="22"/>
          <w:szCs w:val="22"/>
        </w:rPr>
        <w:t>Instalacji Ułamkowo-Technicznych oraz Demonstratora Technologii</w:t>
      </w:r>
      <w:r w:rsidR="41997A29" w:rsidRPr="53D4E7C3">
        <w:rPr>
          <w:rFonts w:ascii="Times New Roman" w:eastAsia="Times New Roman" w:hAnsi="Times New Roman" w:cs="Times New Roman"/>
          <w:b/>
          <w:bCs/>
          <w:color w:val="000000" w:themeColor="text1"/>
          <w:sz w:val="22"/>
          <w:szCs w:val="22"/>
        </w:rPr>
        <w:t>,</w:t>
      </w:r>
      <w:r w:rsidR="00107307">
        <w:rPr>
          <w:rFonts w:ascii="Times New Roman" w:eastAsia="Times New Roman" w:hAnsi="Times New Roman" w:cs="Times New Roman"/>
          <w:b/>
          <w:bCs/>
          <w:color w:val="000000" w:themeColor="text1"/>
          <w:sz w:val="22"/>
          <w:szCs w:val="22"/>
        </w:rPr>
        <w:t xml:space="preserve"> powstałych w wyniku </w:t>
      </w:r>
      <w:r w:rsidR="006D13D6">
        <w:rPr>
          <w:rFonts w:ascii="Times New Roman" w:eastAsia="Times New Roman" w:hAnsi="Times New Roman" w:cs="Times New Roman"/>
          <w:b/>
          <w:bCs/>
          <w:color w:val="000000" w:themeColor="text1"/>
          <w:sz w:val="22"/>
          <w:szCs w:val="22"/>
        </w:rPr>
        <w:t xml:space="preserve">Przedsięwzięcia </w:t>
      </w:r>
      <w:r w:rsidR="00107307">
        <w:rPr>
          <w:rFonts w:ascii="Times New Roman" w:eastAsia="Times New Roman" w:hAnsi="Times New Roman" w:cs="Times New Roman"/>
          <w:b/>
          <w:bCs/>
          <w:color w:val="000000" w:themeColor="text1"/>
          <w:sz w:val="22"/>
          <w:szCs w:val="22"/>
        </w:rPr>
        <w:t>PCP,</w:t>
      </w:r>
      <w:r w:rsidR="41997A29" w:rsidRPr="53D4E7C3">
        <w:rPr>
          <w:rFonts w:ascii="Times New Roman" w:eastAsia="Times New Roman" w:hAnsi="Times New Roman" w:cs="Times New Roman"/>
          <w:b/>
          <w:bCs/>
          <w:color w:val="000000" w:themeColor="text1"/>
          <w:sz w:val="22"/>
          <w:szCs w:val="22"/>
        </w:rPr>
        <w:t xml:space="preserve"> </w:t>
      </w:r>
      <w:r w:rsidR="00107307">
        <w:rPr>
          <w:rFonts w:ascii="Times New Roman" w:eastAsia="Times New Roman" w:hAnsi="Times New Roman" w:cs="Times New Roman"/>
          <w:b/>
          <w:bCs/>
          <w:color w:val="000000" w:themeColor="text1"/>
          <w:sz w:val="22"/>
          <w:szCs w:val="22"/>
        </w:rPr>
        <w:t>przy czym</w:t>
      </w:r>
      <w:r w:rsidR="4DA49ACF" w:rsidRPr="53D4E7C3">
        <w:rPr>
          <w:rFonts w:ascii="Times New Roman" w:eastAsia="Times New Roman" w:hAnsi="Times New Roman" w:cs="Times New Roman"/>
          <w:b/>
          <w:bCs/>
          <w:color w:val="000000" w:themeColor="text1"/>
          <w:sz w:val="22"/>
          <w:szCs w:val="22"/>
        </w:rPr>
        <w:t>,</w:t>
      </w:r>
      <w:r w:rsidR="41997A29" w:rsidRPr="53D4E7C3">
        <w:rPr>
          <w:rFonts w:ascii="Times New Roman" w:eastAsia="Times New Roman" w:hAnsi="Times New Roman" w:cs="Times New Roman"/>
          <w:b/>
          <w:bCs/>
          <w:color w:val="000000" w:themeColor="text1"/>
          <w:sz w:val="22"/>
          <w:szCs w:val="22"/>
        </w:rPr>
        <w:t xml:space="preserve"> wynagrodzenie w formie pieniężnej</w:t>
      </w:r>
      <w:r w:rsidR="002006C1">
        <w:rPr>
          <w:rFonts w:ascii="Times New Roman" w:eastAsia="Times New Roman" w:hAnsi="Times New Roman" w:cs="Times New Roman"/>
          <w:b/>
          <w:bCs/>
          <w:color w:val="000000" w:themeColor="text1"/>
          <w:sz w:val="22"/>
          <w:szCs w:val="22"/>
        </w:rPr>
        <w:t xml:space="preserve"> płatne przez NCBR</w:t>
      </w:r>
      <w:r w:rsidR="41997A29" w:rsidRPr="53D4E7C3">
        <w:rPr>
          <w:rFonts w:ascii="Times New Roman" w:eastAsia="Times New Roman" w:hAnsi="Times New Roman" w:cs="Times New Roman"/>
          <w:b/>
          <w:bCs/>
          <w:color w:val="000000" w:themeColor="text1"/>
          <w:sz w:val="22"/>
          <w:szCs w:val="22"/>
        </w:rPr>
        <w:t xml:space="preserve"> będzie </w:t>
      </w:r>
      <w:r w:rsidR="00107307">
        <w:rPr>
          <w:rFonts w:ascii="Times New Roman" w:eastAsia="Times New Roman" w:hAnsi="Times New Roman" w:cs="Times New Roman"/>
          <w:b/>
          <w:bCs/>
          <w:color w:val="000000" w:themeColor="text1"/>
          <w:sz w:val="22"/>
          <w:szCs w:val="22"/>
        </w:rPr>
        <w:t>jak najniższe</w:t>
      </w:r>
      <w:r w:rsidRPr="53D4E7C3">
        <w:rPr>
          <w:rFonts w:ascii="Times New Roman" w:eastAsia="Times New Roman" w:hAnsi="Times New Roman" w:cs="Times New Roman"/>
          <w:b/>
          <w:bCs/>
          <w:color w:val="000000" w:themeColor="text1"/>
          <w:sz w:val="22"/>
          <w:szCs w:val="22"/>
        </w:rPr>
        <w:t>.</w:t>
      </w:r>
    </w:p>
    <w:p w14:paraId="0A52F11E" w14:textId="77777777" w:rsidR="006D13D6" w:rsidRPr="007C347C" w:rsidRDefault="006D13D6" w:rsidP="000C61E2">
      <w:pPr>
        <w:spacing w:before="60" w:after="60" w:line="276" w:lineRule="auto"/>
        <w:jc w:val="both"/>
        <w:rPr>
          <w:rFonts w:ascii="Times New Roman" w:eastAsia="Times New Roman" w:hAnsi="Times New Roman" w:cs="Times New Roman"/>
          <w:b/>
          <w:bCs/>
          <w:color w:val="000000"/>
          <w:sz w:val="22"/>
          <w:szCs w:val="22"/>
        </w:rPr>
      </w:pPr>
    </w:p>
    <w:p w14:paraId="5556CCB8" w14:textId="00D32210" w:rsidR="00C6401B" w:rsidRDefault="004208A8" w:rsidP="000C61E2">
      <w:p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Poza udziałem w korzyściach przekazywany</w:t>
      </w:r>
      <w:r w:rsidR="00037C6B" w:rsidRPr="569001FE">
        <w:rPr>
          <w:rFonts w:ascii="Times New Roman" w:eastAsia="Times New Roman" w:hAnsi="Times New Roman" w:cs="Times New Roman"/>
          <w:color w:val="000000" w:themeColor="text1"/>
          <w:sz w:val="22"/>
          <w:szCs w:val="22"/>
        </w:rPr>
        <w:t>ch</w:t>
      </w:r>
      <w:r w:rsidRPr="569001FE">
        <w:rPr>
          <w:rFonts w:ascii="Times New Roman" w:eastAsia="Times New Roman" w:hAnsi="Times New Roman" w:cs="Times New Roman"/>
          <w:color w:val="000000" w:themeColor="text1"/>
          <w:sz w:val="22"/>
          <w:szCs w:val="22"/>
        </w:rPr>
        <w:t xml:space="preserve"> w przyszłości przez Partnera Strategicznego na rzecz NCBR, jego świadczenia</w:t>
      </w:r>
      <w:r w:rsidR="003C217F" w:rsidRPr="569001FE">
        <w:rPr>
          <w:rFonts w:ascii="Times New Roman" w:eastAsia="Times New Roman" w:hAnsi="Times New Roman" w:cs="Times New Roman"/>
          <w:color w:val="000000" w:themeColor="text1"/>
          <w:sz w:val="22"/>
          <w:szCs w:val="22"/>
        </w:rPr>
        <w:t xml:space="preserve"> na rzecz NCBR</w:t>
      </w:r>
      <w:r w:rsidRPr="569001FE">
        <w:rPr>
          <w:rFonts w:ascii="Times New Roman" w:eastAsia="Times New Roman" w:hAnsi="Times New Roman" w:cs="Times New Roman"/>
          <w:color w:val="000000" w:themeColor="text1"/>
          <w:sz w:val="22"/>
          <w:szCs w:val="22"/>
        </w:rPr>
        <w:t xml:space="preserve"> </w:t>
      </w:r>
      <w:r w:rsidR="00C6401B" w:rsidRPr="569001FE">
        <w:rPr>
          <w:rFonts w:ascii="Times New Roman" w:eastAsia="Times New Roman" w:hAnsi="Times New Roman" w:cs="Times New Roman"/>
          <w:color w:val="000000" w:themeColor="text1"/>
          <w:sz w:val="22"/>
          <w:szCs w:val="22"/>
        </w:rPr>
        <w:t>odpowiada</w:t>
      </w:r>
      <w:r w:rsidRPr="569001FE">
        <w:rPr>
          <w:rFonts w:ascii="Times New Roman" w:eastAsia="Times New Roman" w:hAnsi="Times New Roman" w:cs="Times New Roman"/>
          <w:color w:val="000000" w:themeColor="text1"/>
          <w:sz w:val="22"/>
          <w:szCs w:val="22"/>
        </w:rPr>
        <w:t>ją</w:t>
      </w:r>
      <w:r w:rsidR="00C6401B" w:rsidRPr="569001FE">
        <w:rPr>
          <w:rFonts w:ascii="Times New Roman" w:eastAsia="Times New Roman" w:hAnsi="Times New Roman" w:cs="Times New Roman"/>
          <w:color w:val="000000" w:themeColor="text1"/>
          <w:sz w:val="22"/>
          <w:szCs w:val="22"/>
        </w:rPr>
        <w:t xml:space="preserve"> następującym kodom CPV:</w:t>
      </w:r>
    </w:p>
    <w:p w14:paraId="15BD962B" w14:textId="1B627ADF" w:rsidR="00C6401B" w:rsidRDefault="00C6401B" w:rsidP="000C61E2">
      <w:pPr>
        <w:pStyle w:val="Akapitzlist"/>
        <w:numPr>
          <w:ilvl w:val="0"/>
          <w:numId w:val="6"/>
        </w:num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 xml:space="preserve">70220000-9 </w:t>
      </w:r>
      <w:r w:rsidR="008F69C5" w:rsidRPr="569001FE">
        <w:rPr>
          <w:rFonts w:ascii="Times New Roman" w:eastAsia="Times New Roman" w:hAnsi="Times New Roman" w:cs="Times New Roman"/>
          <w:color w:val="000000" w:themeColor="text1"/>
          <w:sz w:val="22"/>
          <w:szCs w:val="22"/>
        </w:rPr>
        <w:t>u</w:t>
      </w:r>
      <w:r w:rsidRPr="569001FE">
        <w:rPr>
          <w:rFonts w:ascii="Times New Roman" w:eastAsia="Times New Roman" w:hAnsi="Times New Roman" w:cs="Times New Roman"/>
          <w:color w:val="000000" w:themeColor="text1"/>
          <w:sz w:val="22"/>
          <w:szCs w:val="22"/>
        </w:rPr>
        <w:t>sługi wynajmu lub leasingu nieruchomości innych niż mieszkalne;</w:t>
      </w:r>
    </w:p>
    <w:p w14:paraId="685C9CED" w14:textId="22D5F0E7" w:rsidR="00DA0138" w:rsidRDefault="00DA0138" w:rsidP="000C61E2">
      <w:pPr>
        <w:pStyle w:val="Akapitzlist"/>
        <w:numPr>
          <w:ilvl w:val="0"/>
          <w:numId w:val="6"/>
        </w:num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73430000-5 testy i ocena (w ramach działu „Usługi badawcze i eksperymentalno-rozwojowe oraz pokrewne usługi doradcze”</w:t>
      </w:r>
      <w:r>
        <w:rPr>
          <w:rFonts w:ascii="Times New Roman" w:eastAsia="Times New Roman" w:hAnsi="Times New Roman" w:cs="Times New Roman"/>
          <w:color w:val="000000" w:themeColor="text1"/>
          <w:sz w:val="22"/>
          <w:szCs w:val="22"/>
        </w:rPr>
        <w:t>), wraz z podziałem korzyści z tych usług pomiędzy NCBR a Partnera</w:t>
      </w:r>
      <w:r w:rsidRPr="569001FE">
        <w:rPr>
          <w:rFonts w:ascii="Times New Roman" w:eastAsia="Times New Roman" w:hAnsi="Times New Roman" w:cs="Times New Roman"/>
          <w:color w:val="000000" w:themeColor="text1"/>
          <w:sz w:val="22"/>
          <w:szCs w:val="22"/>
        </w:rPr>
        <w:t>;</w:t>
      </w:r>
    </w:p>
    <w:p w14:paraId="250B1CA6" w14:textId="32E3CDD8" w:rsidR="000D78F0" w:rsidDel="00DA0138" w:rsidRDefault="00C6401B" w:rsidP="000C61E2">
      <w:pPr>
        <w:pStyle w:val="Akapitzlist"/>
        <w:numPr>
          <w:ilvl w:val="0"/>
          <w:numId w:val="6"/>
        </w:numPr>
        <w:spacing w:before="60" w:after="60" w:line="276" w:lineRule="auto"/>
        <w:jc w:val="both"/>
        <w:rPr>
          <w:rFonts w:ascii="Times New Roman" w:eastAsia="Times New Roman" w:hAnsi="Times New Roman" w:cs="Times New Roman"/>
          <w:color w:val="000000"/>
          <w:sz w:val="22"/>
          <w:szCs w:val="22"/>
        </w:rPr>
      </w:pPr>
      <w:r w:rsidRPr="569001FE" w:rsidDel="00DA0138">
        <w:rPr>
          <w:rFonts w:ascii="Times New Roman" w:eastAsia="Times New Roman" w:hAnsi="Times New Roman" w:cs="Times New Roman"/>
          <w:color w:val="000000" w:themeColor="text1"/>
          <w:sz w:val="22"/>
          <w:szCs w:val="22"/>
        </w:rPr>
        <w:t>73430000-5 testy i ocena (w ramach działu „Usługi badawcze i eksperymentalno-rozwojowe oraz pokrewne usługi doradcze”)</w:t>
      </w:r>
      <w:r w:rsidR="000D78F0" w:rsidRPr="569001FE" w:rsidDel="00DA0138">
        <w:rPr>
          <w:rFonts w:ascii="Times New Roman" w:eastAsia="Times New Roman" w:hAnsi="Times New Roman" w:cs="Times New Roman"/>
          <w:color w:val="000000" w:themeColor="text1"/>
          <w:sz w:val="22"/>
          <w:szCs w:val="22"/>
        </w:rPr>
        <w:t>;</w:t>
      </w:r>
    </w:p>
    <w:p w14:paraId="016CF625" w14:textId="1EACAC64" w:rsidR="00037C6B" w:rsidRPr="000D78F0" w:rsidRDefault="000D78F0" w:rsidP="000C61E2">
      <w:pPr>
        <w:pStyle w:val="Akapitzlist"/>
        <w:numPr>
          <w:ilvl w:val="0"/>
          <w:numId w:val="6"/>
        </w:num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 xml:space="preserve">73420000-2 </w:t>
      </w:r>
      <w:r w:rsidR="00DA0138">
        <w:rPr>
          <w:rFonts w:ascii="Times New Roman" w:eastAsia="Times New Roman" w:hAnsi="Times New Roman" w:cs="Times New Roman"/>
          <w:color w:val="000000" w:themeColor="text1"/>
          <w:sz w:val="22"/>
          <w:szCs w:val="22"/>
        </w:rPr>
        <w:t>s</w:t>
      </w:r>
      <w:r w:rsidR="00DA0138" w:rsidRPr="00DA0138">
        <w:rPr>
          <w:rFonts w:ascii="Times New Roman" w:eastAsia="Times New Roman" w:hAnsi="Times New Roman" w:cs="Times New Roman"/>
          <w:color w:val="000000" w:themeColor="text1"/>
          <w:sz w:val="22"/>
          <w:szCs w:val="22"/>
        </w:rPr>
        <w:t>tudium przedwykonalności i demonstracja technologiczna</w:t>
      </w:r>
      <w:r w:rsidR="00DA0138" w:rsidRPr="00DA0138" w:rsidDel="00DA0138">
        <w:rPr>
          <w:rFonts w:ascii="Times New Roman" w:eastAsia="Times New Roman" w:hAnsi="Times New Roman" w:cs="Times New Roman"/>
          <w:color w:val="000000" w:themeColor="text1"/>
          <w:sz w:val="22"/>
          <w:szCs w:val="22"/>
        </w:rPr>
        <w:t xml:space="preserve"> </w:t>
      </w:r>
      <w:r w:rsidR="00DA0138" w:rsidRPr="569001FE">
        <w:rPr>
          <w:rFonts w:ascii="Times New Roman" w:eastAsia="Times New Roman" w:hAnsi="Times New Roman" w:cs="Times New Roman"/>
          <w:color w:val="000000" w:themeColor="text1"/>
          <w:sz w:val="22"/>
          <w:szCs w:val="22"/>
        </w:rPr>
        <w:t>(w ramach działu „Usługi badawcze i eksperymentalno-rozwojowe oraz pokrewne usługi doradcze”</w:t>
      </w:r>
      <w:r w:rsidR="00DA0138">
        <w:rPr>
          <w:rFonts w:ascii="Times New Roman" w:eastAsia="Times New Roman" w:hAnsi="Times New Roman" w:cs="Times New Roman"/>
          <w:color w:val="000000" w:themeColor="text1"/>
          <w:sz w:val="22"/>
          <w:szCs w:val="22"/>
        </w:rPr>
        <w:t>), wraz z podziałem korzyści z tych usług pomiędzy NCBR a Partnera</w:t>
      </w:r>
      <w:r w:rsidR="00C6401B" w:rsidRPr="569001FE">
        <w:rPr>
          <w:rFonts w:ascii="Times New Roman" w:eastAsia="Times New Roman" w:hAnsi="Times New Roman" w:cs="Times New Roman"/>
          <w:color w:val="000000" w:themeColor="text1"/>
          <w:sz w:val="22"/>
          <w:szCs w:val="22"/>
        </w:rPr>
        <w:t>.</w:t>
      </w:r>
    </w:p>
    <w:p w14:paraId="0B0E1CE7" w14:textId="5A32FB88" w:rsidR="004208A8" w:rsidRPr="004208A8" w:rsidRDefault="004208A8" w:rsidP="000C61E2">
      <w:p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W ramach Przedsięwzięcia Partner nie wykonuje na rzecz NCBR robót budowlanych</w:t>
      </w:r>
      <w:r w:rsidR="00B56B20" w:rsidRPr="569001FE">
        <w:rPr>
          <w:rFonts w:ascii="Times New Roman" w:eastAsia="Times New Roman" w:hAnsi="Times New Roman" w:cs="Times New Roman"/>
          <w:color w:val="000000" w:themeColor="text1"/>
          <w:sz w:val="22"/>
          <w:szCs w:val="22"/>
        </w:rPr>
        <w:t xml:space="preserve"> – są one realizowane w ramach </w:t>
      </w:r>
      <w:r w:rsidR="006D13D6">
        <w:rPr>
          <w:rFonts w:ascii="Times New Roman" w:eastAsia="Times New Roman" w:hAnsi="Times New Roman" w:cs="Times New Roman"/>
          <w:color w:val="000000" w:themeColor="text1"/>
          <w:sz w:val="22"/>
          <w:szCs w:val="22"/>
        </w:rPr>
        <w:t xml:space="preserve">Przedsięwzięcia </w:t>
      </w:r>
      <w:r w:rsidR="00B56B20" w:rsidRPr="569001FE">
        <w:rPr>
          <w:rFonts w:ascii="Times New Roman" w:eastAsia="Times New Roman" w:hAnsi="Times New Roman" w:cs="Times New Roman"/>
          <w:color w:val="000000" w:themeColor="text1"/>
          <w:sz w:val="22"/>
          <w:szCs w:val="22"/>
        </w:rPr>
        <w:t>PCP przez Uczestników PCP</w:t>
      </w:r>
      <w:r w:rsidR="00A607E2">
        <w:rPr>
          <w:rFonts w:ascii="Times New Roman" w:eastAsia="Times New Roman" w:hAnsi="Times New Roman" w:cs="Times New Roman"/>
          <w:color w:val="000000" w:themeColor="text1"/>
          <w:sz w:val="22"/>
          <w:szCs w:val="22"/>
        </w:rPr>
        <w:t xml:space="preserve"> w ramach prowadzonych przez nich usług badawczo-rozwojowych</w:t>
      </w:r>
      <w:r w:rsidR="00AA7BD8" w:rsidRPr="569001FE">
        <w:rPr>
          <w:rFonts w:ascii="Times New Roman" w:eastAsia="Times New Roman" w:hAnsi="Times New Roman" w:cs="Times New Roman"/>
          <w:color w:val="000000" w:themeColor="text1"/>
          <w:sz w:val="22"/>
          <w:szCs w:val="22"/>
        </w:rPr>
        <w:t xml:space="preserve">. </w:t>
      </w:r>
    </w:p>
    <w:p w14:paraId="71DFD32C" w14:textId="5B821835" w:rsidR="000341DD" w:rsidRPr="008B12A8" w:rsidRDefault="003C217F" w:rsidP="000C61E2">
      <w:pPr>
        <w:spacing w:before="60" w:after="60" w:line="276" w:lineRule="auto"/>
        <w:jc w:val="both"/>
        <w:rPr>
          <w:rFonts w:ascii="Times New Roman" w:hAnsi="Times New Roman"/>
          <w:color w:val="000000"/>
          <w:sz w:val="22"/>
          <w:szCs w:val="22"/>
        </w:rPr>
      </w:pPr>
      <w:r w:rsidRPr="39B50D40">
        <w:rPr>
          <w:rFonts w:ascii="Times New Roman" w:eastAsia="Times New Roman" w:hAnsi="Times New Roman" w:cs="Times New Roman"/>
          <w:color w:val="000000" w:themeColor="text1"/>
          <w:sz w:val="22"/>
          <w:szCs w:val="22"/>
        </w:rPr>
        <w:t>Podmiot publiczny</w:t>
      </w:r>
      <w:r w:rsidR="424E9AF5" w:rsidRPr="39B50D40">
        <w:rPr>
          <w:rFonts w:ascii="Times New Roman" w:eastAsia="Times New Roman" w:hAnsi="Times New Roman" w:cs="Times New Roman"/>
          <w:color w:val="000000" w:themeColor="text1"/>
          <w:sz w:val="22"/>
          <w:szCs w:val="22"/>
        </w:rPr>
        <w:t>,</w:t>
      </w:r>
      <w:r w:rsidRPr="39B50D40">
        <w:rPr>
          <w:rFonts w:ascii="Times New Roman" w:eastAsia="Times New Roman" w:hAnsi="Times New Roman" w:cs="Times New Roman"/>
          <w:color w:val="000000" w:themeColor="text1"/>
          <w:sz w:val="22"/>
          <w:szCs w:val="22"/>
        </w:rPr>
        <w:t xml:space="preserve"> </w:t>
      </w:r>
      <w:r w:rsidR="006D13D6" w:rsidRPr="39B50D40">
        <w:rPr>
          <w:rFonts w:ascii="Times New Roman" w:hAnsi="Times New Roman"/>
          <w:color w:val="000000" w:themeColor="text1"/>
          <w:sz w:val="22"/>
          <w:szCs w:val="22"/>
        </w:rPr>
        <w:t>uzasadniając tryb niniejszego Postę</w:t>
      </w:r>
      <w:r w:rsidR="000341DD" w:rsidRPr="39B50D40">
        <w:rPr>
          <w:rFonts w:ascii="Times New Roman" w:hAnsi="Times New Roman"/>
          <w:color w:val="000000" w:themeColor="text1"/>
          <w:sz w:val="22"/>
          <w:szCs w:val="22"/>
        </w:rPr>
        <w:t xml:space="preserve">powania oraz </w:t>
      </w:r>
      <w:r w:rsidR="00037C6B" w:rsidRPr="39B50D40">
        <w:rPr>
          <w:rFonts w:ascii="Times New Roman" w:eastAsia="Times New Roman" w:hAnsi="Times New Roman" w:cs="Times New Roman"/>
          <w:color w:val="000000" w:themeColor="text1"/>
          <w:sz w:val="22"/>
          <w:szCs w:val="22"/>
        </w:rPr>
        <w:t>powołanie</w:t>
      </w:r>
      <w:r w:rsidR="000341DD" w:rsidRPr="39B50D40">
        <w:rPr>
          <w:rFonts w:ascii="Times New Roman" w:hAnsi="Times New Roman"/>
          <w:color w:val="000000" w:themeColor="text1"/>
          <w:sz w:val="22"/>
          <w:szCs w:val="22"/>
        </w:rPr>
        <w:t xml:space="preserve"> </w:t>
      </w:r>
      <w:r w:rsidR="5A3FAED3" w:rsidRPr="00D52F1A">
        <w:rPr>
          <w:rFonts w:ascii="Times New Roman" w:hAnsi="Times New Roman"/>
          <w:b/>
          <w:bCs/>
          <w:color w:val="000000" w:themeColor="text1"/>
          <w:sz w:val="22"/>
          <w:szCs w:val="22"/>
        </w:rPr>
        <w:t>art. 11 ust. 1 pkt 6</w:t>
      </w:r>
      <w:r w:rsidR="5A3FAED3" w:rsidRPr="00D52F1A">
        <w:rPr>
          <w:rFonts w:ascii="Times New Roman" w:eastAsia="Times New Roman" w:hAnsi="Times New Roman" w:cs="Times New Roman"/>
          <w:b/>
          <w:bCs/>
          <w:color w:val="000000" w:themeColor="text1"/>
          <w:sz w:val="22"/>
          <w:szCs w:val="22"/>
        </w:rPr>
        <w:t xml:space="preserve"> oraz ust. </w:t>
      </w:r>
      <w:r w:rsidR="00337CE5">
        <w:rPr>
          <w:rFonts w:ascii="Times New Roman" w:eastAsia="Times New Roman" w:hAnsi="Times New Roman" w:cs="Times New Roman"/>
          <w:b/>
          <w:bCs/>
          <w:color w:val="000000" w:themeColor="text1"/>
          <w:sz w:val="22"/>
          <w:szCs w:val="22"/>
        </w:rPr>
        <w:t>3</w:t>
      </w:r>
      <w:r w:rsidR="00337CE5" w:rsidRPr="00D52F1A">
        <w:rPr>
          <w:rFonts w:ascii="Times New Roman" w:eastAsia="Times New Roman" w:hAnsi="Times New Roman" w:cs="Times New Roman"/>
          <w:b/>
          <w:bCs/>
          <w:color w:val="000000" w:themeColor="text1"/>
          <w:sz w:val="22"/>
          <w:szCs w:val="22"/>
        </w:rPr>
        <w:t xml:space="preserve"> </w:t>
      </w:r>
      <w:r w:rsidR="5A3FAED3" w:rsidRPr="00D52F1A">
        <w:rPr>
          <w:rFonts w:ascii="Times New Roman" w:eastAsia="Times New Roman" w:hAnsi="Times New Roman" w:cs="Times New Roman"/>
          <w:b/>
          <w:bCs/>
          <w:color w:val="000000" w:themeColor="text1"/>
          <w:sz w:val="22"/>
          <w:szCs w:val="22"/>
        </w:rPr>
        <w:t xml:space="preserve">pkt </w:t>
      </w:r>
      <w:r w:rsidR="00337CE5">
        <w:rPr>
          <w:rFonts w:ascii="Times New Roman" w:eastAsia="Times New Roman" w:hAnsi="Times New Roman" w:cs="Times New Roman"/>
          <w:b/>
          <w:bCs/>
          <w:color w:val="000000" w:themeColor="text1"/>
          <w:sz w:val="22"/>
          <w:szCs w:val="22"/>
        </w:rPr>
        <w:t>3</w:t>
      </w:r>
      <w:r w:rsidR="00337CE5" w:rsidRPr="39B50D40">
        <w:rPr>
          <w:rFonts w:ascii="Times New Roman" w:eastAsia="Times New Roman" w:hAnsi="Times New Roman" w:cs="Times New Roman"/>
          <w:color w:val="000000" w:themeColor="text1"/>
          <w:sz w:val="22"/>
          <w:szCs w:val="22"/>
        </w:rPr>
        <w:t xml:space="preserve"> </w:t>
      </w:r>
      <w:r w:rsidR="000341DD" w:rsidRPr="39B50D40">
        <w:rPr>
          <w:rFonts w:ascii="Times New Roman" w:hAnsi="Times New Roman"/>
          <w:color w:val="000000" w:themeColor="text1"/>
          <w:sz w:val="22"/>
          <w:szCs w:val="22"/>
        </w:rPr>
        <w:t xml:space="preserve">ustawy PZP wskazuje, że </w:t>
      </w:r>
      <w:r w:rsidR="00970ECF" w:rsidRPr="39B50D40">
        <w:rPr>
          <w:rFonts w:ascii="Times New Roman" w:eastAsia="Times New Roman" w:hAnsi="Times New Roman" w:cs="Times New Roman"/>
          <w:sz w:val="22"/>
          <w:szCs w:val="22"/>
        </w:rPr>
        <w:t>przywołana ustawa</w:t>
      </w:r>
      <w:r w:rsidR="000341DD" w:rsidRPr="39B50D40">
        <w:rPr>
          <w:rFonts w:ascii="Times New Roman" w:hAnsi="Times New Roman"/>
          <w:color w:val="000000" w:themeColor="text1"/>
          <w:sz w:val="22"/>
          <w:szCs w:val="22"/>
        </w:rPr>
        <w:t xml:space="preserve"> nie </w:t>
      </w:r>
      <w:r w:rsidR="000341DD" w:rsidRPr="39B50D40">
        <w:rPr>
          <w:rFonts w:ascii="Times New Roman" w:eastAsia="Times New Roman" w:hAnsi="Times New Roman" w:cs="Times New Roman"/>
          <w:color w:val="000000" w:themeColor="text1"/>
          <w:sz w:val="22"/>
          <w:szCs w:val="22"/>
        </w:rPr>
        <w:t>znajduj</w:t>
      </w:r>
      <w:r w:rsidR="00970ECF" w:rsidRPr="39B50D40">
        <w:rPr>
          <w:rFonts w:ascii="Times New Roman" w:eastAsia="Times New Roman" w:hAnsi="Times New Roman" w:cs="Times New Roman"/>
          <w:color w:val="000000" w:themeColor="text1"/>
          <w:sz w:val="22"/>
          <w:szCs w:val="22"/>
        </w:rPr>
        <w:t>e</w:t>
      </w:r>
      <w:r w:rsidR="000341DD" w:rsidRPr="39B50D40">
        <w:rPr>
          <w:rFonts w:ascii="Times New Roman" w:hAnsi="Times New Roman"/>
          <w:color w:val="000000" w:themeColor="text1"/>
          <w:sz w:val="22"/>
          <w:szCs w:val="22"/>
        </w:rPr>
        <w:t xml:space="preserve"> zastosowania do </w:t>
      </w:r>
      <w:r w:rsidRPr="39B50D40">
        <w:rPr>
          <w:rFonts w:ascii="Times New Roman" w:eastAsia="Times New Roman" w:hAnsi="Times New Roman" w:cs="Times New Roman"/>
          <w:color w:val="000000" w:themeColor="text1"/>
          <w:sz w:val="22"/>
          <w:szCs w:val="22"/>
        </w:rPr>
        <w:t>przedsięwzięć</w:t>
      </w:r>
      <w:r w:rsidR="000341DD" w:rsidRPr="39B50D40">
        <w:rPr>
          <w:rFonts w:ascii="Times New Roman" w:hAnsi="Times New Roman"/>
          <w:color w:val="000000" w:themeColor="text1"/>
          <w:sz w:val="22"/>
          <w:szCs w:val="22"/>
        </w:rPr>
        <w:t>, których przedmiotem są</w:t>
      </w:r>
      <w:r w:rsidR="77DC71DE" w:rsidRPr="39B50D40">
        <w:rPr>
          <w:rFonts w:ascii="Times New Roman" w:hAnsi="Times New Roman"/>
          <w:color w:val="000000" w:themeColor="text1"/>
          <w:sz w:val="22"/>
          <w:szCs w:val="22"/>
        </w:rPr>
        <w:t>:</w:t>
      </w:r>
      <w:r w:rsidR="000341DD" w:rsidRPr="39B50D40">
        <w:rPr>
          <w:rFonts w:ascii="Times New Roman" w:eastAsia="Times New Roman" w:hAnsi="Times New Roman" w:cs="Times New Roman"/>
          <w:color w:val="000000" w:themeColor="text1"/>
          <w:sz w:val="22"/>
          <w:szCs w:val="22"/>
        </w:rPr>
        <w:t xml:space="preserve"> </w:t>
      </w:r>
      <w:r w:rsidR="00C6401B" w:rsidRPr="39B50D40">
        <w:rPr>
          <w:rFonts w:ascii="Times New Roman" w:eastAsia="Times New Roman" w:hAnsi="Times New Roman" w:cs="Times New Roman"/>
          <w:color w:val="000000" w:themeColor="text1"/>
          <w:sz w:val="22"/>
          <w:szCs w:val="22"/>
        </w:rPr>
        <w:t xml:space="preserve">(i) </w:t>
      </w:r>
      <w:r w:rsidR="000102CF" w:rsidRPr="39B50D40">
        <w:rPr>
          <w:rFonts w:ascii="Times New Roman" w:eastAsia="Times New Roman" w:hAnsi="Times New Roman" w:cs="Times New Roman"/>
          <w:color w:val="000000" w:themeColor="text1"/>
          <w:sz w:val="22"/>
          <w:szCs w:val="22"/>
        </w:rPr>
        <w:t>prawa do nieruchomości</w:t>
      </w:r>
      <w:r w:rsidR="2A572A4A" w:rsidRPr="39B50D40">
        <w:rPr>
          <w:rFonts w:ascii="Times New Roman" w:eastAsia="Times New Roman" w:hAnsi="Times New Roman" w:cs="Times New Roman"/>
          <w:color w:val="000000" w:themeColor="text1"/>
          <w:sz w:val="22"/>
          <w:szCs w:val="22"/>
        </w:rPr>
        <w:t>,</w:t>
      </w:r>
      <w:r w:rsidR="00107307" w:rsidRPr="39B50D40">
        <w:rPr>
          <w:rFonts w:ascii="Times New Roman" w:eastAsia="Times New Roman" w:hAnsi="Times New Roman" w:cs="Times New Roman"/>
          <w:color w:val="000000" w:themeColor="text1"/>
          <w:sz w:val="22"/>
          <w:szCs w:val="22"/>
        </w:rPr>
        <w:t xml:space="preserve"> </w:t>
      </w:r>
      <w:r w:rsidR="00C6401B" w:rsidRPr="39B50D40">
        <w:rPr>
          <w:rFonts w:ascii="Times New Roman" w:eastAsia="Times New Roman" w:hAnsi="Times New Roman" w:cs="Times New Roman"/>
          <w:color w:val="000000" w:themeColor="text1"/>
          <w:sz w:val="22"/>
          <w:szCs w:val="22"/>
        </w:rPr>
        <w:t>(ii)</w:t>
      </w:r>
      <w:r w:rsidR="00C6401B" w:rsidRPr="39B50D40">
        <w:rPr>
          <w:rFonts w:ascii="Times New Roman" w:hAnsi="Times New Roman"/>
          <w:color w:val="000000" w:themeColor="text1"/>
          <w:sz w:val="22"/>
          <w:szCs w:val="22"/>
        </w:rPr>
        <w:t xml:space="preserve"> </w:t>
      </w:r>
      <w:r w:rsidR="000341DD" w:rsidRPr="39B50D40">
        <w:rPr>
          <w:rFonts w:ascii="Times New Roman" w:hAnsi="Times New Roman"/>
          <w:color w:val="000000" w:themeColor="text1"/>
          <w:sz w:val="22"/>
          <w:szCs w:val="22"/>
        </w:rPr>
        <w:t xml:space="preserve">usługi w zakresie badań naukowych i prac rozwojowych oraz świadczenie usług </w:t>
      </w:r>
      <w:r w:rsidR="000341DD" w:rsidRPr="39B50D40">
        <w:rPr>
          <w:rFonts w:ascii="Times New Roman" w:eastAsia="Times New Roman" w:hAnsi="Times New Roman" w:cs="Times New Roman"/>
          <w:color w:val="000000" w:themeColor="text1"/>
          <w:sz w:val="22"/>
          <w:szCs w:val="22"/>
        </w:rPr>
        <w:t>badawcz</w:t>
      </w:r>
      <w:r w:rsidR="00FB22B2" w:rsidRPr="39B50D40">
        <w:rPr>
          <w:rFonts w:ascii="Times New Roman" w:eastAsia="Times New Roman" w:hAnsi="Times New Roman" w:cs="Times New Roman"/>
          <w:color w:val="000000" w:themeColor="text1"/>
          <w:sz w:val="22"/>
          <w:szCs w:val="22"/>
        </w:rPr>
        <w:t>ych</w:t>
      </w:r>
      <w:r w:rsidRPr="39B50D40">
        <w:rPr>
          <w:rFonts w:ascii="Times New Roman" w:eastAsia="Times New Roman" w:hAnsi="Times New Roman" w:cs="Times New Roman"/>
          <w:color w:val="000000" w:themeColor="text1"/>
          <w:sz w:val="22"/>
          <w:szCs w:val="22"/>
        </w:rPr>
        <w:t xml:space="preserve"> i rozwojow</w:t>
      </w:r>
      <w:r w:rsidR="00FB22B2" w:rsidRPr="39B50D40">
        <w:rPr>
          <w:rFonts w:ascii="Times New Roman" w:eastAsia="Times New Roman" w:hAnsi="Times New Roman" w:cs="Times New Roman"/>
          <w:color w:val="000000" w:themeColor="text1"/>
          <w:sz w:val="22"/>
          <w:szCs w:val="22"/>
        </w:rPr>
        <w:t>ych</w:t>
      </w:r>
      <w:r w:rsidR="000341DD" w:rsidRPr="39B50D40">
        <w:rPr>
          <w:rFonts w:ascii="Times New Roman" w:eastAsia="Times New Roman" w:hAnsi="Times New Roman" w:cs="Times New Roman"/>
          <w:color w:val="000000" w:themeColor="text1"/>
          <w:sz w:val="22"/>
          <w:szCs w:val="22"/>
        </w:rPr>
        <w:t xml:space="preserve">, </w:t>
      </w:r>
      <w:r w:rsidRPr="39B50D40">
        <w:rPr>
          <w:rFonts w:ascii="Times New Roman" w:eastAsia="Times New Roman" w:hAnsi="Times New Roman" w:cs="Times New Roman"/>
          <w:color w:val="000000" w:themeColor="text1"/>
          <w:sz w:val="22"/>
          <w:szCs w:val="22"/>
        </w:rPr>
        <w:t>chyba że należą do określonej klasy usług (m.in. 73430000-5) i</w:t>
      </w:r>
      <w:r w:rsidRPr="39B50D40">
        <w:rPr>
          <w:rFonts w:ascii="Times New Roman" w:hAnsi="Times New Roman"/>
          <w:color w:val="000000" w:themeColor="text1"/>
          <w:sz w:val="22"/>
          <w:szCs w:val="22"/>
        </w:rPr>
        <w:t xml:space="preserve"> </w:t>
      </w:r>
      <w:r w:rsidR="000341DD" w:rsidRPr="39B50D40">
        <w:rPr>
          <w:rFonts w:ascii="Times New Roman" w:hAnsi="Times New Roman"/>
          <w:color w:val="000000" w:themeColor="text1"/>
          <w:sz w:val="22"/>
          <w:szCs w:val="22"/>
        </w:rPr>
        <w:t xml:space="preserve">są w całości opłacane przez zamawiającego </w:t>
      </w:r>
      <w:r w:rsidR="00037C6B" w:rsidRPr="39B50D40">
        <w:rPr>
          <w:rFonts w:ascii="Times New Roman" w:eastAsia="Times New Roman" w:hAnsi="Times New Roman" w:cs="Times New Roman"/>
          <w:color w:val="000000" w:themeColor="text1"/>
          <w:sz w:val="22"/>
          <w:szCs w:val="22"/>
        </w:rPr>
        <w:t>oraz korzyści z tych usług</w:t>
      </w:r>
      <w:r w:rsidR="000341DD" w:rsidRPr="39B50D40">
        <w:rPr>
          <w:rFonts w:ascii="Times New Roman" w:eastAsia="Times New Roman" w:hAnsi="Times New Roman" w:cs="Times New Roman"/>
          <w:color w:val="000000" w:themeColor="text1"/>
          <w:sz w:val="22"/>
          <w:szCs w:val="22"/>
        </w:rPr>
        <w:t xml:space="preserve"> </w:t>
      </w:r>
      <w:r w:rsidR="00037C6B" w:rsidRPr="39B50D40">
        <w:rPr>
          <w:rFonts w:ascii="Times New Roman" w:eastAsia="Times New Roman" w:hAnsi="Times New Roman" w:cs="Times New Roman"/>
          <w:color w:val="000000" w:themeColor="text1"/>
          <w:sz w:val="22"/>
          <w:szCs w:val="22"/>
        </w:rPr>
        <w:t>przypadają</w:t>
      </w:r>
      <w:r w:rsidR="00037C6B" w:rsidRPr="39B50D40">
        <w:rPr>
          <w:rFonts w:ascii="Times New Roman" w:hAnsi="Times New Roman"/>
          <w:color w:val="000000" w:themeColor="text1"/>
          <w:sz w:val="22"/>
          <w:szCs w:val="22"/>
        </w:rPr>
        <w:t xml:space="preserve"> wyłącznie </w:t>
      </w:r>
      <w:r w:rsidR="00037C6B" w:rsidRPr="39B50D40">
        <w:rPr>
          <w:rFonts w:ascii="Times New Roman" w:eastAsia="Times New Roman" w:hAnsi="Times New Roman" w:cs="Times New Roman"/>
          <w:color w:val="000000" w:themeColor="text1"/>
          <w:sz w:val="22"/>
          <w:szCs w:val="22"/>
        </w:rPr>
        <w:t xml:space="preserve">zamawiającemu na potrzeby </w:t>
      </w:r>
      <w:r w:rsidR="00037C6B" w:rsidRPr="39B50D40">
        <w:rPr>
          <w:rFonts w:ascii="Times New Roman" w:hAnsi="Times New Roman"/>
          <w:color w:val="000000" w:themeColor="text1"/>
          <w:sz w:val="22"/>
          <w:szCs w:val="22"/>
        </w:rPr>
        <w:t xml:space="preserve">jego </w:t>
      </w:r>
      <w:r w:rsidR="00037C6B" w:rsidRPr="39B50D40">
        <w:rPr>
          <w:rFonts w:ascii="Times New Roman" w:eastAsia="Times New Roman" w:hAnsi="Times New Roman" w:cs="Times New Roman"/>
          <w:color w:val="000000" w:themeColor="text1"/>
          <w:sz w:val="22"/>
          <w:szCs w:val="22"/>
        </w:rPr>
        <w:t>własnej działalności</w:t>
      </w:r>
      <w:r w:rsidR="000341DD" w:rsidRPr="39B50D40">
        <w:rPr>
          <w:rFonts w:ascii="Times New Roman" w:eastAsia="Times New Roman" w:hAnsi="Times New Roman" w:cs="Times New Roman"/>
          <w:color w:val="000000" w:themeColor="text1"/>
          <w:sz w:val="22"/>
          <w:szCs w:val="22"/>
        </w:rPr>
        <w:t>.</w:t>
      </w:r>
      <w:r w:rsidRPr="39B50D40">
        <w:rPr>
          <w:rFonts w:ascii="Times New Roman" w:eastAsia="Times New Roman" w:hAnsi="Times New Roman" w:cs="Times New Roman"/>
          <w:color w:val="000000" w:themeColor="text1"/>
          <w:sz w:val="22"/>
          <w:szCs w:val="22"/>
        </w:rPr>
        <w:t xml:space="preserve"> </w:t>
      </w:r>
    </w:p>
    <w:p w14:paraId="1F2923E8" w14:textId="67F327E0" w:rsidR="00997E81" w:rsidRDefault="00037C6B" w:rsidP="000C61E2">
      <w:p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 xml:space="preserve">Świadczenia związane z prawem do nieruchomości (umożliwienie Uczestnikom PCP skorzystanie z nich na potrzeby prac badawczo-rozwojowych) nie podlega ustawie PZP i ustawie </w:t>
      </w:r>
      <w:r w:rsidR="00063BA3" w:rsidRPr="569001FE">
        <w:rPr>
          <w:rFonts w:ascii="Times New Roman" w:eastAsia="Times New Roman" w:hAnsi="Times New Roman" w:cs="Times New Roman"/>
          <w:color w:val="000000" w:themeColor="text1"/>
          <w:sz w:val="22"/>
          <w:szCs w:val="22"/>
        </w:rPr>
        <w:t>o umowie koncesji na roboty budowlane lub usługi</w:t>
      </w:r>
      <w:r w:rsidRPr="569001FE">
        <w:rPr>
          <w:rFonts w:ascii="Times New Roman" w:eastAsia="Times New Roman" w:hAnsi="Times New Roman" w:cs="Times New Roman"/>
          <w:color w:val="000000" w:themeColor="text1"/>
          <w:sz w:val="22"/>
          <w:szCs w:val="22"/>
        </w:rPr>
        <w:t xml:space="preserve">. </w:t>
      </w:r>
    </w:p>
    <w:p w14:paraId="2B4C9513" w14:textId="0FB6A44A" w:rsidR="00997E81" w:rsidRDefault="398B13AC" w:rsidP="000C61E2">
      <w:pPr>
        <w:spacing w:before="60" w:after="60" w:line="276" w:lineRule="auto"/>
        <w:jc w:val="both"/>
        <w:rPr>
          <w:rFonts w:ascii="Times New Roman" w:eastAsia="Times New Roman" w:hAnsi="Times New Roman" w:cs="Times New Roman"/>
          <w:color w:val="000000"/>
          <w:sz w:val="22"/>
          <w:szCs w:val="22"/>
        </w:rPr>
      </w:pPr>
      <w:r w:rsidRPr="53D4E7C3">
        <w:rPr>
          <w:rFonts w:ascii="Times New Roman" w:eastAsia="Times New Roman" w:hAnsi="Times New Roman" w:cs="Times New Roman"/>
          <w:color w:val="000000" w:themeColor="text1"/>
          <w:sz w:val="22"/>
          <w:szCs w:val="22"/>
        </w:rPr>
        <w:t xml:space="preserve">Ponadto </w:t>
      </w:r>
      <w:r w:rsidR="00037C6B" w:rsidRPr="53D4E7C3">
        <w:rPr>
          <w:rFonts w:ascii="Times New Roman" w:eastAsia="Times New Roman" w:hAnsi="Times New Roman" w:cs="Times New Roman"/>
          <w:color w:val="000000" w:themeColor="text1"/>
          <w:sz w:val="22"/>
          <w:szCs w:val="22"/>
        </w:rPr>
        <w:t>p</w:t>
      </w:r>
      <w:r w:rsidR="00B557BA" w:rsidRPr="53D4E7C3">
        <w:rPr>
          <w:rFonts w:ascii="Times New Roman" w:eastAsia="Times New Roman" w:hAnsi="Times New Roman" w:cs="Times New Roman"/>
          <w:color w:val="000000" w:themeColor="text1"/>
          <w:sz w:val="22"/>
          <w:szCs w:val="22"/>
        </w:rPr>
        <w:t>rowadzone przez Partnera</w:t>
      </w:r>
      <w:r w:rsidR="005D18A5" w:rsidRPr="53D4E7C3">
        <w:rPr>
          <w:rFonts w:ascii="Times New Roman" w:eastAsia="Times New Roman" w:hAnsi="Times New Roman" w:cs="Times New Roman"/>
          <w:color w:val="000000" w:themeColor="text1"/>
          <w:sz w:val="22"/>
          <w:szCs w:val="22"/>
        </w:rPr>
        <w:t xml:space="preserve"> usługi</w:t>
      </w:r>
      <w:r w:rsidR="00037C6B" w:rsidRPr="53D4E7C3">
        <w:rPr>
          <w:rFonts w:ascii="Times New Roman" w:eastAsia="Times New Roman" w:hAnsi="Times New Roman" w:cs="Times New Roman"/>
          <w:color w:val="000000" w:themeColor="text1"/>
          <w:sz w:val="22"/>
          <w:szCs w:val="22"/>
        </w:rPr>
        <w:t xml:space="preserve"> </w:t>
      </w:r>
      <w:r w:rsidR="00B557BA" w:rsidRPr="53D4E7C3">
        <w:rPr>
          <w:rFonts w:ascii="Times New Roman" w:eastAsia="Times New Roman" w:hAnsi="Times New Roman" w:cs="Times New Roman"/>
          <w:color w:val="000000" w:themeColor="text1"/>
          <w:sz w:val="22"/>
          <w:szCs w:val="22"/>
        </w:rPr>
        <w:t>mieszczą</w:t>
      </w:r>
      <w:r w:rsidR="00A17F59" w:rsidRPr="53D4E7C3">
        <w:rPr>
          <w:rFonts w:ascii="Times New Roman" w:eastAsia="Times New Roman" w:hAnsi="Times New Roman" w:cs="Times New Roman"/>
          <w:color w:val="000000" w:themeColor="text1"/>
          <w:sz w:val="22"/>
          <w:szCs w:val="22"/>
        </w:rPr>
        <w:t xml:space="preserve"> się</w:t>
      </w:r>
      <w:r w:rsidR="00B557BA" w:rsidRPr="53D4E7C3">
        <w:rPr>
          <w:rFonts w:ascii="Times New Roman" w:eastAsia="Times New Roman" w:hAnsi="Times New Roman" w:cs="Times New Roman"/>
          <w:color w:val="000000" w:themeColor="text1"/>
          <w:sz w:val="22"/>
          <w:szCs w:val="22"/>
        </w:rPr>
        <w:t xml:space="preserve"> </w:t>
      </w:r>
      <w:r w:rsidR="005D18A5" w:rsidRPr="53D4E7C3">
        <w:rPr>
          <w:rFonts w:ascii="Times New Roman" w:eastAsia="Times New Roman" w:hAnsi="Times New Roman" w:cs="Times New Roman"/>
          <w:color w:val="000000" w:themeColor="text1"/>
          <w:sz w:val="22"/>
          <w:szCs w:val="22"/>
        </w:rPr>
        <w:t xml:space="preserve">w zakresie </w:t>
      </w:r>
      <w:r w:rsidR="006F2C97" w:rsidRPr="53D4E7C3">
        <w:rPr>
          <w:rFonts w:ascii="Times New Roman" w:eastAsia="Times New Roman" w:hAnsi="Times New Roman" w:cs="Times New Roman"/>
          <w:color w:val="000000" w:themeColor="text1"/>
          <w:sz w:val="22"/>
          <w:szCs w:val="22"/>
        </w:rPr>
        <w:t xml:space="preserve">przedmiotowego </w:t>
      </w:r>
      <w:r w:rsidR="00A17F59" w:rsidRPr="53D4E7C3">
        <w:rPr>
          <w:rFonts w:ascii="Times New Roman" w:eastAsia="Times New Roman" w:hAnsi="Times New Roman" w:cs="Times New Roman"/>
          <w:color w:val="000000" w:themeColor="text1"/>
          <w:sz w:val="22"/>
          <w:szCs w:val="22"/>
        </w:rPr>
        <w:t xml:space="preserve">Postępowania </w:t>
      </w:r>
      <w:r w:rsidR="00B557BA" w:rsidRPr="53D4E7C3">
        <w:rPr>
          <w:rFonts w:ascii="Times New Roman" w:eastAsia="Times New Roman" w:hAnsi="Times New Roman" w:cs="Times New Roman"/>
          <w:color w:val="000000" w:themeColor="text1"/>
          <w:sz w:val="22"/>
          <w:szCs w:val="22"/>
        </w:rPr>
        <w:t xml:space="preserve">i </w:t>
      </w:r>
      <w:r w:rsidR="006F2C97" w:rsidRPr="53D4E7C3">
        <w:rPr>
          <w:rFonts w:ascii="Times New Roman" w:eastAsia="Times New Roman" w:hAnsi="Times New Roman" w:cs="Times New Roman"/>
          <w:color w:val="000000" w:themeColor="text1"/>
          <w:sz w:val="22"/>
          <w:szCs w:val="22"/>
        </w:rPr>
        <w:t xml:space="preserve">polegają na przeprowadzeniu </w:t>
      </w:r>
      <w:r w:rsidR="00880A02" w:rsidRPr="006D6B7C">
        <w:rPr>
          <w:rFonts w:ascii="Times New Roman" w:eastAsia="Times New Roman" w:hAnsi="Times New Roman" w:cs="Times New Roman"/>
          <w:color w:val="000000" w:themeColor="text1"/>
          <w:sz w:val="22"/>
          <w:szCs w:val="22"/>
        </w:rPr>
        <w:t xml:space="preserve">usług </w:t>
      </w:r>
      <w:r w:rsidR="006F2C97" w:rsidRPr="006D6B7C">
        <w:rPr>
          <w:rFonts w:ascii="Times New Roman" w:eastAsia="Times New Roman" w:hAnsi="Times New Roman" w:cs="Times New Roman"/>
          <w:color w:val="000000" w:themeColor="text1"/>
          <w:sz w:val="22"/>
          <w:szCs w:val="22"/>
        </w:rPr>
        <w:t xml:space="preserve">badawczych i </w:t>
      </w:r>
      <w:r w:rsidR="00880A02" w:rsidRPr="006D6B7C">
        <w:rPr>
          <w:rFonts w:ascii="Times New Roman" w:eastAsia="Times New Roman" w:hAnsi="Times New Roman" w:cs="Times New Roman"/>
          <w:color w:val="000000" w:themeColor="text1"/>
          <w:sz w:val="22"/>
          <w:szCs w:val="22"/>
        </w:rPr>
        <w:t>rozwojowych</w:t>
      </w:r>
      <w:r w:rsidR="008F69C5" w:rsidRPr="006D6B7C">
        <w:rPr>
          <w:rFonts w:ascii="Times New Roman" w:eastAsia="Times New Roman" w:hAnsi="Times New Roman" w:cs="Times New Roman"/>
          <w:color w:val="000000" w:themeColor="text1"/>
          <w:sz w:val="22"/>
          <w:szCs w:val="22"/>
        </w:rPr>
        <w:t>,</w:t>
      </w:r>
      <w:r w:rsidR="008F69C5" w:rsidRPr="53D4E7C3">
        <w:rPr>
          <w:rFonts w:ascii="Times New Roman" w:eastAsia="Times New Roman" w:hAnsi="Times New Roman" w:cs="Times New Roman"/>
          <w:color w:val="000000" w:themeColor="text1"/>
          <w:sz w:val="22"/>
          <w:szCs w:val="22"/>
        </w:rPr>
        <w:t xml:space="preserve"> w tym </w:t>
      </w:r>
      <w:r w:rsidR="00997E81" w:rsidRPr="53D4E7C3">
        <w:rPr>
          <w:rFonts w:ascii="Times New Roman" w:eastAsia="Times New Roman" w:hAnsi="Times New Roman" w:cs="Times New Roman"/>
          <w:color w:val="000000" w:themeColor="text1"/>
          <w:sz w:val="22"/>
          <w:szCs w:val="22"/>
        </w:rPr>
        <w:t>testów</w:t>
      </w:r>
      <w:r w:rsidR="006F2C97" w:rsidRPr="53D4E7C3">
        <w:rPr>
          <w:rFonts w:ascii="Times New Roman" w:eastAsia="Times New Roman" w:hAnsi="Times New Roman" w:cs="Times New Roman"/>
          <w:color w:val="000000" w:themeColor="text1"/>
          <w:sz w:val="22"/>
          <w:szCs w:val="22"/>
        </w:rPr>
        <w:t xml:space="preserve"> (m.in. </w:t>
      </w:r>
      <w:r w:rsidR="001502FD" w:rsidRPr="53D4E7C3">
        <w:rPr>
          <w:rFonts w:ascii="Times New Roman" w:eastAsia="Times New Roman" w:hAnsi="Times New Roman" w:cs="Times New Roman"/>
          <w:color w:val="000000" w:themeColor="text1"/>
          <w:sz w:val="22"/>
          <w:szCs w:val="22"/>
        </w:rPr>
        <w:t>analizy fizykochemiczne i weryfikacja sposobu</w:t>
      </w:r>
      <w:r w:rsidR="006F2C97" w:rsidRPr="53D4E7C3">
        <w:rPr>
          <w:rFonts w:ascii="Times New Roman" w:eastAsia="Times New Roman" w:hAnsi="Times New Roman" w:cs="Times New Roman"/>
          <w:color w:val="000000" w:themeColor="text1"/>
          <w:sz w:val="22"/>
          <w:szCs w:val="22"/>
        </w:rPr>
        <w:t xml:space="preserve"> </w:t>
      </w:r>
      <w:r w:rsidR="001502FD" w:rsidRPr="53D4E7C3">
        <w:rPr>
          <w:rFonts w:ascii="Times New Roman" w:eastAsia="Times New Roman" w:hAnsi="Times New Roman" w:cs="Times New Roman"/>
          <w:color w:val="000000" w:themeColor="text1"/>
          <w:sz w:val="22"/>
          <w:szCs w:val="22"/>
        </w:rPr>
        <w:t xml:space="preserve">prowadzenia i </w:t>
      </w:r>
      <w:r w:rsidR="006F2C97" w:rsidRPr="53D4E7C3">
        <w:rPr>
          <w:rFonts w:ascii="Times New Roman" w:eastAsia="Times New Roman" w:hAnsi="Times New Roman" w:cs="Times New Roman"/>
          <w:color w:val="000000" w:themeColor="text1"/>
          <w:sz w:val="22"/>
          <w:szCs w:val="22"/>
        </w:rPr>
        <w:t>przebieg</w:t>
      </w:r>
      <w:r w:rsidR="001502FD" w:rsidRPr="53D4E7C3">
        <w:rPr>
          <w:rFonts w:ascii="Times New Roman" w:eastAsia="Times New Roman" w:hAnsi="Times New Roman" w:cs="Times New Roman"/>
          <w:color w:val="000000" w:themeColor="text1"/>
          <w:sz w:val="22"/>
          <w:szCs w:val="22"/>
        </w:rPr>
        <w:t>u procesu fermentacji metanowej</w:t>
      </w:r>
      <w:r w:rsidR="00826258">
        <w:rPr>
          <w:rFonts w:ascii="Times New Roman" w:eastAsia="Times New Roman" w:hAnsi="Times New Roman" w:cs="Times New Roman"/>
          <w:color w:val="000000" w:themeColor="text1"/>
          <w:sz w:val="22"/>
          <w:szCs w:val="22"/>
        </w:rPr>
        <w:t>, a także eksploatacja</w:t>
      </w:r>
      <w:r w:rsidR="00D85C14">
        <w:rPr>
          <w:rFonts w:ascii="Times New Roman" w:eastAsia="Times New Roman" w:hAnsi="Times New Roman" w:cs="Times New Roman"/>
          <w:color w:val="000000" w:themeColor="text1"/>
          <w:sz w:val="22"/>
          <w:szCs w:val="22"/>
        </w:rPr>
        <w:t xml:space="preserve"> </w:t>
      </w:r>
      <w:r w:rsidR="00826258">
        <w:rPr>
          <w:rFonts w:ascii="Times New Roman" w:eastAsia="Times New Roman" w:hAnsi="Times New Roman" w:cs="Times New Roman"/>
          <w:color w:val="000000" w:themeColor="text1"/>
          <w:sz w:val="22"/>
          <w:szCs w:val="22"/>
        </w:rPr>
        <w:t xml:space="preserve">instalacji </w:t>
      </w:r>
      <w:r w:rsidR="00D85C14">
        <w:rPr>
          <w:rFonts w:ascii="Times New Roman" w:eastAsia="Times New Roman" w:hAnsi="Times New Roman" w:cs="Times New Roman"/>
          <w:color w:val="000000" w:themeColor="text1"/>
          <w:sz w:val="22"/>
          <w:szCs w:val="22"/>
        </w:rPr>
        <w:t xml:space="preserve">powstałych w wyniku </w:t>
      </w:r>
      <w:r w:rsidR="006D13D6">
        <w:rPr>
          <w:rFonts w:ascii="Times New Roman" w:eastAsia="Times New Roman" w:hAnsi="Times New Roman" w:cs="Times New Roman"/>
          <w:color w:val="000000" w:themeColor="text1"/>
          <w:sz w:val="22"/>
          <w:szCs w:val="22"/>
        </w:rPr>
        <w:t xml:space="preserve">Przedsięwzięcia </w:t>
      </w:r>
      <w:r w:rsidR="00D85C14">
        <w:rPr>
          <w:rFonts w:ascii="Times New Roman" w:eastAsia="Times New Roman" w:hAnsi="Times New Roman" w:cs="Times New Roman"/>
          <w:color w:val="000000" w:themeColor="text1"/>
          <w:sz w:val="22"/>
          <w:szCs w:val="22"/>
        </w:rPr>
        <w:t xml:space="preserve">PCP </w:t>
      </w:r>
      <w:r w:rsidR="00826258">
        <w:rPr>
          <w:rFonts w:ascii="Times New Roman" w:eastAsia="Times New Roman" w:hAnsi="Times New Roman" w:cs="Times New Roman"/>
          <w:color w:val="000000" w:themeColor="text1"/>
          <w:sz w:val="22"/>
          <w:szCs w:val="22"/>
        </w:rPr>
        <w:t>i testowanie opracowanych technologii po zakończeniu Przedsięwzięcia PCP</w:t>
      </w:r>
      <w:r w:rsidR="001502FD" w:rsidRPr="53D4E7C3">
        <w:rPr>
          <w:rFonts w:ascii="Times New Roman" w:eastAsia="Times New Roman" w:hAnsi="Times New Roman" w:cs="Times New Roman"/>
          <w:color w:val="000000" w:themeColor="text1"/>
          <w:sz w:val="22"/>
          <w:szCs w:val="22"/>
        </w:rPr>
        <w:t>)</w:t>
      </w:r>
      <w:r w:rsidR="006D13D6">
        <w:rPr>
          <w:rFonts w:ascii="Times New Roman" w:eastAsia="Times New Roman" w:hAnsi="Times New Roman" w:cs="Times New Roman"/>
          <w:color w:val="000000" w:themeColor="text1"/>
          <w:sz w:val="22"/>
          <w:szCs w:val="22"/>
        </w:rPr>
        <w:t xml:space="preserve"> na instalacjach</w:t>
      </w:r>
      <w:r w:rsidR="006F2C97" w:rsidRPr="53D4E7C3">
        <w:rPr>
          <w:rFonts w:ascii="Times New Roman" w:eastAsia="Times New Roman" w:hAnsi="Times New Roman" w:cs="Times New Roman"/>
          <w:color w:val="000000" w:themeColor="text1"/>
          <w:sz w:val="22"/>
          <w:szCs w:val="22"/>
        </w:rPr>
        <w:t xml:space="preserve"> biogazowych</w:t>
      </w:r>
      <w:r w:rsidR="00997E81" w:rsidRPr="53D4E7C3">
        <w:rPr>
          <w:rFonts w:ascii="Times New Roman" w:eastAsia="Times New Roman" w:hAnsi="Times New Roman" w:cs="Times New Roman"/>
          <w:color w:val="000000" w:themeColor="text1"/>
          <w:sz w:val="22"/>
          <w:szCs w:val="22"/>
        </w:rPr>
        <w:t>.</w:t>
      </w:r>
      <w:r w:rsidR="006F2C97" w:rsidRPr="53D4E7C3">
        <w:rPr>
          <w:rFonts w:ascii="Times New Roman" w:eastAsia="Times New Roman" w:hAnsi="Times New Roman" w:cs="Times New Roman"/>
          <w:color w:val="000000" w:themeColor="text1"/>
          <w:sz w:val="22"/>
          <w:szCs w:val="22"/>
        </w:rPr>
        <w:t xml:space="preserve"> </w:t>
      </w:r>
    </w:p>
    <w:p w14:paraId="32E52D0E" w14:textId="77777777" w:rsidR="006D6B7C" w:rsidRDefault="00997E81" w:rsidP="000C61E2">
      <w:pPr>
        <w:spacing w:before="60" w:after="60" w:line="276" w:lineRule="auto"/>
        <w:jc w:val="both"/>
        <w:rPr>
          <w:ins w:id="63" w:author="Auto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Próbując określić</w:t>
      </w:r>
      <w:r w:rsidR="00D85C14">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czy</w:t>
      </w:r>
      <w:r w:rsidR="008F69C5" w:rsidRPr="53D4E7C3">
        <w:rPr>
          <w:rFonts w:ascii="Times New Roman" w:eastAsia="Times New Roman" w:hAnsi="Times New Roman" w:cs="Times New Roman"/>
          <w:color w:val="000000" w:themeColor="text1"/>
          <w:sz w:val="22"/>
          <w:szCs w:val="22"/>
        </w:rPr>
        <w:t xml:space="preserve"> powyższe działania można uznać za </w:t>
      </w:r>
      <w:r w:rsidRPr="53D4E7C3">
        <w:rPr>
          <w:rFonts w:ascii="Times New Roman" w:eastAsia="Times New Roman" w:hAnsi="Times New Roman" w:cs="Times New Roman"/>
          <w:color w:val="000000" w:themeColor="text1"/>
          <w:sz w:val="22"/>
          <w:szCs w:val="22"/>
        </w:rPr>
        <w:t>usługi badawczo-rozwojowe w pierwszej kolejności można sięgnąć do art. 4 ustawy z dnia 20 lipca 2018 r. prawo o szkolnictwie wyższym i nauce (</w:t>
      </w:r>
      <w:r w:rsidR="00CA590B">
        <w:rPr>
          <w:rFonts w:ascii="Times New Roman" w:eastAsia="Times New Roman" w:hAnsi="Times New Roman" w:cs="Times New Roman"/>
          <w:color w:val="000000" w:themeColor="text1"/>
          <w:sz w:val="22"/>
          <w:szCs w:val="22"/>
        </w:rPr>
        <w:t xml:space="preserve">tj. </w:t>
      </w:r>
      <w:r w:rsidRPr="53D4E7C3">
        <w:rPr>
          <w:rFonts w:ascii="Times New Roman" w:eastAsia="Times New Roman" w:hAnsi="Times New Roman" w:cs="Times New Roman"/>
          <w:color w:val="000000" w:themeColor="text1"/>
          <w:sz w:val="22"/>
          <w:szCs w:val="22"/>
        </w:rPr>
        <w:t xml:space="preserve">Dz.U. z </w:t>
      </w:r>
      <w:r w:rsidR="007A5475" w:rsidRPr="53D4E7C3">
        <w:rPr>
          <w:rFonts w:ascii="Times New Roman" w:eastAsia="Times New Roman" w:hAnsi="Times New Roman" w:cs="Times New Roman"/>
          <w:color w:val="000000" w:themeColor="text1"/>
          <w:sz w:val="22"/>
          <w:szCs w:val="22"/>
        </w:rPr>
        <w:t>202</w:t>
      </w:r>
      <w:r w:rsidR="007A5475">
        <w:rPr>
          <w:rFonts w:ascii="Times New Roman" w:eastAsia="Times New Roman" w:hAnsi="Times New Roman" w:cs="Times New Roman"/>
          <w:color w:val="000000" w:themeColor="text1"/>
          <w:sz w:val="22"/>
          <w:szCs w:val="22"/>
        </w:rPr>
        <w:t>1</w:t>
      </w:r>
      <w:r w:rsidR="007A5475" w:rsidRPr="53D4E7C3">
        <w:rPr>
          <w:rFonts w:ascii="Times New Roman" w:eastAsia="Times New Roman" w:hAnsi="Times New Roman" w:cs="Times New Roman"/>
          <w:color w:val="000000" w:themeColor="text1"/>
          <w:sz w:val="22"/>
          <w:szCs w:val="22"/>
        </w:rPr>
        <w:t xml:space="preserve"> </w:t>
      </w:r>
      <w:r w:rsidRPr="53D4E7C3">
        <w:rPr>
          <w:rFonts w:ascii="Times New Roman" w:eastAsia="Times New Roman" w:hAnsi="Times New Roman" w:cs="Times New Roman"/>
          <w:color w:val="000000" w:themeColor="text1"/>
          <w:sz w:val="22"/>
          <w:szCs w:val="22"/>
        </w:rPr>
        <w:t>r.</w:t>
      </w:r>
      <w:r w:rsidRPr="53D4E7C3">
        <w:rPr>
          <w:rFonts w:ascii="Times New Roman" w:hAnsi="Times New Roman"/>
          <w:color w:val="000000" w:themeColor="text1"/>
          <w:sz w:val="22"/>
          <w:szCs w:val="22"/>
        </w:rPr>
        <w:t xml:space="preserve"> poz. </w:t>
      </w:r>
      <w:r w:rsidR="00CA590B">
        <w:rPr>
          <w:rFonts w:ascii="Times New Roman" w:eastAsia="Times New Roman" w:hAnsi="Times New Roman" w:cs="Times New Roman"/>
          <w:color w:val="000000" w:themeColor="text1"/>
          <w:sz w:val="22"/>
          <w:szCs w:val="22"/>
        </w:rPr>
        <w:t>478</w:t>
      </w:r>
      <w:r w:rsidRPr="53D4E7C3">
        <w:rPr>
          <w:rFonts w:ascii="Times New Roman" w:eastAsia="Times New Roman" w:hAnsi="Times New Roman" w:cs="Times New Roman"/>
          <w:color w:val="000000" w:themeColor="text1"/>
          <w:sz w:val="22"/>
          <w:szCs w:val="22"/>
        </w:rPr>
        <w:t>)</w:t>
      </w:r>
      <w:r w:rsidR="008F69C5" w:rsidRPr="53D4E7C3">
        <w:rPr>
          <w:rFonts w:ascii="Times New Roman" w:eastAsia="Times New Roman" w:hAnsi="Times New Roman" w:cs="Times New Roman"/>
          <w:color w:val="000000" w:themeColor="text1"/>
          <w:sz w:val="22"/>
          <w:szCs w:val="22"/>
        </w:rPr>
        <w:t xml:space="preserve">, zgodnie z którą </w:t>
      </w:r>
      <w:r w:rsidRPr="53D4E7C3">
        <w:rPr>
          <w:rFonts w:ascii="Times New Roman" w:eastAsia="Times New Roman" w:hAnsi="Times New Roman" w:cs="Times New Roman"/>
          <w:color w:val="000000" w:themeColor="text1"/>
          <w:sz w:val="22"/>
          <w:szCs w:val="22"/>
        </w:rPr>
        <w:t xml:space="preserve">badania naukowe są działalnością obejmującą: </w:t>
      </w:r>
    </w:p>
    <w:p w14:paraId="160C24DF" w14:textId="77777777" w:rsidR="006D6B7C" w:rsidRDefault="00997E81" w:rsidP="000C61E2">
      <w:pPr>
        <w:spacing w:before="60" w:after="60" w:line="276" w:lineRule="auto"/>
        <w:jc w:val="both"/>
        <w:rPr>
          <w:ins w:id="64" w:author="Auto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1) badania podstawowe</w:t>
      </w:r>
      <w:r w:rsidR="5ED745E0"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rozumiane jako prace empiryczne lub teoretyczne</w:t>
      </w:r>
      <w:r w:rsidR="0076FDDA"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mające przede wszystkim na celu zdobywanie nowej wiedzy o podstawach zjawisk i obserwowalnych faktów bez nastawienia na bezpośrednie zastosowanie komercyjne, </w:t>
      </w:r>
    </w:p>
    <w:p w14:paraId="78B25193" w14:textId="77777777" w:rsidR="006D6B7C" w:rsidRDefault="00997E81" w:rsidP="000C61E2">
      <w:pPr>
        <w:spacing w:before="60" w:after="60" w:line="276" w:lineRule="auto"/>
        <w:jc w:val="both"/>
        <w:rPr>
          <w:ins w:id="65" w:author="Autor"/>
          <w:rFonts w:ascii="Times New Roman" w:eastAsia="Times New Roman" w:hAnsi="Times New Roman" w:cs="Times New Roman"/>
          <w:color w:val="000000" w:themeColor="text1"/>
          <w:sz w:val="22"/>
          <w:szCs w:val="22"/>
        </w:rPr>
      </w:pPr>
      <w:r w:rsidRPr="53D4E7C3">
        <w:rPr>
          <w:rFonts w:ascii="Times New Roman" w:eastAsia="Times New Roman" w:hAnsi="Times New Roman" w:cs="Times New Roman"/>
          <w:color w:val="000000" w:themeColor="text1"/>
          <w:sz w:val="22"/>
          <w:szCs w:val="22"/>
        </w:rPr>
        <w:t>2) badania aplikacyjne</w:t>
      </w:r>
      <w:r w:rsidR="59DB20C5" w:rsidRPr="53D4E7C3">
        <w:rPr>
          <w:rFonts w:ascii="Times New Roman" w:eastAsia="Times New Roman" w:hAnsi="Times New Roman" w:cs="Times New Roman"/>
          <w:color w:val="000000" w:themeColor="text1"/>
          <w:sz w:val="22"/>
          <w:szCs w:val="22"/>
        </w:rPr>
        <w:t>,</w:t>
      </w:r>
      <w:r w:rsidRPr="53D4E7C3">
        <w:rPr>
          <w:rFonts w:ascii="Times New Roman" w:eastAsia="Times New Roman" w:hAnsi="Times New Roman" w:cs="Times New Roman"/>
          <w:color w:val="000000" w:themeColor="text1"/>
          <w:sz w:val="22"/>
          <w:szCs w:val="22"/>
        </w:rPr>
        <w:t xml:space="preserve"> rozumiane jako prace mające na celu zdobycie nowej wiedzy oraz umiejętności, nastawione na opracowywanie nowych produktów, procesów lub usług lub wprowadzanie do nich znaczących ulepszeń. </w:t>
      </w:r>
    </w:p>
    <w:p w14:paraId="437CD081" w14:textId="6AEF4837" w:rsidR="00997E81" w:rsidRDefault="00375CB5" w:rsidP="000C61E2">
      <w:pPr>
        <w:spacing w:before="60" w:after="60" w:line="276" w:lineRule="auto"/>
        <w:jc w:val="both"/>
        <w:rPr>
          <w:rFonts w:ascii="Times New Roman" w:eastAsia="Times New Roman" w:hAnsi="Times New Roman" w:cs="Times New Roman"/>
          <w:color w:val="000000"/>
          <w:sz w:val="22"/>
          <w:szCs w:val="22"/>
        </w:rPr>
      </w:pPr>
      <w:r w:rsidRPr="53D4E7C3">
        <w:rPr>
          <w:rFonts w:ascii="Times New Roman" w:eastAsia="Times New Roman" w:hAnsi="Times New Roman" w:cs="Times New Roman"/>
          <w:color w:val="000000" w:themeColor="text1"/>
          <w:sz w:val="22"/>
          <w:szCs w:val="22"/>
        </w:rPr>
        <w:t>W końcu</w:t>
      </w:r>
      <w:r w:rsidR="00D85C14">
        <w:rPr>
          <w:rFonts w:ascii="Times New Roman" w:eastAsia="Times New Roman" w:hAnsi="Times New Roman" w:cs="Times New Roman"/>
          <w:color w:val="000000" w:themeColor="text1"/>
          <w:sz w:val="22"/>
          <w:szCs w:val="22"/>
        </w:rPr>
        <w:t xml:space="preserve"> -</w:t>
      </w:r>
      <w:r w:rsidR="00997E81" w:rsidRPr="53D4E7C3">
        <w:rPr>
          <w:rFonts w:ascii="Times New Roman" w:eastAsia="Times New Roman" w:hAnsi="Times New Roman" w:cs="Times New Roman"/>
          <w:color w:val="000000" w:themeColor="text1"/>
          <w:sz w:val="22"/>
          <w:szCs w:val="22"/>
        </w:rPr>
        <w:t xml:space="preserve"> prace rozwojowe są działalnością obejmującą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 Z kolei rozporządzenie 213/2008/UE z dnia 28 listopada 2007 r. zmieniające rozporządzenie (WE) nr 2195/2002 Parlamentu Europejskiego i Rady w sprawie Wspólnego Słownika Zamówień (CPV) oraz dyrektywy 2004/17/WE i 2004/18/WE Parlamentu Europejskiego i Rady dotyczące procedur udzielania zamówień publicznych w zakresie zmiany CPV (Dz.</w:t>
      </w:r>
      <w:r w:rsidR="3FA538EE" w:rsidRPr="53D4E7C3">
        <w:rPr>
          <w:rFonts w:ascii="Times New Roman" w:eastAsia="Times New Roman" w:hAnsi="Times New Roman" w:cs="Times New Roman"/>
          <w:color w:val="000000" w:themeColor="text1"/>
          <w:sz w:val="22"/>
          <w:szCs w:val="22"/>
        </w:rPr>
        <w:t xml:space="preserve"> </w:t>
      </w:r>
      <w:r w:rsidR="00997E81" w:rsidRPr="53D4E7C3">
        <w:rPr>
          <w:rFonts w:ascii="Times New Roman" w:eastAsia="Times New Roman" w:hAnsi="Times New Roman" w:cs="Times New Roman"/>
          <w:color w:val="000000" w:themeColor="text1"/>
          <w:sz w:val="22"/>
          <w:szCs w:val="22"/>
        </w:rPr>
        <w:t>Urz.</w:t>
      </w:r>
      <w:r w:rsidR="008E12C0">
        <w:rPr>
          <w:rFonts w:ascii="Times New Roman" w:eastAsia="Times New Roman" w:hAnsi="Times New Roman" w:cs="Times New Roman"/>
          <w:color w:val="000000" w:themeColor="text1"/>
          <w:sz w:val="22"/>
          <w:szCs w:val="22"/>
        </w:rPr>
        <w:t xml:space="preserve"> </w:t>
      </w:r>
      <w:r w:rsidR="00997E81" w:rsidRPr="53D4E7C3">
        <w:rPr>
          <w:rFonts w:ascii="Times New Roman" w:eastAsia="Times New Roman" w:hAnsi="Times New Roman" w:cs="Times New Roman"/>
          <w:color w:val="000000" w:themeColor="text1"/>
          <w:sz w:val="22"/>
          <w:szCs w:val="22"/>
        </w:rPr>
        <w:t>UE L 74 z 15.03.2008 r. s. 1) w dziale „Usługi badawcze i eksperymentalno-rozwojowe oraz pokrewne usługi doradcze” (CPV 73000000-2) poza usługami polegającymi specyficznie na prowadzeniu prac badawczych (CPV 73110000-6) i eksperymentalno-rozwojowych (CPV 73120000-9) wyróżniają również klasę „Testy i ocena” (CPV 73430000-5)</w:t>
      </w:r>
      <w:r w:rsidR="00EF6A32">
        <w:rPr>
          <w:rFonts w:ascii="Times New Roman" w:eastAsia="Times New Roman" w:hAnsi="Times New Roman" w:cs="Times New Roman"/>
          <w:color w:val="000000" w:themeColor="text1"/>
          <w:sz w:val="22"/>
          <w:szCs w:val="22"/>
        </w:rPr>
        <w:t xml:space="preserve"> oraz „demonstracja technologiczna” </w:t>
      </w:r>
      <w:r w:rsidR="00CF1B55">
        <w:rPr>
          <w:rFonts w:ascii="Times New Roman" w:eastAsia="Times New Roman" w:hAnsi="Times New Roman" w:cs="Times New Roman"/>
          <w:color w:val="000000" w:themeColor="text1"/>
          <w:sz w:val="22"/>
          <w:szCs w:val="22"/>
        </w:rPr>
        <w:t xml:space="preserve">(CPV </w:t>
      </w:r>
      <w:r w:rsidR="00CF1B55" w:rsidRPr="00CF1B55">
        <w:rPr>
          <w:rFonts w:ascii="Times New Roman" w:eastAsia="Times New Roman" w:hAnsi="Times New Roman" w:cs="Times New Roman"/>
          <w:color w:val="000000" w:themeColor="text1"/>
          <w:sz w:val="22"/>
          <w:szCs w:val="22"/>
        </w:rPr>
        <w:t>73420000-2</w:t>
      </w:r>
      <w:r w:rsidR="00CF1B55">
        <w:rPr>
          <w:rFonts w:ascii="Times New Roman" w:eastAsia="Times New Roman" w:hAnsi="Times New Roman" w:cs="Times New Roman"/>
          <w:color w:val="000000" w:themeColor="text1"/>
          <w:sz w:val="22"/>
          <w:szCs w:val="22"/>
        </w:rPr>
        <w:t>)</w:t>
      </w:r>
      <w:r w:rsidR="00997E81" w:rsidRPr="53D4E7C3">
        <w:rPr>
          <w:rFonts w:ascii="Times New Roman" w:eastAsia="Times New Roman" w:hAnsi="Times New Roman" w:cs="Times New Roman"/>
          <w:color w:val="000000" w:themeColor="text1"/>
          <w:sz w:val="22"/>
          <w:szCs w:val="22"/>
        </w:rPr>
        <w:t>.</w:t>
      </w:r>
      <w:r w:rsidR="00E937E3">
        <w:rPr>
          <w:rFonts w:ascii="Times New Roman" w:eastAsia="Times New Roman" w:hAnsi="Times New Roman" w:cs="Times New Roman"/>
          <w:color w:val="000000" w:themeColor="text1"/>
          <w:sz w:val="22"/>
          <w:szCs w:val="22"/>
        </w:rPr>
        <w:t xml:space="preserve"> </w:t>
      </w:r>
      <w:r w:rsidR="001F37DE">
        <w:rPr>
          <w:rFonts w:ascii="Times New Roman" w:eastAsia="Times New Roman" w:hAnsi="Times New Roman" w:cs="Times New Roman"/>
          <w:color w:val="000000" w:themeColor="text1"/>
          <w:sz w:val="22"/>
          <w:szCs w:val="22"/>
        </w:rPr>
        <w:t>W przypadku umowy zawartej w ramach Postępowania przewidziany jest podział korzyści ze wskazanych usług w ten sposób, że NCBR uzyska informacje o wynikach przeprowadzonych testów</w:t>
      </w:r>
      <w:r w:rsidR="00C83C1E">
        <w:rPr>
          <w:rFonts w:ascii="Times New Roman" w:eastAsia="Times New Roman" w:hAnsi="Times New Roman" w:cs="Times New Roman"/>
          <w:color w:val="000000" w:themeColor="text1"/>
          <w:sz w:val="22"/>
          <w:szCs w:val="22"/>
        </w:rPr>
        <w:t xml:space="preserve"> i licencje na korzystanie z wyników tych testów</w:t>
      </w:r>
      <w:r w:rsidR="001F37DE">
        <w:rPr>
          <w:rFonts w:ascii="Times New Roman" w:eastAsia="Times New Roman" w:hAnsi="Times New Roman" w:cs="Times New Roman"/>
          <w:color w:val="000000" w:themeColor="text1"/>
          <w:sz w:val="22"/>
          <w:szCs w:val="22"/>
        </w:rPr>
        <w:t xml:space="preserve"> oraz możliwość demonstracji Rozwiązania</w:t>
      </w:r>
      <w:r w:rsidR="00C83C1E">
        <w:rPr>
          <w:rFonts w:ascii="Times New Roman" w:eastAsia="Times New Roman" w:hAnsi="Times New Roman" w:cs="Times New Roman"/>
          <w:color w:val="000000" w:themeColor="text1"/>
          <w:sz w:val="22"/>
          <w:szCs w:val="22"/>
        </w:rPr>
        <w:t xml:space="preserve"> osobom trzecim</w:t>
      </w:r>
      <w:r w:rsidR="001F37DE">
        <w:rPr>
          <w:rFonts w:ascii="Times New Roman" w:eastAsia="Times New Roman" w:hAnsi="Times New Roman" w:cs="Times New Roman"/>
          <w:color w:val="000000" w:themeColor="text1"/>
          <w:sz w:val="22"/>
          <w:szCs w:val="22"/>
        </w:rPr>
        <w:t xml:space="preserve">, zaś Partner Strategiczny </w:t>
      </w:r>
      <w:r w:rsidR="00191BA9">
        <w:rPr>
          <w:rFonts w:ascii="Times New Roman" w:eastAsia="Times New Roman" w:hAnsi="Times New Roman" w:cs="Times New Roman"/>
          <w:color w:val="000000" w:themeColor="text1"/>
          <w:sz w:val="22"/>
          <w:szCs w:val="22"/>
        </w:rPr>
        <w:t>będzie mógł korzystać z demonstratorów i wyników testów we własnym zakresie.</w:t>
      </w:r>
    </w:p>
    <w:p w14:paraId="1056DF2F" w14:textId="076310A3" w:rsidR="00B557BA" w:rsidRDefault="00B557BA" w:rsidP="000C61E2">
      <w:pPr>
        <w:spacing w:before="60" w:after="60" w:line="276" w:lineRule="auto"/>
        <w:jc w:val="both"/>
        <w:rPr>
          <w:rFonts w:ascii="Times New Roman" w:eastAsia="Times New Roman" w:hAnsi="Times New Roman" w:cs="Times New Roman"/>
          <w:color w:val="000000"/>
          <w:sz w:val="22"/>
          <w:szCs w:val="22"/>
        </w:rPr>
      </w:pPr>
      <w:r w:rsidRPr="569001FE">
        <w:rPr>
          <w:rFonts w:ascii="Times New Roman" w:eastAsia="Times New Roman" w:hAnsi="Times New Roman" w:cs="Times New Roman"/>
          <w:color w:val="000000" w:themeColor="text1"/>
          <w:sz w:val="22"/>
          <w:szCs w:val="22"/>
        </w:rPr>
        <w:t>Mając na względzie, że część świadczeń Partnera jest wyłączona spod stosowania ustawy PZP, zaś pozostałe świadczenia (</w:t>
      </w:r>
      <w:r w:rsidR="00997E81" w:rsidRPr="569001FE">
        <w:rPr>
          <w:rFonts w:ascii="Times New Roman" w:eastAsia="Times New Roman" w:hAnsi="Times New Roman" w:cs="Times New Roman"/>
          <w:color w:val="000000" w:themeColor="text1"/>
          <w:sz w:val="22"/>
          <w:szCs w:val="22"/>
        </w:rPr>
        <w:t xml:space="preserve">przekazywanie NCBR </w:t>
      </w:r>
      <w:r w:rsidRPr="569001FE">
        <w:rPr>
          <w:rFonts w:ascii="Times New Roman" w:eastAsia="Times New Roman" w:hAnsi="Times New Roman" w:cs="Times New Roman"/>
          <w:color w:val="000000" w:themeColor="text1"/>
          <w:sz w:val="22"/>
          <w:szCs w:val="22"/>
        </w:rPr>
        <w:t>udział</w:t>
      </w:r>
      <w:r w:rsidR="00997E81" w:rsidRPr="569001FE">
        <w:rPr>
          <w:rFonts w:ascii="Times New Roman" w:eastAsia="Times New Roman" w:hAnsi="Times New Roman" w:cs="Times New Roman"/>
          <w:color w:val="000000" w:themeColor="text1"/>
          <w:sz w:val="22"/>
          <w:szCs w:val="22"/>
        </w:rPr>
        <w:t>u</w:t>
      </w:r>
      <w:r w:rsidRPr="569001FE">
        <w:rPr>
          <w:rFonts w:ascii="Times New Roman" w:eastAsia="Times New Roman" w:hAnsi="Times New Roman" w:cs="Times New Roman"/>
          <w:color w:val="000000" w:themeColor="text1"/>
          <w:sz w:val="22"/>
          <w:szCs w:val="22"/>
        </w:rPr>
        <w:t xml:space="preserve"> w korzyściach z działalności demonstratora) nie podlegają</w:t>
      </w:r>
      <w:r w:rsidR="002708A8" w:rsidRPr="569001FE">
        <w:rPr>
          <w:rFonts w:ascii="Times New Roman" w:eastAsia="Times New Roman" w:hAnsi="Times New Roman" w:cs="Times New Roman"/>
          <w:color w:val="000000" w:themeColor="text1"/>
          <w:sz w:val="22"/>
          <w:szCs w:val="22"/>
        </w:rPr>
        <w:t xml:space="preserve"> w ogóle tym przepisom, uzasadnione jest przeprowadzenie Postępowania zgodnie z art. 4 ust. 3 ustawy PPP.</w:t>
      </w:r>
      <w:r w:rsidRPr="569001FE">
        <w:rPr>
          <w:rFonts w:ascii="Times New Roman" w:eastAsia="Times New Roman" w:hAnsi="Times New Roman" w:cs="Times New Roman"/>
          <w:color w:val="000000" w:themeColor="text1"/>
          <w:sz w:val="22"/>
          <w:szCs w:val="22"/>
        </w:rPr>
        <w:t xml:space="preserve"> </w:t>
      </w:r>
    </w:p>
    <w:p w14:paraId="36C3B513" w14:textId="77777777" w:rsidR="00D85C14" w:rsidRDefault="00D85C14" w:rsidP="000C61E2">
      <w:pPr>
        <w:spacing w:before="60" w:after="60" w:line="276" w:lineRule="auto"/>
        <w:jc w:val="both"/>
        <w:rPr>
          <w:rFonts w:ascii="Times New Roman" w:eastAsia="Times New Roman" w:hAnsi="Times New Roman" w:cs="Times New Roman"/>
          <w:b/>
          <w:bCs/>
          <w:color w:val="000000" w:themeColor="text1"/>
          <w:sz w:val="22"/>
          <w:szCs w:val="22"/>
        </w:rPr>
      </w:pPr>
    </w:p>
    <w:p w14:paraId="5097659F" w14:textId="2AC94D5B" w:rsidR="00D343DA" w:rsidRPr="00D343DA" w:rsidRDefault="20CCA75F" w:rsidP="000C61E2">
      <w:pPr>
        <w:spacing w:before="60" w:after="60" w:line="276" w:lineRule="auto"/>
        <w:jc w:val="both"/>
        <w:rPr>
          <w:ins w:id="66" w:author="Autor"/>
          <w:del w:id="67" w:author="Autor"/>
          <w:rFonts w:ascii="Times New Roman" w:eastAsia="Times New Roman" w:hAnsi="Times New Roman" w:cs="Times New Roman"/>
          <w:b/>
          <w:bCs/>
          <w:color w:val="000000"/>
          <w:sz w:val="22"/>
          <w:szCs w:val="22"/>
        </w:rPr>
      </w:pPr>
      <w:del w:id="68" w:author="Autor">
        <w:r w:rsidRPr="0845F258" w:rsidDel="20CCA75F">
          <w:rPr>
            <w:rFonts w:ascii="Times New Roman" w:eastAsia="Times New Roman" w:hAnsi="Times New Roman" w:cs="Times New Roman"/>
            <w:b/>
            <w:bCs/>
            <w:color w:val="000000" w:themeColor="text1"/>
            <w:sz w:val="22"/>
            <w:szCs w:val="22"/>
          </w:rPr>
          <w:delText xml:space="preserve">Do udziału w niniejszym </w:delText>
        </w:r>
        <w:r w:rsidRPr="0845F258" w:rsidDel="00D85C14">
          <w:rPr>
            <w:rFonts w:ascii="Times New Roman" w:eastAsia="Times New Roman" w:hAnsi="Times New Roman" w:cs="Times New Roman"/>
            <w:b/>
            <w:bCs/>
            <w:color w:val="000000" w:themeColor="text1"/>
            <w:sz w:val="22"/>
            <w:szCs w:val="22"/>
          </w:rPr>
          <w:delText>P</w:delText>
        </w:r>
        <w:r w:rsidRPr="0845F258" w:rsidDel="20CCA75F">
          <w:rPr>
            <w:rFonts w:ascii="Times New Roman" w:eastAsia="Times New Roman" w:hAnsi="Times New Roman" w:cs="Times New Roman"/>
            <w:b/>
            <w:bCs/>
            <w:color w:val="000000" w:themeColor="text1"/>
            <w:sz w:val="22"/>
            <w:szCs w:val="22"/>
          </w:rPr>
          <w:delText xml:space="preserve">ostępowaniu może się zgłosić </w:delText>
        </w:r>
        <w:r w:rsidRPr="00BF0ACF" w:rsidDel="20CCA75F">
          <w:rPr>
            <w:rFonts w:ascii="Times New Roman" w:eastAsia="Times New Roman" w:hAnsi="Times New Roman" w:cs="Times New Roman"/>
            <w:b/>
            <w:bCs/>
            <w:color w:val="000000" w:themeColor="text1"/>
            <w:sz w:val="22"/>
            <w:szCs w:val="22"/>
          </w:rPr>
          <w:delText>każdy podmiot,</w:delText>
        </w:r>
        <w:r w:rsidRPr="0845F258" w:rsidDel="20CCA75F">
          <w:rPr>
            <w:rFonts w:ascii="Times New Roman" w:eastAsia="Times New Roman" w:hAnsi="Times New Roman" w:cs="Times New Roman"/>
            <w:b/>
            <w:bCs/>
            <w:color w:val="000000" w:themeColor="text1"/>
            <w:sz w:val="22"/>
            <w:szCs w:val="22"/>
          </w:rPr>
          <w:delText xml:space="preserve"> który ma możliwość udzielenia na rzecz NCBR ww. świadczeń oraz późniejszego </w:delText>
        </w:r>
        <w:r w:rsidRPr="0845F258" w:rsidDel="76D5707A">
          <w:rPr>
            <w:rFonts w:ascii="Times New Roman" w:eastAsia="Times New Roman" w:hAnsi="Times New Roman" w:cs="Times New Roman"/>
            <w:b/>
            <w:bCs/>
            <w:color w:val="000000" w:themeColor="text1"/>
            <w:sz w:val="22"/>
            <w:szCs w:val="22"/>
          </w:rPr>
          <w:delText>prowadzenia działalności</w:delText>
        </w:r>
        <w:r w:rsidRPr="0845F258" w:rsidDel="28B1370C">
          <w:rPr>
            <w:rFonts w:ascii="Times New Roman" w:eastAsia="Times New Roman" w:hAnsi="Times New Roman" w:cs="Times New Roman"/>
            <w:b/>
            <w:bCs/>
            <w:color w:val="000000" w:themeColor="text1"/>
            <w:sz w:val="22"/>
            <w:szCs w:val="22"/>
          </w:rPr>
          <w:delText xml:space="preserve"> w zakresie eksploatacji</w:delText>
        </w:r>
        <w:r w:rsidRPr="0845F258" w:rsidDel="76D5707A">
          <w:rPr>
            <w:rFonts w:ascii="Times New Roman" w:eastAsia="Times New Roman" w:hAnsi="Times New Roman" w:cs="Times New Roman"/>
            <w:b/>
            <w:bCs/>
            <w:color w:val="000000" w:themeColor="text1"/>
            <w:sz w:val="22"/>
            <w:szCs w:val="22"/>
          </w:rPr>
          <w:delText xml:space="preserve"> </w:delText>
        </w:r>
        <w:r w:rsidRPr="0845F258" w:rsidDel="67676CD8">
          <w:rPr>
            <w:rFonts w:ascii="Times New Roman" w:eastAsia="Times New Roman" w:hAnsi="Times New Roman" w:cs="Times New Roman"/>
            <w:b/>
            <w:bCs/>
            <w:color w:val="000000" w:themeColor="text1"/>
            <w:sz w:val="22"/>
            <w:szCs w:val="22"/>
          </w:rPr>
          <w:delText>Instalacji Ułamkowo-Technicznych oraz Demonstratora Technologii</w:delText>
        </w:r>
        <w:r w:rsidRPr="0845F258" w:rsidDel="76D5707A">
          <w:rPr>
            <w:rFonts w:ascii="Times New Roman" w:eastAsia="Times New Roman" w:hAnsi="Times New Roman" w:cs="Times New Roman"/>
            <w:b/>
            <w:bCs/>
            <w:color w:val="000000" w:themeColor="text1"/>
            <w:sz w:val="22"/>
            <w:szCs w:val="22"/>
          </w:rPr>
          <w:delText xml:space="preserve"> (tj. </w:delText>
        </w:r>
        <w:r w:rsidRPr="0845F258" w:rsidDel="20CCA75F">
          <w:rPr>
            <w:rFonts w:ascii="Times New Roman" w:eastAsia="Times New Roman" w:hAnsi="Times New Roman" w:cs="Times New Roman"/>
            <w:b/>
            <w:bCs/>
            <w:color w:val="000000" w:themeColor="text1"/>
            <w:sz w:val="22"/>
            <w:szCs w:val="22"/>
          </w:rPr>
          <w:delText xml:space="preserve">prowadzenia działalności gospodarczej w postaci prowadzenia instalacji wytwarzającej </w:delText>
        </w:r>
        <w:r w:rsidRPr="0845F258" w:rsidDel="282C2472">
          <w:rPr>
            <w:rFonts w:ascii="Times New Roman" w:eastAsia="Times New Roman" w:hAnsi="Times New Roman" w:cs="Times New Roman"/>
            <w:b/>
            <w:bCs/>
            <w:color w:val="000000" w:themeColor="text1"/>
            <w:sz w:val="22"/>
            <w:szCs w:val="22"/>
          </w:rPr>
          <w:delText xml:space="preserve">paliwo gazowe </w:delText>
        </w:r>
        <w:r w:rsidRPr="0845F258" w:rsidDel="003E1360">
          <w:rPr>
            <w:rFonts w:ascii="Times New Roman" w:eastAsia="Times New Roman" w:hAnsi="Times New Roman" w:cs="Times New Roman"/>
            <w:b/>
            <w:bCs/>
            <w:color w:val="000000" w:themeColor="text1"/>
            <w:sz w:val="22"/>
            <w:szCs w:val="22"/>
          </w:rPr>
          <w:delText>–</w:delText>
        </w:r>
        <w:r w:rsidRPr="0845F258" w:rsidDel="282C2472">
          <w:rPr>
            <w:rFonts w:ascii="Times New Roman" w:eastAsia="Times New Roman" w:hAnsi="Times New Roman" w:cs="Times New Roman"/>
            <w:b/>
            <w:bCs/>
            <w:color w:val="000000" w:themeColor="text1"/>
            <w:sz w:val="22"/>
            <w:szCs w:val="22"/>
          </w:rPr>
          <w:delText xml:space="preserve"> </w:delText>
        </w:r>
        <w:r w:rsidRPr="0845F258" w:rsidDel="003E1360">
          <w:rPr>
            <w:rFonts w:ascii="Times New Roman" w:eastAsia="Times New Roman" w:hAnsi="Times New Roman" w:cs="Times New Roman"/>
            <w:b/>
            <w:bCs/>
            <w:color w:val="000000" w:themeColor="text1"/>
            <w:sz w:val="22"/>
            <w:szCs w:val="22"/>
          </w:rPr>
          <w:delText>biogaz lub</w:delText>
        </w:r>
        <w:r w:rsidRPr="0845F258" w:rsidDel="282C2472">
          <w:rPr>
            <w:rFonts w:ascii="Times New Roman" w:eastAsia="Times New Roman" w:hAnsi="Times New Roman" w:cs="Times New Roman"/>
            <w:b/>
            <w:bCs/>
            <w:color w:val="000000" w:themeColor="text1"/>
            <w:sz w:val="22"/>
            <w:szCs w:val="22"/>
          </w:rPr>
          <w:delText xml:space="preserve"> biometan</w:delText>
        </w:r>
        <w:r w:rsidRPr="0845F258" w:rsidDel="20CCA75F">
          <w:rPr>
            <w:rFonts w:ascii="Times New Roman" w:eastAsia="Times New Roman" w:hAnsi="Times New Roman" w:cs="Times New Roman"/>
            <w:b/>
            <w:bCs/>
            <w:color w:val="000000" w:themeColor="text1"/>
            <w:sz w:val="22"/>
            <w:szCs w:val="22"/>
          </w:rPr>
          <w:delText xml:space="preserve"> </w:delText>
        </w:r>
        <w:r w:rsidRPr="0845F258" w:rsidDel="003E1360">
          <w:rPr>
            <w:rFonts w:ascii="Times New Roman" w:eastAsia="Times New Roman" w:hAnsi="Times New Roman" w:cs="Times New Roman"/>
            <w:b/>
            <w:bCs/>
            <w:color w:val="000000" w:themeColor="text1"/>
            <w:sz w:val="22"/>
            <w:szCs w:val="22"/>
          </w:rPr>
          <w:delText>oraz</w:delText>
        </w:r>
        <w:r w:rsidRPr="0845F258" w:rsidDel="76D5707A">
          <w:rPr>
            <w:rFonts w:ascii="Times New Roman" w:eastAsia="Times New Roman" w:hAnsi="Times New Roman" w:cs="Times New Roman"/>
            <w:b/>
            <w:bCs/>
            <w:color w:val="000000" w:themeColor="text1"/>
            <w:sz w:val="22"/>
            <w:szCs w:val="22"/>
          </w:rPr>
          <w:delText xml:space="preserve"> inne produkty, a także </w:delText>
        </w:r>
        <w:r w:rsidRPr="0845F258" w:rsidDel="20CCA75F">
          <w:rPr>
            <w:rFonts w:ascii="Times New Roman" w:eastAsia="Times New Roman" w:hAnsi="Times New Roman" w:cs="Times New Roman"/>
            <w:b/>
            <w:bCs/>
            <w:color w:val="000000" w:themeColor="text1"/>
            <w:sz w:val="22"/>
            <w:szCs w:val="22"/>
          </w:rPr>
          <w:delText xml:space="preserve">wprowadzanie </w:delText>
        </w:r>
        <w:r w:rsidRPr="0845F258" w:rsidDel="76D5707A">
          <w:rPr>
            <w:rFonts w:ascii="Times New Roman" w:eastAsia="Times New Roman" w:hAnsi="Times New Roman" w:cs="Times New Roman"/>
            <w:b/>
            <w:bCs/>
            <w:color w:val="000000" w:themeColor="text1"/>
            <w:sz w:val="22"/>
            <w:szCs w:val="22"/>
          </w:rPr>
          <w:delText xml:space="preserve">tych produktów </w:delText>
        </w:r>
        <w:r w:rsidRPr="0845F258" w:rsidDel="20CCA75F">
          <w:rPr>
            <w:rFonts w:ascii="Times New Roman" w:eastAsia="Times New Roman" w:hAnsi="Times New Roman" w:cs="Times New Roman"/>
            <w:b/>
            <w:bCs/>
            <w:color w:val="000000" w:themeColor="text1"/>
            <w:sz w:val="22"/>
            <w:szCs w:val="22"/>
          </w:rPr>
          <w:delText>do obrotu</w:delText>
        </w:r>
        <w:r w:rsidRPr="0845F258" w:rsidDel="76D5707A">
          <w:rPr>
            <w:rFonts w:ascii="Times New Roman" w:eastAsia="Times New Roman" w:hAnsi="Times New Roman" w:cs="Times New Roman"/>
            <w:b/>
            <w:bCs/>
            <w:color w:val="000000" w:themeColor="text1"/>
            <w:sz w:val="22"/>
            <w:szCs w:val="22"/>
          </w:rPr>
          <w:delText>)</w:delText>
        </w:r>
        <w:r w:rsidRPr="0845F258" w:rsidDel="20CCA75F">
          <w:rPr>
            <w:rFonts w:ascii="Times New Roman" w:eastAsia="Times New Roman" w:hAnsi="Times New Roman" w:cs="Times New Roman"/>
            <w:b/>
            <w:bCs/>
            <w:color w:val="000000" w:themeColor="text1"/>
            <w:sz w:val="22"/>
            <w:szCs w:val="22"/>
          </w:rPr>
          <w:delText>.</w:delText>
        </w:r>
      </w:del>
    </w:p>
    <w:p w14:paraId="50A81BCF" w14:textId="3BEC2FDD" w:rsidR="7C603415" w:rsidRDefault="7C603415" w:rsidP="00792F59">
      <w:pPr>
        <w:jc w:val="both"/>
        <w:rPr>
          <w:ins w:id="69" w:author="Autor"/>
          <w:rFonts w:ascii="Times New Roman" w:eastAsia="Times New Roman" w:hAnsi="Times New Roman" w:cs="Times New Roman"/>
          <w:b/>
          <w:bCs/>
          <w:color w:val="000000" w:themeColor="text1"/>
          <w:sz w:val="22"/>
          <w:szCs w:val="22"/>
        </w:rPr>
      </w:pPr>
      <w:ins w:id="70" w:author="Autor">
        <w:r w:rsidRPr="0845F258">
          <w:rPr>
            <w:rFonts w:ascii="Times New Roman" w:eastAsia="Times New Roman" w:hAnsi="Times New Roman" w:cs="Times New Roman"/>
            <w:b/>
            <w:bCs/>
            <w:color w:val="000000" w:themeColor="text1"/>
            <w:sz w:val="22"/>
            <w:szCs w:val="22"/>
          </w:rPr>
          <w:t xml:space="preserve">Do udziału w niniejszym Postępowaniu może się zgłosić </w:t>
        </w:r>
        <w:r w:rsidRPr="00792F59">
          <w:rPr>
            <w:rFonts w:ascii="Times New Roman" w:eastAsia="Times New Roman" w:hAnsi="Times New Roman" w:cs="Times New Roman"/>
            <w:b/>
            <w:bCs/>
            <w:color w:val="000000" w:themeColor="text1"/>
            <w:sz w:val="22"/>
            <w:szCs w:val="22"/>
          </w:rPr>
          <w:t>każdy podmiot</w:t>
        </w:r>
        <w:r w:rsidRPr="0845F258">
          <w:rPr>
            <w:rFonts w:ascii="Times New Roman" w:eastAsia="Times New Roman" w:hAnsi="Times New Roman" w:cs="Times New Roman"/>
            <w:b/>
            <w:bCs/>
            <w:color w:val="000000" w:themeColor="text1"/>
            <w:sz w:val="22"/>
            <w:szCs w:val="22"/>
          </w:rPr>
          <w:t xml:space="preserve"> będący przedsiębiorcą oraz jednostki prowadzące działalność naukową, w szczególności jednostki systemu szkolnictwa wyższego i nauki, w ramach prowadzonej dozwolonej działalności gospodarczej.</w:t>
        </w:r>
      </w:ins>
    </w:p>
    <w:p w14:paraId="088680B0" w14:textId="403EF11D" w:rsidR="0845F258" w:rsidRDefault="0845F258" w:rsidP="0845F258">
      <w:pPr>
        <w:spacing w:before="60" w:after="60" w:line="276" w:lineRule="auto"/>
        <w:jc w:val="both"/>
        <w:rPr>
          <w:rFonts w:ascii="Times New Roman" w:eastAsia="Times New Roman" w:hAnsi="Times New Roman" w:cs="Times New Roman"/>
          <w:b/>
          <w:bCs/>
          <w:color w:val="000000" w:themeColor="text1"/>
          <w:sz w:val="22"/>
          <w:szCs w:val="22"/>
        </w:rPr>
      </w:pPr>
    </w:p>
    <w:p w14:paraId="08FC6EC2" w14:textId="77777777" w:rsidR="00C97394" w:rsidRDefault="00C97394" w:rsidP="000C61E2">
      <w:pPr>
        <w:pStyle w:val="Akapitzlist1"/>
        <w:tabs>
          <w:tab w:val="left" w:pos="426"/>
        </w:tabs>
        <w:spacing w:before="60" w:after="60" w:line="276" w:lineRule="auto"/>
        <w:ind w:left="0"/>
        <w:jc w:val="both"/>
        <w:rPr>
          <w:rFonts w:ascii="Times New Roman" w:eastAsia="Times New Roman" w:hAnsi="Times New Roman"/>
          <w:color w:val="000000"/>
        </w:rPr>
      </w:pPr>
    </w:p>
    <w:p w14:paraId="5731B9B4" w14:textId="5928317A" w:rsidR="00BA58EA" w:rsidRPr="00FA23BE" w:rsidRDefault="006F63F7" w:rsidP="000C61E2">
      <w:pPr>
        <w:pStyle w:val="Nagwek1"/>
        <w:spacing w:before="60" w:after="60"/>
        <w:rPr>
          <w:b w:val="0"/>
          <w:color w:val="000000"/>
        </w:rPr>
      </w:pPr>
      <w:r w:rsidRPr="006C291E">
        <w:t xml:space="preserve">OGÓLNE ZAŁOŻENIA I ZASADY DOTYCZĄCE </w:t>
      </w:r>
      <w:r w:rsidRPr="00FE7D57">
        <w:rPr>
          <w:rFonts w:eastAsia="Times New Roman"/>
          <w:bCs w:val="0"/>
        </w:rPr>
        <w:t>POSTĘPOWANIA</w:t>
      </w:r>
    </w:p>
    <w:p w14:paraId="29AE1532" w14:textId="77777777" w:rsidR="00BA58EA" w:rsidRPr="00BA58EA" w:rsidRDefault="00BA58EA" w:rsidP="000C61E2">
      <w:pPr>
        <w:pStyle w:val="Akapitzlist1"/>
        <w:tabs>
          <w:tab w:val="left" w:pos="426"/>
        </w:tabs>
        <w:spacing w:before="60" w:after="60" w:line="276" w:lineRule="auto"/>
        <w:ind w:left="360"/>
        <w:jc w:val="both"/>
        <w:rPr>
          <w:rFonts w:ascii="Times New Roman" w:eastAsia="Times New Roman" w:hAnsi="Times New Roman"/>
          <w:color w:val="000000"/>
        </w:rPr>
      </w:pPr>
    </w:p>
    <w:p w14:paraId="26F4CBCC" w14:textId="0991BF8F" w:rsidR="00F2320C" w:rsidRPr="006F63F7" w:rsidRDefault="79E747EE" w:rsidP="000C61E2">
      <w:pPr>
        <w:pStyle w:val="Akapitzlist1"/>
        <w:numPr>
          <w:ilvl w:val="1"/>
          <w:numId w:val="2"/>
        </w:numPr>
        <w:spacing w:before="60" w:after="60" w:line="276" w:lineRule="auto"/>
        <w:jc w:val="both"/>
        <w:rPr>
          <w:rFonts w:asciiTheme="minorHAnsi" w:eastAsiaTheme="minorEastAsia" w:hAnsiTheme="minorHAnsi" w:cstheme="minorBidi"/>
          <w:bCs/>
          <w:i/>
          <w:iCs/>
          <w:color w:val="FF0000"/>
        </w:rPr>
      </w:pPr>
      <w:r w:rsidRPr="6D8DF0E7">
        <w:rPr>
          <w:rFonts w:ascii="Times New Roman" w:hAnsi="Times New Roman"/>
          <w:b/>
          <w:bCs/>
          <w:color w:val="000000" w:themeColor="text1"/>
        </w:rPr>
        <w:t xml:space="preserve">Przedmiotem </w:t>
      </w:r>
      <w:r w:rsidR="63188D3F" w:rsidRPr="6D8DF0E7">
        <w:rPr>
          <w:rFonts w:ascii="Times New Roman" w:eastAsia="Times New Roman" w:hAnsi="Times New Roman"/>
          <w:b/>
          <w:bCs/>
          <w:color w:val="000000" w:themeColor="text1"/>
        </w:rPr>
        <w:t>P</w:t>
      </w:r>
      <w:r w:rsidRPr="6D8DF0E7">
        <w:rPr>
          <w:rFonts w:ascii="Times New Roman" w:eastAsia="Times New Roman" w:hAnsi="Times New Roman"/>
          <w:b/>
          <w:bCs/>
          <w:color w:val="000000" w:themeColor="text1"/>
        </w:rPr>
        <w:t>ost</w:t>
      </w:r>
      <w:r w:rsidR="006F63F7" w:rsidRPr="6D8DF0E7">
        <w:rPr>
          <w:rFonts w:ascii="Times New Roman" w:eastAsia="Times New Roman" w:hAnsi="Times New Roman"/>
          <w:b/>
          <w:bCs/>
          <w:color w:val="000000" w:themeColor="text1"/>
        </w:rPr>
        <w:t>ę</w:t>
      </w:r>
      <w:r w:rsidRPr="6D8DF0E7">
        <w:rPr>
          <w:rFonts w:ascii="Times New Roman" w:eastAsia="Times New Roman" w:hAnsi="Times New Roman"/>
          <w:b/>
          <w:bCs/>
          <w:color w:val="000000" w:themeColor="text1"/>
        </w:rPr>
        <w:t>powania</w:t>
      </w:r>
      <w:r w:rsidRPr="6D8DF0E7">
        <w:rPr>
          <w:rFonts w:ascii="Times New Roman" w:hAnsi="Times New Roman"/>
          <w:b/>
          <w:bCs/>
          <w:color w:val="000000" w:themeColor="text1"/>
        </w:rPr>
        <w:t xml:space="preserve"> jest wybór </w:t>
      </w:r>
      <w:r w:rsidR="63188D3F" w:rsidRPr="6D8DF0E7">
        <w:rPr>
          <w:rFonts w:ascii="Times New Roman" w:eastAsia="Times New Roman" w:hAnsi="Times New Roman"/>
          <w:b/>
          <w:bCs/>
          <w:color w:val="000000" w:themeColor="text1"/>
        </w:rPr>
        <w:t>Partnera</w:t>
      </w:r>
      <w:r w:rsidR="00A32DA9" w:rsidRPr="6D8DF0E7">
        <w:rPr>
          <w:rFonts w:ascii="Times New Roman" w:eastAsia="Times New Roman" w:hAnsi="Times New Roman"/>
          <w:b/>
          <w:bCs/>
          <w:color w:val="000000" w:themeColor="text1"/>
        </w:rPr>
        <w:t xml:space="preserve"> Strategicznego</w:t>
      </w:r>
      <w:r w:rsidRPr="6D8DF0E7">
        <w:rPr>
          <w:rFonts w:ascii="Times New Roman" w:hAnsi="Times New Roman"/>
          <w:b/>
          <w:bCs/>
          <w:color w:val="000000" w:themeColor="text1"/>
        </w:rPr>
        <w:t xml:space="preserve">, </w:t>
      </w:r>
      <w:r w:rsidRPr="6D8DF0E7">
        <w:rPr>
          <w:rFonts w:ascii="Times New Roman" w:hAnsi="Times New Roman"/>
          <w:b/>
          <w:bCs/>
        </w:rPr>
        <w:t>który</w:t>
      </w:r>
      <w:r w:rsidR="2800ECC8" w:rsidRPr="6D8DF0E7">
        <w:rPr>
          <w:rFonts w:ascii="Times New Roman" w:hAnsi="Times New Roman"/>
          <w:b/>
          <w:bCs/>
        </w:rPr>
        <w:t xml:space="preserve"> </w:t>
      </w:r>
      <w:r w:rsidRPr="6D8DF0E7">
        <w:rPr>
          <w:rFonts w:ascii="Times New Roman" w:hAnsi="Times New Roman"/>
          <w:b/>
          <w:bCs/>
        </w:rPr>
        <w:t>udostępni</w:t>
      </w:r>
      <w:r w:rsidR="5C116CFE" w:rsidRPr="6D8DF0E7">
        <w:rPr>
          <w:rFonts w:ascii="Times New Roman" w:hAnsi="Times New Roman"/>
          <w:b/>
          <w:bCs/>
        </w:rPr>
        <w:t xml:space="preserve"> </w:t>
      </w:r>
      <w:r w:rsidR="00F05798" w:rsidRPr="6D8DF0E7">
        <w:rPr>
          <w:rFonts w:ascii="Times New Roman" w:hAnsi="Times New Roman"/>
          <w:b/>
          <w:bCs/>
        </w:rPr>
        <w:t>dwie N</w:t>
      </w:r>
      <w:r w:rsidR="00024D0B" w:rsidRPr="6D8DF0E7">
        <w:rPr>
          <w:rFonts w:ascii="Times New Roman" w:hAnsi="Times New Roman"/>
          <w:b/>
          <w:bCs/>
        </w:rPr>
        <w:t>ieruchomoś</w:t>
      </w:r>
      <w:r w:rsidR="00F05798" w:rsidRPr="6D8DF0E7">
        <w:rPr>
          <w:rFonts w:ascii="Times New Roman" w:hAnsi="Times New Roman"/>
          <w:b/>
          <w:bCs/>
        </w:rPr>
        <w:t>ci</w:t>
      </w:r>
      <w:r w:rsidR="5C116CFE" w:rsidRPr="6D8DF0E7">
        <w:rPr>
          <w:rFonts w:ascii="Times New Roman" w:hAnsi="Times New Roman"/>
          <w:b/>
          <w:bCs/>
        </w:rPr>
        <w:t xml:space="preserve">, </w:t>
      </w:r>
      <w:r w:rsidR="2CFC5F25" w:rsidRPr="6D8DF0E7">
        <w:rPr>
          <w:rFonts w:ascii="Times New Roman" w:eastAsia="Times New Roman" w:hAnsi="Times New Roman"/>
          <w:b/>
          <w:bCs/>
        </w:rPr>
        <w:t xml:space="preserve">zgodne z </w:t>
      </w:r>
      <w:r w:rsidR="36C4E442" w:rsidRPr="6D8DF0E7">
        <w:rPr>
          <w:rFonts w:ascii="Times New Roman" w:eastAsia="Times New Roman" w:hAnsi="Times New Roman"/>
          <w:b/>
          <w:bCs/>
        </w:rPr>
        <w:t xml:space="preserve">opisem zawartym w Załączniku nr </w:t>
      </w:r>
      <w:r w:rsidR="00A32DA9" w:rsidRPr="6D8DF0E7">
        <w:rPr>
          <w:rFonts w:ascii="Times New Roman" w:eastAsia="Times New Roman" w:hAnsi="Times New Roman"/>
          <w:b/>
          <w:bCs/>
        </w:rPr>
        <w:t>3</w:t>
      </w:r>
      <w:r w:rsidR="36C4E442" w:rsidRPr="6D8DF0E7">
        <w:rPr>
          <w:rFonts w:ascii="Times New Roman" w:eastAsia="Times New Roman" w:hAnsi="Times New Roman"/>
          <w:b/>
          <w:bCs/>
        </w:rPr>
        <w:t xml:space="preserve"> do </w:t>
      </w:r>
      <w:r w:rsidR="006F63F7" w:rsidRPr="6D8DF0E7">
        <w:rPr>
          <w:rFonts w:ascii="Times New Roman" w:eastAsia="Times New Roman" w:hAnsi="Times New Roman"/>
          <w:b/>
          <w:bCs/>
        </w:rPr>
        <w:t>Ogłoszenia –</w:t>
      </w:r>
      <w:ins w:id="71" w:author="Autor">
        <w:r w:rsidR="004205F8" w:rsidRPr="6D8DF0E7">
          <w:rPr>
            <w:rFonts w:ascii="Times New Roman" w:eastAsia="Times New Roman" w:hAnsi="Times New Roman"/>
            <w:b/>
            <w:bCs/>
          </w:rPr>
          <w:t xml:space="preserve"> </w:t>
        </w:r>
        <w:r w:rsidR="00F26508" w:rsidRPr="6D8DF0E7">
          <w:rPr>
            <w:rFonts w:ascii="Times New Roman" w:eastAsia="Times New Roman" w:hAnsi="Times New Roman"/>
            <w:b/>
            <w:bCs/>
          </w:rPr>
          <w:t>„</w:t>
        </w:r>
        <w:r w:rsidR="004205F8" w:rsidRPr="6D8DF0E7">
          <w:rPr>
            <w:rFonts w:ascii="Times New Roman" w:eastAsia="Times New Roman" w:hAnsi="Times New Roman"/>
            <w:b/>
            <w:bCs/>
            <w:i/>
            <w:iCs/>
          </w:rPr>
          <w:t>Wymagania stawiane Partnerowi Strategicznemu</w:t>
        </w:r>
        <w:r w:rsidR="00F26508" w:rsidRPr="6D8DF0E7">
          <w:rPr>
            <w:rFonts w:ascii="Times New Roman" w:eastAsia="Times New Roman" w:hAnsi="Times New Roman"/>
            <w:b/>
            <w:bCs/>
          </w:rPr>
          <w:t>”</w:t>
        </w:r>
      </w:ins>
      <w:del w:id="72" w:author="Autor">
        <w:r w:rsidRPr="6D8DF0E7" w:rsidDel="79E747EE">
          <w:rPr>
            <w:rFonts w:ascii="Times New Roman" w:eastAsia="Times New Roman" w:hAnsi="Times New Roman"/>
            <w:b/>
            <w:bCs/>
          </w:rPr>
          <w:delText xml:space="preserve"> Opis Przedmiotu Zamówienia</w:delText>
        </w:r>
      </w:del>
      <w:r w:rsidR="006F63F7" w:rsidRPr="6D8DF0E7">
        <w:rPr>
          <w:rFonts w:ascii="Times New Roman" w:eastAsia="Times New Roman" w:hAnsi="Times New Roman"/>
        </w:rPr>
        <w:t xml:space="preserve">, </w:t>
      </w:r>
      <w:r w:rsidR="6BD49242" w:rsidRPr="6D8DF0E7">
        <w:rPr>
          <w:rFonts w:ascii="Times New Roman" w:eastAsia="Times New Roman" w:hAnsi="Times New Roman"/>
        </w:rPr>
        <w:t>w taki sposób, że możliwe będzie</w:t>
      </w:r>
      <w:r w:rsidR="315418CA" w:rsidRPr="6D8DF0E7">
        <w:rPr>
          <w:rFonts w:ascii="Times New Roman" w:eastAsia="Times New Roman" w:hAnsi="Times New Roman"/>
        </w:rPr>
        <w:t xml:space="preserve"> </w:t>
      </w:r>
      <w:r w:rsidR="55E6439A" w:rsidRPr="6D8DF0E7">
        <w:rPr>
          <w:rFonts w:ascii="Times New Roman" w:eastAsia="Times New Roman" w:hAnsi="Times New Roman"/>
        </w:rPr>
        <w:t>z</w:t>
      </w:r>
      <w:r w:rsidR="185DB979" w:rsidRPr="6D8DF0E7">
        <w:rPr>
          <w:rFonts w:ascii="Times New Roman" w:eastAsia="Times New Roman" w:hAnsi="Times New Roman"/>
        </w:rPr>
        <w:t>lokaliz</w:t>
      </w:r>
      <w:r w:rsidR="1C34D610" w:rsidRPr="6D8DF0E7">
        <w:rPr>
          <w:rFonts w:ascii="Times New Roman" w:eastAsia="Times New Roman" w:hAnsi="Times New Roman"/>
        </w:rPr>
        <w:t>owanie</w:t>
      </w:r>
      <w:r w:rsidR="185DB979" w:rsidRPr="6D8DF0E7">
        <w:rPr>
          <w:rFonts w:ascii="Times New Roman" w:eastAsia="Times New Roman" w:hAnsi="Times New Roman"/>
        </w:rPr>
        <w:t xml:space="preserve"> na nich</w:t>
      </w:r>
      <w:r w:rsidR="00024D0B" w:rsidRPr="6D8DF0E7">
        <w:rPr>
          <w:rFonts w:ascii="Times New Roman" w:eastAsia="Times New Roman" w:hAnsi="Times New Roman"/>
        </w:rPr>
        <w:t xml:space="preserve"> odpowiednio</w:t>
      </w:r>
      <w:r w:rsidR="487C3277" w:rsidRPr="6D8DF0E7">
        <w:rPr>
          <w:rFonts w:ascii="Times New Roman" w:eastAsia="Times New Roman" w:hAnsi="Times New Roman"/>
        </w:rPr>
        <w:t xml:space="preserve"> maksymalnie </w:t>
      </w:r>
      <w:del w:id="73" w:author="Autor">
        <w:r w:rsidRPr="6D8DF0E7" w:rsidDel="79E747EE">
          <w:rPr>
            <w:rFonts w:ascii="Times New Roman" w:eastAsia="Times New Roman" w:hAnsi="Times New Roman"/>
          </w:rPr>
          <w:delText xml:space="preserve">ośmiu </w:delText>
        </w:r>
      </w:del>
      <w:ins w:id="74" w:author="Autor">
        <w:r w:rsidR="004205F8" w:rsidRPr="6D8DF0E7">
          <w:rPr>
            <w:rFonts w:ascii="Times New Roman" w:eastAsia="Times New Roman" w:hAnsi="Times New Roman"/>
          </w:rPr>
          <w:t xml:space="preserve">sześciu </w:t>
        </w:r>
      </w:ins>
      <w:r w:rsidR="487C3277" w:rsidRPr="6D8DF0E7">
        <w:rPr>
          <w:rFonts w:ascii="Times New Roman" w:eastAsia="Times New Roman" w:hAnsi="Times New Roman"/>
        </w:rPr>
        <w:t>Instalacji Ułamkowo-Technicznych (</w:t>
      </w:r>
      <w:r w:rsidR="3ECFB31B" w:rsidRPr="6D8DF0E7">
        <w:rPr>
          <w:rFonts w:ascii="Times New Roman" w:eastAsia="Times New Roman" w:hAnsi="Times New Roman"/>
        </w:rPr>
        <w:t xml:space="preserve">Nieruchomość </w:t>
      </w:r>
      <w:r w:rsidR="487C3277" w:rsidRPr="6D8DF0E7">
        <w:rPr>
          <w:rFonts w:ascii="Times New Roman" w:eastAsia="Times New Roman" w:hAnsi="Times New Roman"/>
        </w:rPr>
        <w:t>1) oraz Demonstratora Technologii (</w:t>
      </w:r>
      <w:r w:rsidR="756CF354" w:rsidRPr="6D8DF0E7">
        <w:rPr>
          <w:rFonts w:ascii="Times New Roman" w:eastAsia="Times New Roman" w:hAnsi="Times New Roman"/>
        </w:rPr>
        <w:t xml:space="preserve">Nieruchomość </w:t>
      </w:r>
      <w:r w:rsidR="487C3277" w:rsidRPr="6D8DF0E7">
        <w:rPr>
          <w:rFonts w:ascii="Times New Roman" w:eastAsia="Times New Roman" w:hAnsi="Times New Roman"/>
        </w:rPr>
        <w:t xml:space="preserve">2) </w:t>
      </w:r>
      <w:r w:rsidR="00F05798" w:rsidRPr="6D8DF0E7">
        <w:rPr>
          <w:rFonts w:ascii="Times New Roman" w:eastAsia="Times New Roman" w:hAnsi="Times New Roman"/>
        </w:rPr>
        <w:t>przy czym</w:t>
      </w:r>
      <w:r w:rsidR="487C3277" w:rsidRPr="6D8DF0E7">
        <w:rPr>
          <w:rFonts w:ascii="Times New Roman" w:eastAsia="Times New Roman" w:hAnsi="Times New Roman"/>
        </w:rPr>
        <w:t xml:space="preserve"> oba obszary nie będą</w:t>
      </w:r>
      <w:r w:rsidR="315418CA" w:rsidRPr="6D8DF0E7">
        <w:rPr>
          <w:rFonts w:ascii="Times New Roman" w:eastAsia="Times New Roman" w:hAnsi="Times New Roman"/>
        </w:rPr>
        <w:t xml:space="preserve"> </w:t>
      </w:r>
      <w:r w:rsidR="01E665FE" w:rsidRPr="6D8DF0E7">
        <w:rPr>
          <w:rFonts w:ascii="Times New Roman" w:eastAsia="Times New Roman" w:hAnsi="Times New Roman"/>
        </w:rPr>
        <w:t>powiązane ze sobą technologicznie</w:t>
      </w:r>
      <w:r w:rsidR="40609A5C" w:rsidRPr="6D8DF0E7">
        <w:rPr>
          <w:rFonts w:ascii="Times New Roman" w:eastAsia="Times New Roman" w:hAnsi="Times New Roman"/>
        </w:rPr>
        <w:t>, a</w:t>
      </w:r>
      <w:r w:rsidR="3069BCEB" w:rsidRPr="6D8DF0E7">
        <w:rPr>
          <w:rFonts w:ascii="Times New Roman" w:eastAsia="Times New Roman" w:hAnsi="Times New Roman"/>
        </w:rPr>
        <w:t xml:space="preserve"> </w:t>
      </w:r>
      <w:r w:rsidR="32FC6BEB" w:rsidRPr="6D8DF0E7">
        <w:rPr>
          <w:rFonts w:ascii="Times New Roman" w:eastAsia="Times New Roman" w:hAnsi="Times New Roman"/>
        </w:rPr>
        <w:t xml:space="preserve">odległość pomiędzy nimi wyniesie nie mniej niż </w:t>
      </w:r>
      <w:r w:rsidR="000415BF" w:rsidRPr="6D8DF0E7">
        <w:rPr>
          <w:rFonts w:ascii="Times New Roman" w:eastAsia="Times New Roman" w:hAnsi="Times New Roman"/>
        </w:rPr>
        <w:t>2</w:t>
      </w:r>
      <w:r w:rsidR="32FC6BEB" w:rsidRPr="6D8DF0E7">
        <w:rPr>
          <w:rFonts w:ascii="Times New Roman" w:eastAsia="Times New Roman" w:hAnsi="Times New Roman"/>
        </w:rPr>
        <w:t>00 m</w:t>
      </w:r>
      <w:r w:rsidR="00E17D2B" w:rsidRPr="6D8DF0E7">
        <w:rPr>
          <w:rFonts w:ascii="Times New Roman" w:eastAsia="Times New Roman" w:hAnsi="Times New Roman"/>
        </w:rPr>
        <w:t>, aby poza rozłącznością czasową i technologiczną podejmowanych na nich działań wprowadzić rozdzielenie przestrzenne pomiędzy nimi</w:t>
      </w:r>
      <w:r w:rsidR="40CF6306" w:rsidRPr="6D8DF0E7">
        <w:rPr>
          <w:rFonts w:ascii="Times New Roman" w:eastAsia="Times New Roman" w:hAnsi="Times New Roman"/>
        </w:rPr>
        <w:t>.</w:t>
      </w:r>
      <w:r w:rsidR="458347FE" w:rsidRPr="6D8DF0E7">
        <w:rPr>
          <w:rFonts w:ascii="Times New Roman" w:eastAsia="Times New Roman" w:hAnsi="Times New Roman"/>
        </w:rPr>
        <w:t xml:space="preserve"> </w:t>
      </w:r>
    </w:p>
    <w:p w14:paraId="2D53A756" w14:textId="77777777" w:rsidR="00F2320C" w:rsidRPr="00F2320C" w:rsidRDefault="00F2320C" w:rsidP="000C61E2">
      <w:pPr>
        <w:pStyle w:val="Akapitzlist1"/>
        <w:spacing w:before="60" w:after="60" w:line="276" w:lineRule="auto"/>
        <w:ind w:left="792"/>
        <w:jc w:val="both"/>
        <w:rPr>
          <w:rFonts w:asciiTheme="minorHAnsi" w:eastAsiaTheme="minorEastAsia" w:hAnsiTheme="minorHAnsi" w:cstheme="minorBidi"/>
          <w:b/>
          <w:bCs/>
          <w:i/>
          <w:iCs/>
          <w:color w:val="FF0000"/>
        </w:rPr>
      </w:pPr>
    </w:p>
    <w:p w14:paraId="364CCEAB" w14:textId="036379A7" w:rsidR="79E747EE" w:rsidRPr="0020025D" w:rsidRDefault="458347FE" w:rsidP="000C61E2">
      <w:pPr>
        <w:pStyle w:val="Akapitzlist1"/>
        <w:numPr>
          <w:ilvl w:val="1"/>
          <w:numId w:val="2"/>
        </w:numPr>
        <w:spacing w:before="60" w:after="60" w:line="276" w:lineRule="auto"/>
        <w:jc w:val="both"/>
        <w:rPr>
          <w:rFonts w:asciiTheme="minorHAnsi" w:eastAsiaTheme="minorEastAsia" w:hAnsiTheme="minorHAnsi" w:cstheme="minorBidi"/>
          <w:b/>
          <w:bCs/>
          <w:i/>
          <w:iCs/>
          <w:color w:val="FF0000"/>
        </w:rPr>
      </w:pPr>
      <w:r w:rsidRPr="6D8DF0E7">
        <w:rPr>
          <w:rFonts w:ascii="Times New Roman" w:eastAsia="Times New Roman" w:hAnsi="Times New Roman"/>
          <w:b/>
          <w:bCs/>
        </w:rPr>
        <w:t>Ponadto Partner</w:t>
      </w:r>
      <w:r w:rsidR="2800ECC8" w:rsidRPr="6D8DF0E7">
        <w:rPr>
          <w:rFonts w:ascii="Times New Roman" w:hAnsi="Times New Roman"/>
          <w:b/>
          <w:bCs/>
          <w:color w:val="000000" w:themeColor="text1"/>
        </w:rPr>
        <w:t xml:space="preserve"> </w:t>
      </w:r>
      <w:r w:rsidR="622852D8" w:rsidRPr="6D8DF0E7">
        <w:rPr>
          <w:rFonts w:ascii="Times New Roman" w:hAnsi="Times New Roman"/>
          <w:b/>
          <w:bCs/>
          <w:color w:val="000000" w:themeColor="text1"/>
        </w:rPr>
        <w:t xml:space="preserve">będzie </w:t>
      </w:r>
      <w:r w:rsidR="0C818DCF" w:rsidRPr="6D8DF0E7">
        <w:rPr>
          <w:rFonts w:ascii="Times New Roman" w:hAnsi="Times New Roman"/>
          <w:b/>
          <w:bCs/>
          <w:color w:val="000000" w:themeColor="text1"/>
        </w:rPr>
        <w:t xml:space="preserve">prowadził </w:t>
      </w:r>
      <w:r w:rsidR="00024D0B" w:rsidRPr="6D8DF0E7">
        <w:rPr>
          <w:rFonts w:ascii="Times New Roman" w:hAnsi="Times New Roman"/>
          <w:b/>
          <w:bCs/>
          <w:color w:val="000000" w:themeColor="text1"/>
        </w:rPr>
        <w:t>Testy</w:t>
      </w:r>
      <w:r w:rsidR="60138706" w:rsidRPr="6D8DF0E7">
        <w:rPr>
          <w:rFonts w:ascii="Times New Roman" w:hAnsi="Times New Roman"/>
          <w:b/>
          <w:bCs/>
          <w:color w:val="000000" w:themeColor="text1"/>
        </w:rPr>
        <w:t xml:space="preserve"> </w:t>
      </w:r>
      <w:r w:rsidR="00C87B48" w:rsidRPr="6D8DF0E7">
        <w:rPr>
          <w:rFonts w:ascii="Times New Roman" w:hAnsi="Times New Roman"/>
          <w:b/>
          <w:bCs/>
          <w:color w:val="000000" w:themeColor="text1"/>
        </w:rPr>
        <w:t>na</w:t>
      </w:r>
      <w:r w:rsidR="2800ECC8" w:rsidRPr="6D8DF0E7">
        <w:rPr>
          <w:rFonts w:ascii="Times New Roman" w:hAnsi="Times New Roman"/>
          <w:b/>
          <w:bCs/>
          <w:color w:val="000000" w:themeColor="text1"/>
        </w:rPr>
        <w:t xml:space="preserve"> </w:t>
      </w:r>
      <w:r w:rsidR="006F63F7" w:rsidRPr="6D8DF0E7">
        <w:rPr>
          <w:rFonts w:ascii="Times New Roman" w:hAnsi="Times New Roman"/>
          <w:b/>
          <w:bCs/>
          <w:color w:val="000000" w:themeColor="text1"/>
        </w:rPr>
        <w:t>I</w:t>
      </w:r>
      <w:r w:rsidR="2800ECC8" w:rsidRPr="6D8DF0E7">
        <w:rPr>
          <w:rFonts w:ascii="Times New Roman" w:hAnsi="Times New Roman"/>
          <w:b/>
          <w:bCs/>
          <w:color w:val="000000" w:themeColor="text1"/>
        </w:rPr>
        <w:t>nstalacjach</w:t>
      </w:r>
      <w:r w:rsidR="006F63F7" w:rsidRPr="6D8DF0E7">
        <w:rPr>
          <w:rFonts w:ascii="Times New Roman" w:hAnsi="Times New Roman"/>
          <w:b/>
          <w:bCs/>
          <w:color w:val="000000" w:themeColor="text1"/>
        </w:rPr>
        <w:t xml:space="preserve"> Ułamkowo-Technicznych oraz Demonstratorze Technologii</w:t>
      </w:r>
      <w:r w:rsidR="3CD8F1F8" w:rsidRPr="6D8DF0E7">
        <w:rPr>
          <w:rFonts w:ascii="Times New Roman" w:hAnsi="Times New Roman"/>
          <w:b/>
          <w:bCs/>
          <w:color w:val="000000" w:themeColor="text1"/>
        </w:rPr>
        <w:t>,</w:t>
      </w:r>
      <w:r w:rsidR="79AA8C88" w:rsidRPr="6D8DF0E7">
        <w:rPr>
          <w:rFonts w:ascii="Times New Roman" w:hAnsi="Times New Roman"/>
          <w:b/>
          <w:bCs/>
          <w:color w:val="000000" w:themeColor="text1"/>
        </w:rPr>
        <w:t xml:space="preserve"> zgodnie z treścią </w:t>
      </w:r>
      <w:r w:rsidR="00C87B48" w:rsidRPr="6D8DF0E7">
        <w:rPr>
          <w:rFonts w:ascii="Times New Roman" w:hAnsi="Times New Roman"/>
          <w:b/>
          <w:bCs/>
          <w:color w:val="000000" w:themeColor="text1"/>
        </w:rPr>
        <w:t>Załącznika nr 3</w:t>
      </w:r>
      <w:r w:rsidR="79AA8C88" w:rsidRPr="6D8DF0E7">
        <w:rPr>
          <w:rFonts w:ascii="Times New Roman" w:hAnsi="Times New Roman"/>
          <w:b/>
          <w:bCs/>
          <w:color w:val="000000" w:themeColor="text1"/>
        </w:rPr>
        <w:t xml:space="preserve"> </w:t>
      </w:r>
      <w:r w:rsidR="162929B3" w:rsidRPr="6D8DF0E7">
        <w:rPr>
          <w:rFonts w:ascii="Times New Roman" w:hAnsi="Times New Roman"/>
          <w:b/>
          <w:bCs/>
          <w:color w:val="000000" w:themeColor="text1"/>
        </w:rPr>
        <w:t xml:space="preserve">do </w:t>
      </w:r>
      <w:r w:rsidR="006F63F7" w:rsidRPr="6D8DF0E7">
        <w:rPr>
          <w:rFonts w:ascii="Times New Roman" w:hAnsi="Times New Roman"/>
          <w:b/>
          <w:bCs/>
          <w:color w:val="000000" w:themeColor="text1"/>
        </w:rPr>
        <w:t>Ogłoszenia</w:t>
      </w:r>
      <w:r w:rsidR="162929B3" w:rsidRPr="6D8DF0E7">
        <w:rPr>
          <w:rFonts w:ascii="Times New Roman" w:hAnsi="Times New Roman"/>
          <w:b/>
          <w:bCs/>
          <w:color w:val="000000" w:themeColor="text1"/>
        </w:rPr>
        <w:t xml:space="preserve"> </w:t>
      </w:r>
      <w:r w:rsidR="79AA8C88" w:rsidRPr="6D8DF0E7">
        <w:rPr>
          <w:rFonts w:ascii="Times New Roman" w:hAnsi="Times New Roman"/>
          <w:b/>
          <w:bCs/>
          <w:color w:val="000000" w:themeColor="text1"/>
        </w:rPr>
        <w:t xml:space="preserve">– </w:t>
      </w:r>
      <w:ins w:id="75" w:author="Autor">
        <w:r w:rsidR="00F26508" w:rsidRPr="6D8DF0E7">
          <w:rPr>
            <w:rFonts w:ascii="Times New Roman" w:hAnsi="Times New Roman"/>
            <w:b/>
            <w:bCs/>
            <w:color w:val="000000" w:themeColor="text1"/>
          </w:rPr>
          <w:t>„</w:t>
        </w:r>
        <w:r w:rsidR="004205F8" w:rsidRPr="6D8DF0E7">
          <w:rPr>
            <w:rFonts w:ascii="Times New Roman" w:eastAsia="Times New Roman" w:hAnsi="Times New Roman"/>
            <w:b/>
            <w:bCs/>
            <w:i/>
            <w:iCs/>
          </w:rPr>
          <w:t>Wymagania stawiane Partnerowi Strategicznemu</w:t>
        </w:r>
        <w:r w:rsidR="00F26508" w:rsidRPr="6D8DF0E7">
          <w:rPr>
            <w:rFonts w:ascii="Times New Roman" w:eastAsia="Times New Roman" w:hAnsi="Times New Roman"/>
            <w:b/>
            <w:bCs/>
          </w:rPr>
          <w:t>”</w:t>
        </w:r>
      </w:ins>
      <w:del w:id="76" w:author="Autor">
        <w:r w:rsidRPr="6D8DF0E7" w:rsidDel="458347FE">
          <w:rPr>
            <w:rFonts w:ascii="Times New Roman" w:hAnsi="Times New Roman"/>
            <w:b/>
            <w:bCs/>
            <w:color w:val="000000" w:themeColor="text1"/>
          </w:rPr>
          <w:delText>Opis przedmiotu zamówienia.</w:delText>
        </w:r>
      </w:del>
    </w:p>
    <w:p w14:paraId="5C272148" w14:textId="77F845A4" w:rsidR="00041746" w:rsidRPr="008B12A8" w:rsidRDefault="00BA58EA" w:rsidP="000C61E2">
      <w:pPr>
        <w:pStyle w:val="Akapitzlist1"/>
        <w:tabs>
          <w:tab w:val="left" w:pos="426"/>
        </w:tabs>
        <w:spacing w:before="60" w:after="60" w:line="276" w:lineRule="auto"/>
        <w:ind w:left="792"/>
        <w:jc w:val="both"/>
        <w:rPr>
          <w:rFonts w:ascii="Times New Roman" w:hAnsi="Times New Roman"/>
          <w:b/>
          <w:bCs/>
          <w:color w:val="000000"/>
        </w:rPr>
      </w:pPr>
      <w:r w:rsidRPr="53D4E7C3">
        <w:rPr>
          <w:rFonts w:ascii="Times New Roman" w:hAnsi="Times New Roman"/>
          <w:color w:val="000000" w:themeColor="text1"/>
        </w:rPr>
        <w:t>NCBR w ramach</w:t>
      </w:r>
      <w:r w:rsidR="008129B7" w:rsidRPr="53D4E7C3">
        <w:rPr>
          <w:rFonts w:ascii="Times New Roman" w:hAnsi="Times New Roman"/>
          <w:color w:val="000000" w:themeColor="text1"/>
        </w:rPr>
        <w:t xml:space="preserve"> </w:t>
      </w:r>
      <w:r w:rsidR="00A32EBF" w:rsidRPr="53D4E7C3">
        <w:rPr>
          <w:rFonts w:ascii="Times New Roman" w:eastAsia="Times New Roman" w:hAnsi="Times New Roman"/>
          <w:color w:val="000000" w:themeColor="text1"/>
        </w:rPr>
        <w:t>powiązanego funkcjonalnie</w:t>
      </w:r>
      <w:r w:rsidR="00D57ABD" w:rsidRPr="53D4E7C3">
        <w:rPr>
          <w:rFonts w:ascii="Times New Roman" w:eastAsia="Times New Roman" w:hAnsi="Times New Roman"/>
          <w:color w:val="000000" w:themeColor="text1"/>
        </w:rPr>
        <w:t xml:space="preserve"> </w:t>
      </w:r>
      <w:r w:rsidR="008129B7" w:rsidRPr="53D4E7C3">
        <w:rPr>
          <w:rFonts w:ascii="Times New Roman" w:eastAsia="Times New Roman" w:hAnsi="Times New Roman"/>
          <w:color w:val="000000" w:themeColor="text1"/>
        </w:rPr>
        <w:t>Przedsięwzięci</w:t>
      </w:r>
      <w:r w:rsidR="00515ADF" w:rsidRPr="53D4E7C3">
        <w:rPr>
          <w:rFonts w:ascii="Times New Roman" w:eastAsia="Times New Roman" w:hAnsi="Times New Roman"/>
          <w:color w:val="000000" w:themeColor="text1"/>
        </w:rPr>
        <w:t>a</w:t>
      </w:r>
      <w:r w:rsidRPr="53D4E7C3">
        <w:rPr>
          <w:rFonts w:ascii="Times New Roman" w:eastAsia="Times New Roman" w:hAnsi="Times New Roman"/>
          <w:color w:val="000000" w:themeColor="text1"/>
        </w:rPr>
        <w:t xml:space="preserve"> </w:t>
      </w:r>
      <w:r w:rsidR="00243E41" w:rsidRPr="53D4E7C3">
        <w:rPr>
          <w:rFonts w:ascii="Times New Roman" w:eastAsia="Times New Roman" w:hAnsi="Times New Roman"/>
          <w:color w:val="000000" w:themeColor="text1"/>
        </w:rPr>
        <w:t>PCP</w:t>
      </w:r>
      <w:r w:rsidR="00243E41" w:rsidRPr="53D4E7C3">
        <w:rPr>
          <w:rFonts w:ascii="Times New Roman" w:hAnsi="Times New Roman"/>
          <w:color w:val="000000" w:themeColor="text1"/>
        </w:rPr>
        <w:t xml:space="preserve"> </w:t>
      </w:r>
      <w:r w:rsidR="00C87B48">
        <w:rPr>
          <w:rFonts w:ascii="Times New Roman" w:hAnsi="Times New Roman"/>
          <w:color w:val="000000" w:themeColor="text1"/>
        </w:rPr>
        <w:t>p</w:t>
      </w:r>
      <w:r w:rsidRPr="53D4E7C3">
        <w:rPr>
          <w:rFonts w:ascii="Times New Roman" w:hAnsi="Times New Roman"/>
          <w:color w:val="000000" w:themeColor="text1"/>
        </w:rPr>
        <w:t xml:space="preserve">rowadził będzie </w:t>
      </w:r>
      <w:r w:rsidR="00451276" w:rsidRPr="53D4E7C3">
        <w:rPr>
          <w:rFonts w:ascii="Times New Roman" w:hAnsi="Times New Roman"/>
          <w:color w:val="000000" w:themeColor="text1"/>
        </w:rPr>
        <w:t>działania</w:t>
      </w:r>
      <w:r w:rsidRPr="53D4E7C3">
        <w:rPr>
          <w:rFonts w:ascii="Times New Roman" w:hAnsi="Times New Roman"/>
          <w:color w:val="000000" w:themeColor="text1"/>
        </w:rPr>
        <w:t>, których celem jest</w:t>
      </w:r>
      <w:r w:rsidR="00515ADF" w:rsidRPr="53D4E7C3">
        <w:rPr>
          <w:rFonts w:ascii="Times New Roman" w:hAnsi="Times New Roman"/>
          <w:color w:val="000000" w:themeColor="text1"/>
        </w:rPr>
        <w:t xml:space="preserve"> </w:t>
      </w:r>
      <w:r w:rsidR="00515ADF" w:rsidRPr="53D4E7C3">
        <w:rPr>
          <w:rFonts w:ascii="Times New Roman" w:eastAsia="Times New Roman" w:hAnsi="Times New Roman"/>
          <w:color w:val="000000" w:themeColor="text1"/>
        </w:rPr>
        <w:t>wyłonienie Uczestników PCP</w:t>
      </w:r>
      <w:r w:rsidR="73DD9B64" w:rsidRPr="53D4E7C3">
        <w:rPr>
          <w:rFonts w:ascii="Times New Roman" w:eastAsia="Times New Roman" w:hAnsi="Times New Roman"/>
          <w:color w:val="000000" w:themeColor="text1"/>
        </w:rPr>
        <w:t xml:space="preserve"> i</w:t>
      </w:r>
      <w:r w:rsidR="00515ADF" w:rsidRPr="53D4E7C3">
        <w:rPr>
          <w:rFonts w:ascii="Times New Roman" w:eastAsia="Times New Roman" w:hAnsi="Times New Roman"/>
          <w:color w:val="000000" w:themeColor="text1"/>
        </w:rPr>
        <w:t xml:space="preserve"> przeprowadzenie przez nich niezbędnych prac badawczo-rozwojowych</w:t>
      </w:r>
      <w:r w:rsidR="00D05527" w:rsidRPr="53D4E7C3">
        <w:rPr>
          <w:rFonts w:ascii="Times New Roman" w:eastAsia="Times New Roman" w:hAnsi="Times New Roman"/>
          <w:color w:val="000000" w:themeColor="text1"/>
        </w:rPr>
        <w:t xml:space="preserve">, których wynikiem będzie </w:t>
      </w:r>
      <w:r w:rsidRPr="53D4E7C3">
        <w:rPr>
          <w:rFonts w:ascii="Times New Roman" w:hAnsi="Times New Roman"/>
          <w:color w:val="000000" w:themeColor="text1"/>
        </w:rPr>
        <w:t>dostarczenie</w:t>
      </w:r>
      <w:r w:rsidR="00515ADF" w:rsidRPr="53D4E7C3">
        <w:rPr>
          <w:rFonts w:ascii="Times New Roman" w:hAnsi="Times New Roman"/>
          <w:color w:val="000000" w:themeColor="text1"/>
        </w:rPr>
        <w:t xml:space="preserve"> </w:t>
      </w:r>
      <w:r w:rsidRPr="53D4E7C3">
        <w:rPr>
          <w:rFonts w:ascii="Times New Roman" w:hAnsi="Times New Roman"/>
          <w:color w:val="000000" w:themeColor="text1"/>
        </w:rPr>
        <w:t>kompletnej, innowacyjnej technologii, służącej do wytwarzania biometanu z odpadowych surowców organicznych</w:t>
      </w:r>
      <w:r w:rsidR="006F63F7">
        <w:rPr>
          <w:rFonts w:ascii="Times New Roman" w:hAnsi="Times New Roman"/>
          <w:color w:val="000000" w:themeColor="text1"/>
        </w:rPr>
        <w:t>.</w:t>
      </w:r>
    </w:p>
    <w:p w14:paraId="2429E2C7" w14:textId="3583E2AB" w:rsidR="00041746" w:rsidRDefault="79E747EE" w:rsidP="000C61E2">
      <w:pPr>
        <w:pStyle w:val="Akapitzlist1"/>
        <w:tabs>
          <w:tab w:val="left" w:pos="426"/>
        </w:tabs>
        <w:spacing w:before="60" w:after="60" w:line="276" w:lineRule="auto"/>
        <w:ind w:left="792"/>
        <w:jc w:val="both"/>
        <w:rPr>
          <w:rFonts w:ascii="Times New Roman" w:eastAsia="Times New Roman" w:hAnsi="Times New Roman"/>
          <w:color w:val="000000" w:themeColor="text1"/>
        </w:rPr>
      </w:pPr>
      <w:r w:rsidRPr="53D4E7C3">
        <w:rPr>
          <w:rFonts w:ascii="Times New Roman" w:hAnsi="Times New Roman"/>
          <w:color w:val="000000" w:themeColor="text1"/>
        </w:rPr>
        <w:t xml:space="preserve">W wyniku realizacji </w:t>
      </w:r>
      <w:r w:rsidR="006F63F7">
        <w:rPr>
          <w:rFonts w:ascii="Times New Roman" w:hAnsi="Times New Roman"/>
          <w:color w:val="000000" w:themeColor="text1"/>
        </w:rPr>
        <w:t xml:space="preserve">Przedsięwzięcia </w:t>
      </w:r>
      <w:r w:rsidR="63188D3F" w:rsidRPr="53D4E7C3">
        <w:rPr>
          <w:rFonts w:ascii="Times New Roman" w:eastAsia="Times New Roman" w:hAnsi="Times New Roman"/>
          <w:color w:val="000000" w:themeColor="text1"/>
        </w:rPr>
        <w:t>PCP</w:t>
      </w:r>
      <w:r w:rsidRPr="53D4E7C3">
        <w:rPr>
          <w:rFonts w:ascii="Times New Roman" w:hAnsi="Times New Roman"/>
          <w:color w:val="000000" w:themeColor="text1"/>
        </w:rPr>
        <w:t xml:space="preserve">, na terenie udostępnionym przez wybranego </w:t>
      </w:r>
      <w:r w:rsidR="58B294BB" w:rsidRPr="53D4E7C3">
        <w:rPr>
          <w:rFonts w:ascii="Times New Roman" w:hAnsi="Times New Roman"/>
          <w:color w:val="000000" w:themeColor="text1"/>
        </w:rPr>
        <w:t xml:space="preserve">Partnera </w:t>
      </w:r>
      <w:r w:rsidRPr="53D4E7C3">
        <w:rPr>
          <w:rFonts w:ascii="Times New Roman" w:hAnsi="Times New Roman"/>
          <w:color w:val="000000" w:themeColor="text1"/>
        </w:rPr>
        <w:t>powstanie</w:t>
      </w:r>
      <w:r w:rsidR="622852D8" w:rsidRPr="53D4E7C3">
        <w:rPr>
          <w:rFonts w:ascii="Times New Roman" w:hAnsi="Times New Roman"/>
          <w:color w:val="000000" w:themeColor="text1"/>
        </w:rPr>
        <w:t xml:space="preserve"> </w:t>
      </w:r>
      <w:r w:rsidR="4355E5BD" w:rsidRPr="53D4E7C3">
        <w:rPr>
          <w:rFonts w:ascii="Times New Roman" w:hAnsi="Times New Roman"/>
          <w:color w:val="000000" w:themeColor="text1"/>
        </w:rPr>
        <w:t xml:space="preserve">maksymalnie </w:t>
      </w:r>
      <w:del w:id="77" w:author="Autor">
        <w:r w:rsidR="622852D8" w:rsidRPr="53D4E7C3" w:rsidDel="004205F8">
          <w:rPr>
            <w:rFonts w:ascii="Times New Roman" w:hAnsi="Times New Roman"/>
            <w:color w:val="000000" w:themeColor="text1"/>
          </w:rPr>
          <w:delText xml:space="preserve">osiem </w:delText>
        </w:r>
      </w:del>
      <w:ins w:id="78" w:author="Autor">
        <w:r w:rsidR="004205F8">
          <w:rPr>
            <w:rFonts w:ascii="Times New Roman" w:hAnsi="Times New Roman"/>
            <w:color w:val="000000" w:themeColor="text1"/>
          </w:rPr>
          <w:t>sześć</w:t>
        </w:r>
        <w:r w:rsidR="004205F8" w:rsidRPr="53D4E7C3">
          <w:rPr>
            <w:rFonts w:ascii="Times New Roman" w:hAnsi="Times New Roman"/>
            <w:color w:val="000000" w:themeColor="text1"/>
          </w:rPr>
          <w:t xml:space="preserve"> </w:t>
        </w:r>
      </w:ins>
      <w:r w:rsidR="6E69FFCC" w:rsidRPr="53D4E7C3">
        <w:rPr>
          <w:rFonts w:ascii="Times New Roman" w:hAnsi="Times New Roman"/>
          <w:color w:val="000000" w:themeColor="text1"/>
        </w:rPr>
        <w:t>I</w:t>
      </w:r>
      <w:r w:rsidR="622852D8" w:rsidRPr="53D4E7C3">
        <w:rPr>
          <w:rFonts w:ascii="Times New Roman" w:hAnsi="Times New Roman"/>
          <w:color w:val="000000" w:themeColor="text1"/>
        </w:rPr>
        <w:t xml:space="preserve">nstalacji </w:t>
      </w:r>
      <w:r w:rsidR="05AEA5B2" w:rsidRPr="53D4E7C3">
        <w:rPr>
          <w:rFonts w:ascii="Times New Roman" w:hAnsi="Times New Roman"/>
          <w:color w:val="000000" w:themeColor="text1"/>
        </w:rPr>
        <w:t>U</w:t>
      </w:r>
      <w:r w:rsidR="2BEB3951" w:rsidRPr="53D4E7C3">
        <w:rPr>
          <w:rFonts w:ascii="Times New Roman" w:hAnsi="Times New Roman"/>
          <w:color w:val="000000" w:themeColor="text1"/>
        </w:rPr>
        <w:t>łamkowo-</w:t>
      </w:r>
      <w:r w:rsidR="64FE6E84" w:rsidRPr="53D4E7C3">
        <w:rPr>
          <w:rFonts w:ascii="Times New Roman" w:hAnsi="Times New Roman"/>
          <w:color w:val="000000" w:themeColor="text1"/>
        </w:rPr>
        <w:t>T</w:t>
      </w:r>
      <w:r w:rsidR="63A070D0" w:rsidRPr="53D4E7C3">
        <w:rPr>
          <w:rFonts w:ascii="Times New Roman" w:hAnsi="Times New Roman"/>
          <w:color w:val="000000" w:themeColor="text1"/>
        </w:rPr>
        <w:t>echnicznych</w:t>
      </w:r>
      <w:r w:rsidR="2BEB3951" w:rsidRPr="53D4E7C3">
        <w:rPr>
          <w:rFonts w:ascii="Times New Roman" w:hAnsi="Times New Roman"/>
          <w:color w:val="000000" w:themeColor="text1"/>
        </w:rPr>
        <w:t xml:space="preserve"> </w:t>
      </w:r>
      <w:r w:rsidR="622852D8" w:rsidRPr="53D4E7C3">
        <w:rPr>
          <w:rFonts w:ascii="Times New Roman" w:eastAsia="Times New Roman" w:hAnsi="Times New Roman"/>
          <w:color w:val="000000" w:themeColor="text1"/>
        </w:rPr>
        <w:t>oraz</w:t>
      </w:r>
      <w:r w:rsidRPr="53D4E7C3">
        <w:rPr>
          <w:rFonts w:ascii="Times New Roman" w:hAnsi="Times New Roman"/>
          <w:color w:val="000000" w:themeColor="text1"/>
        </w:rPr>
        <w:t xml:space="preserve"> </w:t>
      </w:r>
      <w:r w:rsidR="6A778C88" w:rsidRPr="53D4E7C3">
        <w:rPr>
          <w:rFonts w:ascii="Times New Roman" w:hAnsi="Times New Roman"/>
          <w:color w:val="000000" w:themeColor="text1"/>
        </w:rPr>
        <w:t xml:space="preserve">maksymalnie jeden </w:t>
      </w:r>
      <w:r w:rsidR="195F1F0D" w:rsidRPr="53D4E7C3">
        <w:rPr>
          <w:rFonts w:ascii="Times New Roman" w:hAnsi="Times New Roman"/>
          <w:color w:val="000000" w:themeColor="text1"/>
        </w:rPr>
        <w:t>D</w:t>
      </w:r>
      <w:r w:rsidRPr="53D4E7C3">
        <w:rPr>
          <w:rFonts w:ascii="Times New Roman" w:hAnsi="Times New Roman"/>
          <w:color w:val="000000" w:themeColor="text1"/>
        </w:rPr>
        <w:t>emonstra</w:t>
      </w:r>
      <w:r w:rsidR="7255F778" w:rsidRPr="53D4E7C3">
        <w:rPr>
          <w:rFonts w:ascii="Times New Roman" w:hAnsi="Times New Roman"/>
          <w:color w:val="000000" w:themeColor="text1"/>
        </w:rPr>
        <w:t xml:space="preserve">tor </w:t>
      </w:r>
      <w:r w:rsidR="2AAC31C8" w:rsidRPr="53D4E7C3">
        <w:rPr>
          <w:rFonts w:ascii="Times New Roman" w:hAnsi="Times New Roman"/>
          <w:color w:val="000000" w:themeColor="text1"/>
        </w:rPr>
        <w:t>Technologii</w:t>
      </w:r>
      <w:r w:rsidR="262FD30E" w:rsidRPr="53D4E7C3">
        <w:rPr>
          <w:rFonts w:ascii="Times New Roman" w:eastAsia="Times New Roman" w:hAnsi="Times New Roman"/>
          <w:color w:val="000000" w:themeColor="text1"/>
        </w:rPr>
        <w:t>, wykonan</w:t>
      </w:r>
      <w:r w:rsidR="63188D3F" w:rsidRPr="53D4E7C3">
        <w:rPr>
          <w:rFonts w:ascii="Times New Roman" w:eastAsia="Times New Roman" w:hAnsi="Times New Roman"/>
          <w:color w:val="000000" w:themeColor="text1"/>
        </w:rPr>
        <w:t>ych</w:t>
      </w:r>
      <w:r w:rsidR="262FD30E" w:rsidRPr="53D4E7C3">
        <w:rPr>
          <w:rFonts w:ascii="Times New Roman" w:hAnsi="Times New Roman"/>
          <w:color w:val="000000" w:themeColor="text1"/>
        </w:rPr>
        <w:t xml:space="preserve"> przez </w:t>
      </w:r>
      <w:r w:rsidR="262FD30E" w:rsidRPr="53D4E7C3">
        <w:rPr>
          <w:rFonts w:ascii="Times New Roman" w:eastAsia="Times New Roman" w:hAnsi="Times New Roman"/>
          <w:color w:val="000000" w:themeColor="text1"/>
        </w:rPr>
        <w:t>twórc</w:t>
      </w:r>
      <w:r w:rsidR="63188D3F" w:rsidRPr="53D4E7C3">
        <w:rPr>
          <w:rFonts w:ascii="Times New Roman" w:eastAsia="Times New Roman" w:hAnsi="Times New Roman"/>
          <w:color w:val="000000" w:themeColor="text1"/>
        </w:rPr>
        <w:t>ów</w:t>
      </w:r>
      <w:r w:rsidR="262FD30E" w:rsidRPr="53D4E7C3">
        <w:rPr>
          <w:rFonts w:ascii="Times New Roman" w:hAnsi="Times New Roman"/>
          <w:color w:val="000000" w:themeColor="text1"/>
        </w:rPr>
        <w:t xml:space="preserve"> </w:t>
      </w:r>
      <w:ins w:id="79" w:author="Autor">
        <w:r w:rsidR="004205F8">
          <w:rPr>
            <w:rFonts w:ascii="Times New Roman" w:hAnsi="Times New Roman"/>
            <w:color w:val="000000" w:themeColor="text1"/>
          </w:rPr>
          <w:t>T</w:t>
        </w:r>
      </w:ins>
      <w:del w:id="80" w:author="Autor">
        <w:r w:rsidR="262FD30E" w:rsidRPr="53D4E7C3" w:rsidDel="004205F8">
          <w:rPr>
            <w:rFonts w:ascii="Times New Roman" w:hAnsi="Times New Roman"/>
            <w:color w:val="000000" w:themeColor="text1"/>
          </w:rPr>
          <w:delText>t</w:delText>
        </w:r>
      </w:del>
      <w:r w:rsidR="262FD30E" w:rsidRPr="53D4E7C3">
        <w:rPr>
          <w:rFonts w:ascii="Times New Roman" w:hAnsi="Times New Roman"/>
          <w:color w:val="000000" w:themeColor="text1"/>
        </w:rPr>
        <w:t>echnologii</w:t>
      </w:r>
      <w:ins w:id="81" w:author="Autor">
        <w:r w:rsidR="004205F8">
          <w:rPr>
            <w:rFonts w:ascii="Times New Roman" w:hAnsi="Times New Roman"/>
            <w:color w:val="000000" w:themeColor="text1"/>
          </w:rPr>
          <w:t xml:space="preserve"> Uniwersalnej Biogazowni</w:t>
        </w:r>
      </w:ins>
      <w:r w:rsidR="262FD30E" w:rsidRPr="53D4E7C3">
        <w:rPr>
          <w:rFonts w:ascii="Times New Roman" w:hAnsi="Times New Roman"/>
          <w:color w:val="000000" w:themeColor="text1"/>
        </w:rPr>
        <w:t xml:space="preserve"> zamawianej przez NCBR</w:t>
      </w:r>
      <w:r w:rsidR="63188D3F" w:rsidRPr="53D4E7C3">
        <w:rPr>
          <w:rFonts w:ascii="Times New Roman" w:eastAsia="Times New Roman" w:hAnsi="Times New Roman"/>
          <w:color w:val="000000" w:themeColor="text1"/>
        </w:rPr>
        <w:t xml:space="preserve"> (Uczestników PCP)</w:t>
      </w:r>
      <w:r w:rsidRPr="53D4E7C3">
        <w:rPr>
          <w:rFonts w:ascii="Times New Roman" w:eastAsia="Times New Roman" w:hAnsi="Times New Roman"/>
          <w:color w:val="000000" w:themeColor="text1"/>
        </w:rPr>
        <w:t>.</w:t>
      </w:r>
      <w:r w:rsidR="2BEB3951" w:rsidRPr="53D4E7C3">
        <w:rPr>
          <w:rFonts w:ascii="Times New Roman" w:eastAsia="Times New Roman" w:hAnsi="Times New Roman"/>
          <w:color w:val="000000" w:themeColor="text1"/>
        </w:rPr>
        <w:t xml:space="preserve"> </w:t>
      </w:r>
      <w:r w:rsidR="00EE001B">
        <w:rPr>
          <w:rFonts w:ascii="Times New Roman" w:eastAsia="Times New Roman" w:hAnsi="Times New Roman"/>
          <w:color w:val="000000" w:themeColor="text1"/>
        </w:rPr>
        <w:t xml:space="preserve">Partner wchodzi w posiadanie ww. instalacji, przy czym w przypadku Instalacji Ułamkowo-Technicznych musi on umożliwić Uczestnikom PCP demontaż jednej z dwóch Instalacji Ułamkowo-Technicznej danego Uczestnika PCP (przy czym w tym zakresie Zamawiający dopuszcza indywidualne ustalenia pomiędzy Partnerem a Uczestnikiem PCP). </w:t>
      </w:r>
    </w:p>
    <w:p w14:paraId="77CF3EB4" w14:textId="2F45CD81" w:rsidR="00EE001B" w:rsidRPr="00C8216D" w:rsidRDefault="00EE001B" w:rsidP="000C61E2">
      <w:pPr>
        <w:pStyle w:val="Akapitzlist1"/>
        <w:tabs>
          <w:tab w:val="left" w:pos="426"/>
        </w:tabs>
        <w:spacing w:before="60" w:after="60" w:line="276" w:lineRule="auto"/>
        <w:ind w:left="792"/>
        <w:jc w:val="both"/>
        <w:rPr>
          <w:rFonts w:ascii="Times New Roman" w:eastAsia="Times New Roman" w:hAnsi="Times New Roman"/>
          <w:color w:val="000000" w:themeColor="text1"/>
        </w:rPr>
      </w:pPr>
      <w:r>
        <w:rPr>
          <w:rFonts w:ascii="Times New Roman" w:eastAsia="Times New Roman" w:hAnsi="Times New Roman"/>
          <w:color w:val="000000" w:themeColor="text1"/>
        </w:rPr>
        <w:t xml:space="preserve">Partner będzie również zobowiązany do eksploatacji wszystkich uzyskanych instalacji, powstałych w wyniku PCP i utrzymania nominalnych parametrów technologicznych, a także przekazywania NCBR informacji odnośnie ich funkcjonowania zgodnie z </w:t>
      </w:r>
      <w:r w:rsidRPr="00C87B48">
        <w:rPr>
          <w:rFonts w:ascii="Times New Roman" w:eastAsia="Times New Roman" w:hAnsi="Times New Roman"/>
          <w:color w:val="000000" w:themeColor="text1"/>
        </w:rPr>
        <w:t xml:space="preserve">Załącznikiem nr </w:t>
      </w:r>
      <w:r w:rsidR="00C87B48" w:rsidRPr="00C87B48">
        <w:rPr>
          <w:rFonts w:ascii="Times New Roman" w:eastAsia="Times New Roman" w:hAnsi="Times New Roman"/>
          <w:color w:val="000000" w:themeColor="text1"/>
        </w:rPr>
        <w:t>3</w:t>
      </w:r>
      <w:r w:rsidRPr="00C87B48">
        <w:rPr>
          <w:rFonts w:ascii="Times New Roman" w:eastAsia="Times New Roman" w:hAnsi="Times New Roman"/>
          <w:color w:val="000000" w:themeColor="text1"/>
        </w:rPr>
        <w:t xml:space="preserve"> do Ogłoszenia</w:t>
      </w:r>
      <w:r>
        <w:rPr>
          <w:rFonts w:ascii="Times New Roman" w:eastAsia="Times New Roman" w:hAnsi="Times New Roman"/>
          <w:color w:val="000000" w:themeColor="text1"/>
        </w:rPr>
        <w:t xml:space="preserve"> – </w:t>
      </w:r>
      <w:ins w:id="82" w:author="Autor">
        <w:r w:rsidR="004205F8" w:rsidRPr="004205F8">
          <w:rPr>
            <w:rFonts w:ascii="Times New Roman" w:eastAsia="Times New Roman" w:hAnsi="Times New Roman"/>
            <w:bCs/>
          </w:rPr>
          <w:t>Wymagania stawiane Partnerowi Strategicznemu</w:t>
        </w:r>
      </w:ins>
      <w:del w:id="83" w:author="Autor">
        <w:r w:rsidRPr="004205F8" w:rsidDel="004205F8">
          <w:rPr>
            <w:rFonts w:ascii="Times New Roman" w:eastAsia="Times New Roman" w:hAnsi="Times New Roman"/>
            <w:color w:val="000000" w:themeColor="text1"/>
          </w:rPr>
          <w:delText>Opis</w:delText>
        </w:r>
        <w:r w:rsidDel="004205F8">
          <w:rPr>
            <w:rFonts w:ascii="Times New Roman" w:eastAsia="Times New Roman" w:hAnsi="Times New Roman"/>
            <w:color w:val="000000" w:themeColor="text1"/>
          </w:rPr>
          <w:delText xml:space="preserve"> przedmiotu zamówienia</w:delText>
        </w:r>
      </w:del>
      <w:r>
        <w:rPr>
          <w:rFonts w:ascii="Times New Roman" w:eastAsia="Times New Roman" w:hAnsi="Times New Roman"/>
          <w:color w:val="000000" w:themeColor="text1"/>
        </w:rPr>
        <w:t>.</w:t>
      </w:r>
    </w:p>
    <w:p w14:paraId="2F477753" w14:textId="3C60A181" w:rsidR="00C8216D" w:rsidRPr="00C8216D" w:rsidRDefault="00C8216D" w:rsidP="000C61E2">
      <w:pPr>
        <w:pStyle w:val="Akapitzlist"/>
        <w:numPr>
          <w:ilvl w:val="1"/>
          <w:numId w:val="2"/>
        </w:numPr>
        <w:spacing w:before="60" w:after="60" w:line="276" w:lineRule="auto"/>
        <w:jc w:val="both"/>
        <w:rPr>
          <w:rFonts w:ascii="Times New Roman" w:eastAsia="Calibri" w:hAnsi="Times New Roman" w:cs="Times New Roman"/>
          <w:color w:val="000000"/>
          <w:sz w:val="22"/>
          <w:szCs w:val="22"/>
        </w:rPr>
      </w:pPr>
      <w:r w:rsidRPr="6D8DF0E7">
        <w:rPr>
          <w:rFonts w:ascii="Times New Roman" w:eastAsia="Calibri" w:hAnsi="Times New Roman" w:cs="Times New Roman"/>
          <w:color w:val="000000" w:themeColor="text1"/>
          <w:sz w:val="22"/>
          <w:szCs w:val="22"/>
        </w:rPr>
        <w:t>Ani w trakcie trwania Przedsięwzięcia</w:t>
      </w:r>
      <w:ins w:id="84" w:author="Autor">
        <w:r w:rsidR="00FD5EC5" w:rsidRPr="6D8DF0E7">
          <w:rPr>
            <w:rFonts w:ascii="Times New Roman" w:eastAsia="Calibri" w:hAnsi="Times New Roman" w:cs="Times New Roman"/>
            <w:color w:val="000000" w:themeColor="text1"/>
            <w:sz w:val="22"/>
            <w:szCs w:val="22"/>
          </w:rPr>
          <w:t xml:space="preserve"> PCP</w:t>
        </w:r>
      </w:ins>
      <w:r w:rsidRPr="6D8DF0E7">
        <w:rPr>
          <w:rFonts w:ascii="Times New Roman" w:eastAsia="Calibri" w:hAnsi="Times New Roman" w:cs="Times New Roman"/>
          <w:color w:val="000000" w:themeColor="text1"/>
          <w:sz w:val="22"/>
          <w:szCs w:val="22"/>
        </w:rPr>
        <w:t xml:space="preserve">, ani po zakończeniu umowy pomiędzy Zamawiającym a </w:t>
      </w:r>
      <w:r w:rsidR="00133D8B" w:rsidRPr="6D8DF0E7">
        <w:rPr>
          <w:rFonts w:ascii="Times New Roman" w:eastAsia="Calibri" w:hAnsi="Times New Roman" w:cs="Times New Roman"/>
          <w:color w:val="000000" w:themeColor="text1"/>
          <w:sz w:val="22"/>
          <w:szCs w:val="22"/>
        </w:rPr>
        <w:t xml:space="preserve">Partnerem Strategicznym </w:t>
      </w:r>
      <w:r w:rsidRPr="6D8DF0E7">
        <w:rPr>
          <w:rFonts w:ascii="Times New Roman" w:eastAsia="Calibri" w:hAnsi="Times New Roman" w:cs="Times New Roman"/>
          <w:color w:val="000000" w:themeColor="text1"/>
          <w:sz w:val="22"/>
          <w:szCs w:val="22"/>
        </w:rPr>
        <w:t xml:space="preserve">Nieruchomości wskazane w pkt 4.1.2, Instalacje Ułamkowo-Techniczne oraz Demonstrator Technologii, </w:t>
      </w:r>
      <w:r w:rsidR="006A2A9F" w:rsidRPr="6D8DF0E7">
        <w:rPr>
          <w:rFonts w:ascii="Times New Roman" w:eastAsia="Calibri" w:hAnsi="Times New Roman" w:cs="Times New Roman"/>
          <w:color w:val="000000" w:themeColor="text1"/>
          <w:sz w:val="22"/>
          <w:szCs w:val="22"/>
        </w:rPr>
        <w:t xml:space="preserve">poza umożliwieniem demonstrowania działania Instalacji Ułamkowo-Technicznych i Demonstratora </w:t>
      </w:r>
      <w:ins w:id="85" w:author="Autor">
        <w:r w:rsidR="004205F8" w:rsidRPr="6D8DF0E7">
          <w:rPr>
            <w:rFonts w:ascii="Times New Roman" w:eastAsia="Calibri" w:hAnsi="Times New Roman" w:cs="Times New Roman"/>
            <w:color w:val="000000" w:themeColor="text1"/>
            <w:sz w:val="22"/>
            <w:szCs w:val="22"/>
          </w:rPr>
          <w:t xml:space="preserve">Technologii </w:t>
        </w:r>
      </w:ins>
      <w:r w:rsidR="00DF508E" w:rsidRPr="6D8DF0E7">
        <w:rPr>
          <w:rFonts w:ascii="Times New Roman" w:eastAsia="Calibri" w:hAnsi="Times New Roman" w:cs="Times New Roman"/>
          <w:color w:val="000000" w:themeColor="text1"/>
          <w:sz w:val="22"/>
          <w:szCs w:val="22"/>
        </w:rPr>
        <w:t>Uczestnikom PCP i przedstawiania działalności tych Instalacji Ułamkowo-Technicznych i Demonstratora</w:t>
      </w:r>
      <w:r w:rsidR="006A2A9F" w:rsidRPr="6D8DF0E7">
        <w:rPr>
          <w:rFonts w:ascii="Times New Roman" w:eastAsia="Calibri" w:hAnsi="Times New Roman" w:cs="Times New Roman"/>
          <w:color w:val="000000" w:themeColor="text1"/>
          <w:sz w:val="22"/>
          <w:szCs w:val="22"/>
        </w:rPr>
        <w:t xml:space="preserve">, </w:t>
      </w:r>
      <w:r w:rsidRPr="6D8DF0E7">
        <w:rPr>
          <w:rFonts w:ascii="Times New Roman" w:eastAsia="Calibri" w:hAnsi="Times New Roman" w:cs="Times New Roman"/>
          <w:color w:val="000000" w:themeColor="text1"/>
          <w:sz w:val="22"/>
          <w:szCs w:val="22"/>
        </w:rPr>
        <w:t xml:space="preserve">nie są przekazywane </w:t>
      </w:r>
      <w:r w:rsidR="006A2A9F" w:rsidRPr="6D8DF0E7">
        <w:rPr>
          <w:rFonts w:ascii="Times New Roman" w:eastAsia="Calibri" w:hAnsi="Times New Roman" w:cs="Times New Roman"/>
          <w:color w:val="000000" w:themeColor="text1"/>
          <w:sz w:val="22"/>
          <w:szCs w:val="22"/>
        </w:rPr>
        <w:t xml:space="preserve">do korzystania bezpośrednio przez </w:t>
      </w:r>
      <w:r w:rsidRPr="6D8DF0E7">
        <w:rPr>
          <w:rFonts w:ascii="Times New Roman" w:eastAsia="Calibri" w:hAnsi="Times New Roman" w:cs="Times New Roman"/>
          <w:color w:val="000000" w:themeColor="text1"/>
          <w:sz w:val="22"/>
          <w:szCs w:val="22"/>
        </w:rPr>
        <w:t>NCBR</w:t>
      </w:r>
      <w:r w:rsidR="006A2A9F" w:rsidRPr="6D8DF0E7">
        <w:rPr>
          <w:rFonts w:ascii="Times New Roman" w:eastAsia="Calibri" w:hAnsi="Times New Roman" w:cs="Times New Roman"/>
          <w:color w:val="000000" w:themeColor="text1"/>
          <w:sz w:val="22"/>
          <w:szCs w:val="22"/>
        </w:rPr>
        <w:t xml:space="preserve"> – w ramach współpracy będą one udostępniane przez Partnera Strategicznego pośrednio na rzecz Uczestników PCP</w:t>
      </w:r>
      <w:r w:rsidRPr="6D8DF0E7">
        <w:rPr>
          <w:rFonts w:ascii="Times New Roman" w:eastAsia="Calibri" w:hAnsi="Times New Roman" w:cs="Times New Roman"/>
          <w:color w:val="000000" w:themeColor="text1"/>
          <w:sz w:val="22"/>
          <w:szCs w:val="22"/>
        </w:rPr>
        <w:t>.</w:t>
      </w:r>
    </w:p>
    <w:p w14:paraId="6BD03682" w14:textId="77777777" w:rsidR="00C8216D" w:rsidRPr="00C8216D" w:rsidRDefault="00C8216D" w:rsidP="000C61E2">
      <w:pPr>
        <w:pStyle w:val="Akapitzlist1"/>
        <w:spacing w:before="60" w:after="60" w:line="276" w:lineRule="auto"/>
        <w:ind w:left="792"/>
        <w:jc w:val="both"/>
        <w:rPr>
          <w:rFonts w:ascii="Times New Roman" w:hAnsi="Times New Roman"/>
          <w:color w:val="000000"/>
        </w:rPr>
      </w:pPr>
    </w:p>
    <w:p w14:paraId="544A4EB3" w14:textId="585F48C0" w:rsidR="00041746" w:rsidRPr="00C8216D" w:rsidRDefault="00041746" w:rsidP="000C61E2">
      <w:pPr>
        <w:pStyle w:val="Akapitzlist1"/>
        <w:numPr>
          <w:ilvl w:val="1"/>
          <w:numId w:val="2"/>
        </w:numPr>
        <w:spacing w:before="60" w:after="60" w:line="276" w:lineRule="auto"/>
        <w:jc w:val="both"/>
        <w:rPr>
          <w:rFonts w:ascii="Times New Roman" w:hAnsi="Times New Roman"/>
          <w:color w:val="000000"/>
        </w:rPr>
      </w:pPr>
      <w:r w:rsidRPr="6D8DF0E7">
        <w:rPr>
          <w:rFonts w:ascii="Times New Roman" w:hAnsi="Times New Roman"/>
          <w:color w:val="000000" w:themeColor="text1"/>
        </w:rPr>
        <w:t xml:space="preserve">W niniejszym </w:t>
      </w:r>
      <w:r w:rsidR="00B8263C" w:rsidRPr="6D8DF0E7">
        <w:rPr>
          <w:rFonts w:ascii="Times New Roman" w:eastAsia="Times New Roman" w:hAnsi="Times New Roman"/>
          <w:color w:val="000000" w:themeColor="text1"/>
        </w:rPr>
        <w:t>P</w:t>
      </w:r>
      <w:r w:rsidRPr="6D8DF0E7">
        <w:rPr>
          <w:rFonts w:ascii="Times New Roman" w:eastAsia="Times New Roman" w:hAnsi="Times New Roman"/>
          <w:color w:val="000000" w:themeColor="text1"/>
        </w:rPr>
        <w:t xml:space="preserve">ostępowaniu </w:t>
      </w:r>
      <w:r w:rsidR="00163FE6" w:rsidRPr="6D8DF0E7">
        <w:rPr>
          <w:rFonts w:ascii="Times New Roman" w:eastAsia="Times New Roman" w:hAnsi="Times New Roman"/>
          <w:color w:val="000000" w:themeColor="text1"/>
        </w:rPr>
        <w:t>NCBR</w:t>
      </w:r>
      <w:r w:rsidR="00163FE6" w:rsidRPr="6D8DF0E7">
        <w:rPr>
          <w:rFonts w:ascii="Times New Roman" w:hAnsi="Times New Roman"/>
          <w:color w:val="000000" w:themeColor="text1"/>
        </w:rPr>
        <w:t xml:space="preserve"> </w:t>
      </w:r>
      <w:r w:rsidRPr="6D8DF0E7">
        <w:rPr>
          <w:rFonts w:ascii="Times New Roman" w:hAnsi="Times New Roman"/>
          <w:color w:val="000000" w:themeColor="text1"/>
        </w:rPr>
        <w:t xml:space="preserve">zaprasza Wykonawców do </w:t>
      </w:r>
      <w:r w:rsidRPr="6D8DF0E7">
        <w:rPr>
          <w:rFonts w:ascii="Times New Roman" w:eastAsia="Times New Roman" w:hAnsi="Times New Roman"/>
          <w:color w:val="000000" w:themeColor="text1"/>
        </w:rPr>
        <w:t>złożenia</w:t>
      </w:r>
      <w:r w:rsidRPr="6D8DF0E7">
        <w:rPr>
          <w:rFonts w:ascii="Times New Roman" w:hAnsi="Times New Roman"/>
          <w:color w:val="000000" w:themeColor="text1"/>
        </w:rPr>
        <w:t xml:space="preserve"> </w:t>
      </w:r>
      <w:r w:rsidR="000530A6" w:rsidRPr="6D8DF0E7">
        <w:rPr>
          <w:rFonts w:ascii="Times New Roman" w:hAnsi="Times New Roman"/>
          <w:color w:val="000000" w:themeColor="text1"/>
        </w:rPr>
        <w:t>Ofert</w:t>
      </w:r>
      <w:r w:rsidR="00515ADF" w:rsidRPr="6D8DF0E7">
        <w:rPr>
          <w:rFonts w:ascii="Times New Roman" w:hAnsi="Times New Roman"/>
          <w:color w:val="000000" w:themeColor="text1"/>
        </w:rPr>
        <w:t xml:space="preserve"> </w:t>
      </w:r>
      <w:r w:rsidR="00515ADF" w:rsidRPr="6D8DF0E7">
        <w:rPr>
          <w:rFonts w:ascii="Times New Roman" w:eastAsia="Times New Roman" w:hAnsi="Times New Roman"/>
          <w:color w:val="000000" w:themeColor="text1"/>
        </w:rPr>
        <w:t>mających na celu wybór Part</w:t>
      </w:r>
      <w:r w:rsidR="00D05527" w:rsidRPr="6D8DF0E7">
        <w:rPr>
          <w:rFonts w:ascii="Times New Roman" w:eastAsia="Times New Roman" w:hAnsi="Times New Roman"/>
          <w:color w:val="000000" w:themeColor="text1"/>
        </w:rPr>
        <w:t>nera Strategicznego.</w:t>
      </w:r>
      <w:r w:rsidR="00515ADF" w:rsidRPr="6D8DF0E7">
        <w:rPr>
          <w:rFonts w:ascii="Times New Roman" w:eastAsia="Times New Roman" w:hAnsi="Times New Roman"/>
          <w:color w:val="000000" w:themeColor="text1"/>
        </w:rPr>
        <w:t xml:space="preserve"> </w:t>
      </w:r>
    </w:p>
    <w:p w14:paraId="6A698954" w14:textId="77777777" w:rsidR="00EE001B" w:rsidRPr="008B12A8" w:rsidRDefault="00EE001B" w:rsidP="000C61E2">
      <w:pPr>
        <w:pStyle w:val="Akapitzlist1"/>
        <w:spacing w:before="60" w:after="60" w:line="276" w:lineRule="auto"/>
        <w:ind w:left="792"/>
        <w:jc w:val="both"/>
        <w:rPr>
          <w:rFonts w:ascii="Times New Roman" w:hAnsi="Times New Roman"/>
          <w:color w:val="000000"/>
        </w:rPr>
      </w:pPr>
    </w:p>
    <w:p w14:paraId="06D7C91F" w14:textId="1E31EB39" w:rsidR="00A229FB" w:rsidRDefault="689BB159" w:rsidP="000C61E2">
      <w:pPr>
        <w:pStyle w:val="Akapitzlist1"/>
        <w:numPr>
          <w:ilvl w:val="1"/>
          <w:numId w:val="2"/>
        </w:numPr>
        <w:tabs>
          <w:tab w:val="left" w:pos="426"/>
        </w:tabs>
        <w:spacing w:before="60" w:after="60" w:line="276" w:lineRule="auto"/>
        <w:jc w:val="both"/>
        <w:rPr>
          <w:rFonts w:ascii="Times New Roman" w:eastAsia="Times New Roman" w:hAnsi="Times New Roman"/>
        </w:rPr>
      </w:pPr>
      <w:r w:rsidRPr="6D8DF0E7">
        <w:rPr>
          <w:rFonts w:ascii="Times New Roman" w:eastAsia="Times New Roman" w:hAnsi="Times New Roman"/>
        </w:rPr>
        <w:t xml:space="preserve">Zamawiający </w:t>
      </w:r>
      <w:r w:rsidR="7872339C" w:rsidRPr="6D8DF0E7">
        <w:rPr>
          <w:rFonts w:ascii="Times New Roman" w:eastAsia="Times New Roman" w:hAnsi="Times New Roman"/>
        </w:rPr>
        <w:t xml:space="preserve">podpisze umowę z </w:t>
      </w:r>
      <w:r w:rsidR="00041746" w:rsidRPr="6D8DF0E7">
        <w:rPr>
          <w:rFonts w:ascii="Times New Roman" w:eastAsia="Times New Roman" w:hAnsi="Times New Roman"/>
        </w:rPr>
        <w:t>Wykonawcą</w:t>
      </w:r>
      <w:r w:rsidR="0E471AE7" w:rsidRPr="6D8DF0E7">
        <w:rPr>
          <w:rFonts w:ascii="Times New Roman" w:eastAsia="Times New Roman" w:hAnsi="Times New Roman"/>
        </w:rPr>
        <w:t>,</w:t>
      </w:r>
      <w:r w:rsidR="7872339C" w:rsidRPr="6D8DF0E7">
        <w:rPr>
          <w:rFonts w:ascii="Times New Roman" w:eastAsia="Times New Roman" w:hAnsi="Times New Roman"/>
        </w:rPr>
        <w:t xml:space="preserve"> którego </w:t>
      </w:r>
      <w:r w:rsidR="000530A6" w:rsidRPr="6D8DF0E7">
        <w:rPr>
          <w:rFonts w:ascii="Times New Roman" w:eastAsia="Times New Roman" w:hAnsi="Times New Roman"/>
        </w:rPr>
        <w:t>Ofert</w:t>
      </w:r>
      <w:r w:rsidR="7872339C" w:rsidRPr="6D8DF0E7">
        <w:rPr>
          <w:rFonts w:ascii="Times New Roman" w:eastAsia="Times New Roman" w:hAnsi="Times New Roman"/>
        </w:rPr>
        <w:t>a nie będzie podlegała o</w:t>
      </w:r>
      <w:r w:rsidR="0573E5ED" w:rsidRPr="6D8DF0E7">
        <w:rPr>
          <w:rFonts w:ascii="Times New Roman" w:eastAsia="Times New Roman" w:hAnsi="Times New Roman"/>
        </w:rPr>
        <w:t>d</w:t>
      </w:r>
      <w:r w:rsidR="7872339C" w:rsidRPr="6D8DF0E7">
        <w:rPr>
          <w:rFonts w:ascii="Times New Roman" w:eastAsia="Times New Roman" w:hAnsi="Times New Roman"/>
        </w:rPr>
        <w:t xml:space="preserve">rzuceniu i będzie najkorzystniejszą w niniejszym </w:t>
      </w:r>
      <w:r w:rsidR="5DF9383D" w:rsidRPr="6D8DF0E7">
        <w:rPr>
          <w:rFonts w:ascii="Times New Roman" w:eastAsia="Times New Roman" w:hAnsi="Times New Roman"/>
        </w:rPr>
        <w:t>P</w:t>
      </w:r>
      <w:r w:rsidR="7872339C" w:rsidRPr="6D8DF0E7">
        <w:rPr>
          <w:rFonts w:ascii="Times New Roman" w:eastAsia="Times New Roman" w:hAnsi="Times New Roman"/>
        </w:rPr>
        <w:t>ost</w:t>
      </w:r>
      <w:r w:rsidR="4214FA24" w:rsidRPr="6D8DF0E7">
        <w:rPr>
          <w:rFonts w:ascii="Times New Roman" w:eastAsia="Times New Roman" w:hAnsi="Times New Roman"/>
        </w:rPr>
        <w:t>ę</w:t>
      </w:r>
      <w:r w:rsidR="7872339C" w:rsidRPr="6D8DF0E7">
        <w:rPr>
          <w:rFonts w:ascii="Times New Roman" w:eastAsia="Times New Roman" w:hAnsi="Times New Roman"/>
        </w:rPr>
        <w:t>powaniu</w:t>
      </w:r>
      <w:r w:rsidRPr="6D8DF0E7">
        <w:rPr>
          <w:rFonts w:ascii="Times New Roman" w:eastAsia="Times New Roman" w:hAnsi="Times New Roman"/>
        </w:rPr>
        <w:t xml:space="preserve">. </w:t>
      </w:r>
    </w:p>
    <w:p w14:paraId="6A60DA0D" w14:textId="77777777" w:rsidR="00EE001B" w:rsidRPr="002E2320" w:rsidRDefault="00EE001B" w:rsidP="000C61E2">
      <w:pPr>
        <w:pStyle w:val="Akapitzlist1"/>
        <w:tabs>
          <w:tab w:val="left" w:pos="426"/>
        </w:tabs>
        <w:spacing w:before="60" w:after="60" w:line="276" w:lineRule="auto"/>
        <w:ind w:left="792"/>
        <w:jc w:val="both"/>
        <w:rPr>
          <w:rFonts w:ascii="Times New Roman" w:eastAsia="Times New Roman" w:hAnsi="Times New Roman"/>
        </w:rPr>
      </w:pPr>
    </w:p>
    <w:p w14:paraId="348FD22D" w14:textId="7ED7F86C" w:rsidR="006B0464" w:rsidRDefault="006B0464" w:rsidP="000C61E2">
      <w:pPr>
        <w:pStyle w:val="Akapitzlist1"/>
        <w:numPr>
          <w:ilvl w:val="1"/>
          <w:numId w:val="2"/>
        </w:numPr>
        <w:tabs>
          <w:tab w:val="left" w:pos="426"/>
        </w:tabs>
        <w:spacing w:before="60" w:after="60" w:line="276" w:lineRule="auto"/>
        <w:jc w:val="both"/>
        <w:rPr>
          <w:rFonts w:ascii="Times New Roman" w:hAnsi="Times New Roman"/>
          <w:color w:val="000000"/>
        </w:rPr>
      </w:pPr>
      <w:r w:rsidRPr="6D8DF0E7">
        <w:rPr>
          <w:rFonts w:ascii="Times New Roman" w:hAnsi="Times New Roman"/>
          <w:color w:val="000000" w:themeColor="text1"/>
        </w:rPr>
        <w:t xml:space="preserve">Zamawiający dokona oceny </w:t>
      </w:r>
      <w:r w:rsidR="000530A6" w:rsidRPr="6D8DF0E7">
        <w:rPr>
          <w:rFonts w:ascii="Times New Roman" w:hAnsi="Times New Roman"/>
          <w:color w:val="000000" w:themeColor="text1"/>
        </w:rPr>
        <w:t>Ofert</w:t>
      </w:r>
      <w:r w:rsidRPr="6D8DF0E7">
        <w:rPr>
          <w:rFonts w:ascii="Times New Roman" w:hAnsi="Times New Roman"/>
          <w:color w:val="000000" w:themeColor="text1"/>
        </w:rPr>
        <w:t xml:space="preserve"> na podstawie kryteriów oceny określonych w Ogłoszeniu</w:t>
      </w:r>
      <w:r w:rsidR="00C61A65" w:rsidRPr="6D8DF0E7">
        <w:rPr>
          <w:rFonts w:ascii="Times New Roman" w:hAnsi="Times New Roman"/>
          <w:color w:val="000000" w:themeColor="text1"/>
        </w:rPr>
        <w:t>,</w:t>
      </w:r>
      <w:r w:rsidR="000C082F" w:rsidRPr="6D8DF0E7">
        <w:rPr>
          <w:rFonts w:ascii="Times New Roman" w:hAnsi="Times New Roman"/>
          <w:color w:val="000000" w:themeColor="text1"/>
        </w:rPr>
        <w:t xml:space="preserve"> zgodnie z </w:t>
      </w:r>
      <w:r w:rsidR="00EE001B" w:rsidRPr="6D8DF0E7">
        <w:rPr>
          <w:rFonts w:ascii="Times New Roman" w:hAnsi="Times New Roman"/>
          <w:color w:val="000000" w:themeColor="text1"/>
        </w:rPr>
        <w:t>rozdziałem VI</w:t>
      </w:r>
      <w:r w:rsidRPr="6D8DF0E7">
        <w:rPr>
          <w:rFonts w:ascii="Times New Roman" w:hAnsi="Times New Roman"/>
          <w:color w:val="000000" w:themeColor="text1"/>
        </w:rPr>
        <w:t>.</w:t>
      </w:r>
    </w:p>
    <w:p w14:paraId="548769C5" w14:textId="77777777" w:rsidR="00EE001B" w:rsidRPr="008B12A8" w:rsidRDefault="00EE001B" w:rsidP="000C61E2">
      <w:pPr>
        <w:pStyle w:val="Akapitzlist1"/>
        <w:tabs>
          <w:tab w:val="left" w:pos="426"/>
        </w:tabs>
        <w:spacing w:before="60" w:after="60" w:line="276" w:lineRule="auto"/>
        <w:ind w:left="792"/>
        <w:jc w:val="both"/>
        <w:rPr>
          <w:rFonts w:ascii="Times New Roman" w:hAnsi="Times New Roman"/>
          <w:color w:val="000000"/>
        </w:rPr>
      </w:pPr>
    </w:p>
    <w:p w14:paraId="0C7EC8A4" w14:textId="5AEE2A59" w:rsidR="00365FEA" w:rsidRPr="00FA68C0" w:rsidRDefault="7DE56B55" w:rsidP="000C61E2">
      <w:pPr>
        <w:pStyle w:val="Akapitzlist1"/>
        <w:numPr>
          <w:ilvl w:val="1"/>
          <w:numId w:val="2"/>
        </w:numPr>
        <w:tabs>
          <w:tab w:val="left" w:pos="426"/>
        </w:tabs>
        <w:spacing w:before="60" w:after="60" w:line="276" w:lineRule="auto"/>
        <w:jc w:val="both"/>
        <w:rPr>
          <w:rFonts w:ascii="Times New Roman" w:hAnsi="Times New Roman"/>
          <w:color w:val="000000"/>
        </w:rPr>
      </w:pPr>
      <w:r w:rsidRPr="6D8DF0E7">
        <w:rPr>
          <w:rFonts w:ascii="Times New Roman" w:hAnsi="Times New Roman"/>
          <w:color w:val="000000" w:themeColor="text1"/>
        </w:rPr>
        <w:t xml:space="preserve">Zamawiający zawiadomi o wyniku </w:t>
      </w:r>
      <w:r w:rsidR="73DB64F1" w:rsidRPr="6D8DF0E7">
        <w:rPr>
          <w:rFonts w:ascii="Times New Roman" w:eastAsia="Times New Roman" w:hAnsi="Times New Roman"/>
          <w:color w:val="000000" w:themeColor="text1"/>
        </w:rPr>
        <w:t>P</w:t>
      </w:r>
      <w:r w:rsidRPr="6D8DF0E7">
        <w:rPr>
          <w:rFonts w:ascii="Times New Roman" w:eastAsia="Times New Roman" w:hAnsi="Times New Roman"/>
          <w:color w:val="000000" w:themeColor="text1"/>
        </w:rPr>
        <w:t>ostępowania</w:t>
      </w:r>
      <w:r w:rsidR="323E1C3A" w:rsidRPr="6D8DF0E7">
        <w:rPr>
          <w:rFonts w:ascii="Times New Roman" w:hAnsi="Times New Roman"/>
          <w:color w:val="000000" w:themeColor="text1"/>
        </w:rPr>
        <w:t xml:space="preserve"> i terminie zawarcia umowy</w:t>
      </w:r>
      <w:r w:rsidRPr="6D8DF0E7">
        <w:rPr>
          <w:rFonts w:ascii="Times New Roman" w:hAnsi="Times New Roman"/>
          <w:color w:val="000000" w:themeColor="text1"/>
        </w:rPr>
        <w:t xml:space="preserve"> </w:t>
      </w:r>
      <w:r w:rsidR="006B0464" w:rsidRPr="6D8DF0E7">
        <w:rPr>
          <w:rFonts w:ascii="Times New Roman" w:hAnsi="Times New Roman"/>
          <w:color w:val="000000" w:themeColor="text1"/>
        </w:rPr>
        <w:t>Wykonawcę</w:t>
      </w:r>
      <w:r w:rsidRPr="6D8DF0E7">
        <w:rPr>
          <w:rFonts w:ascii="Times New Roman" w:hAnsi="Times New Roman"/>
          <w:color w:val="000000" w:themeColor="text1"/>
        </w:rPr>
        <w:t xml:space="preserve">, którego </w:t>
      </w:r>
      <w:r w:rsidR="000530A6" w:rsidRPr="6D8DF0E7">
        <w:rPr>
          <w:rFonts w:ascii="Times New Roman" w:hAnsi="Times New Roman"/>
          <w:color w:val="000000" w:themeColor="text1"/>
        </w:rPr>
        <w:t>Ofert</w:t>
      </w:r>
      <w:r w:rsidRPr="6D8DF0E7">
        <w:rPr>
          <w:rFonts w:ascii="Times New Roman" w:hAnsi="Times New Roman"/>
          <w:color w:val="000000" w:themeColor="text1"/>
        </w:rPr>
        <w:t>a ostateczna została wybrana jako najkorzystniejsza, a pozostał</w:t>
      </w:r>
      <w:r w:rsidR="006B0464" w:rsidRPr="6D8DF0E7">
        <w:rPr>
          <w:rFonts w:ascii="Times New Roman" w:hAnsi="Times New Roman"/>
          <w:color w:val="000000" w:themeColor="text1"/>
        </w:rPr>
        <w:t>ych</w:t>
      </w:r>
      <w:r w:rsidRPr="6D8DF0E7">
        <w:rPr>
          <w:rFonts w:ascii="Times New Roman" w:hAnsi="Times New Roman"/>
          <w:color w:val="000000" w:themeColor="text1"/>
        </w:rPr>
        <w:t xml:space="preserve"> </w:t>
      </w:r>
      <w:r w:rsidR="006B0464" w:rsidRPr="6D8DF0E7">
        <w:rPr>
          <w:rFonts w:ascii="Times New Roman" w:hAnsi="Times New Roman"/>
          <w:color w:val="000000" w:themeColor="text1"/>
        </w:rPr>
        <w:t xml:space="preserve">Wykonawców </w:t>
      </w:r>
      <w:r w:rsidRPr="6D8DF0E7">
        <w:rPr>
          <w:rFonts w:ascii="Times New Roman" w:hAnsi="Times New Roman"/>
          <w:color w:val="000000" w:themeColor="text1"/>
        </w:rPr>
        <w:t xml:space="preserve">poinformuje o zakończeniu </w:t>
      </w:r>
      <w:r w:rsidR="2121E5EC" w:rsidRPr="6D8DF0E7">
        <w:rPr>
          <w:rFonts w:ascii="Times New Roman" w:hAnsi="Times New Roman"/>
          <w:color w:val="000000" w:themeColor="text1"/>
        </w:rPr>
        <w:t>P</w:t>
      </w:r>
      <w:r w:rsidRPr="6D8DF0E7">
        <w:rPr>
          <w:rFonts w:ascii="Times New Roman" w:hAnsi="Times New Roman"/>
          <w:color w:val="000000" w:themeColor="text1"/>
        </w:rPr>
        <w:t>ostępowania.</w:t>
      </w:r>
    </w:p>
    <w:p w14:paraId="14FB79D9" w14:textId="77777777" w:rsidR="00FA68C0" w:rsidRDefault="00FA68C0" w:rsidP="000C61E2">
      <w:pPr>
        <w:pStyle w:val="Akapitzlist"/>
        <w:spacing w:before="60" w:after="60" w:line="276" w:lineRule="auto"/>
        <w:rPr>
          <w:rFonts w:ascii="Times New Roman" w:hAnsi="Times New Roman"/>
          <w:color w:val="000000"/>
        </w:rPr>
      </w:pPr>
    </w:p>
    <w:p w14:paraId="670AF825" w14:textId="1064207E" w:rsidR="00FA68C0" w:rsidRPr="008B12A8" w:rsidRDefault="00FA68C0" w:rsidP="000C61E2">
      <w:pPr>
        <w:pStyle w:val="Akapitzlist1"/>
        <w:numPr>
          <w:ilvl w:val="1"/>
          <w:numId w:val="2"/>
        </w:numPr>
        <w:tabs>
          <w:tab w:val="left" w:pos="426"/>
        </w:tabs>
        <w:spacing w:before="60" w:after="60" w:line="276" w:lineRule="auto"/>
        <w:jc w:val="both"/>
        <w:rPr>
          <w:rFonts w:ascii="Times New Roman" w:hAnsi="Times New Roman"/>
          <w:color w:val="000000"/>
        </w:rPr>
      </w:pPr>
      <w:r w:rsidRPr="6D8DF0E7">
        <w:rPr>
          <w:rFonts w:ascii="Times New Roman" w:hAnsi="Times New Roman"/>
          <w:color w:val="000000" w:themeColor="text1"/>
        </w:rPr>
        <w:t xml:space="preserve">W Postępowaniu mogą uczestniczyć wszelkie zainteresowane podmioty, z zastrzeżeniem, że przez wzgląd na przedmiot współpracy i dalsze zarządzanie Demonstratorem w przedmiocie produkcji biogazu, </w:t>
      </w:r>
      <w:r w:rsidR="000530A6" w:rsidRPr="6D8DF0E7">
        <w:rPr>
          <w:rFonts w:ascii="Times New Roman" w:hAnsi="Times New Roman"/>
          <w:color w:val="000000" w:themeColor="text1"/>
        </w:rPr>
        <w:t>Ofert</w:t>
      </w:r>
      <w:r w:rsidRPr="6D8DF0E7">
        <w:rPr>
          <w:rFonts w:ascii="Times New Roman" w:hAnsi="Times New Roman"/>
          <w:color w:val="000000" w:themeColor="text1"/>
        </w:rPr>
        <w:t xml:space="preserve">y mogą składać wyłącznie podmioty będące przedsiębiorcami. Dla usunięcia wątpliwości, jednostki </w:t>
      </w:r>
      <w:r w:rsidR="00065E6D" w:rsidRPr="6D8DF0E7">
        <w:rPr>
          <w:rFonts w:ascii="Times New Roman" w:hAnsi="Times New Roman"/>
          <w:color w:val="000000" w:themeColor="text1"/>
        </w:rPr>
        <w:t xml:space="preserve">prowadzące działalność naukową, w szczególności jednostki systemu szkolnictwa wyższego i nauki, w ramach prowadzonej </w:t>
      </w:r>
      <w:r w:rsidR="00BA17E2" w:rsidRPr="6D8DF0E7">
        <w:rPr>
          <w:rFonts w:ascii="Times New Roman" w:hAnsi="Times New Roman"/>
          <w:color w:val="000000" w:themeColor="text1"/>
        </w:rPr>
        <w:t xml:space="preserve">dozwolonej </w:t>
      </w:r>
      <w:r w:rsidR="00065E6D" w:rsidRPr="6D8DF0E7">
        <w:rPr>
          <w:rFonts w:ascii="Times New Roman" w:hAnsi="Times New Roman"/>
          <w:color w:val="000000" w:themeColor="text1"/>
        </w:rPr>
        <w:t xml:space="preserve">działalności gospodarczej, mogą składać </w:t>
      </w:r>
      <w:r w:rsidR="000530A6" w:rsidRPr="6D8DF0E7">
        <w:rPr>
          <w:rFonts w:ascii="Times New Roman" w:hAnsi="Times New Roman"/>
          <w:color w:val="000000" w:themeColor="text1"/>
        </w:rPr>
        <w:t>Ofert</w:t>
      </w:r>
      <w:r w:rsidR="00065E6D" w:rsidRPr="6D8DF0E7">
        <w:rPr>
          <w:rFonts w:ascii="Times New Roman" w:hAnsi="Times New Roman"/>
          <w:color w:val="000000" w:themeColor="text1"/>
        </w:rPr>
        <w:t>y w tym Postępowaniu.</w:t>
      </w:r>
    </w:p>
    <w:p w14:paraId="76E3E935" w14:textId="78998B46" w:rsidR="00E045DB" w:rsidRDefault="00E045DB" w:rsidP="000C61E2">
      <w:pPr>
        <w:pStyle w:val="Akapitzlist1"/>
        <w:spacing w:before="60" w:after="60" w:line="276" w:lineRule="auto"/>
        <w:ind w:left="0"/>
        <w:jc w:val="both"/>
        <w:rPr>
          <w:rFonts w:ascii="Times New Roman" w:hAnsi="Times New Roman"/>
          <w:color w:val="000000"/>
        </w:rPr>
      </w:pPr>
    </w:p>
    <w:p w14:paraId="3580E7A7" w14:textId="77777777" w:rsidR="00C87B48" w:rsidRPr="008B12A8" w:rsidRDefault="00C87B48" w:rsidP="000C61E2">
      <w:pPr>
        <w:pStyle w:val="Akapitzlist1"/>
        <w:spacing w:before="60" w:after="60" w:line="276" w:lineRule="auto"/>
        <w:ind w:left="0"/>
        <w:jc w:val="both"/>
        <w:rPr>
          <w:rFonts w:ascii="Times New Roman" w:hAnsi="Times New Roman"/>
          <w:color w:val="000000"/>
        </w:rPr>
      </w:pPr>
    </w:p>
    <w:p w14:paraId="207687D9" w14:textId="4E18FEDF" w:rsidR="00C61039" w:rsidRDefault="00A50DE1" w:rsidP="000C61E2">
      <w:pPr>
        <w:pStyle w:val="Nagwek1"/>
        <w:spacing w:before="60" w:after="60"/>
        <w:rPr>
          <w:b w:val="0"/>
        </w:rPr>
      </w:pPr>
      <w:r w:rsidRPr="00A50DE1">
        <w:t xml:space="preserve">TERMIN, MIEJSCE ORAZ SPOSÓB SKŁADANIA </w:t>
      </w:r>
      <w:r w:rsidR="000530A6">
        <w:rPr>
          <w:bCs w:val="0"/>
        </w:rPr>
        <w:t>OFERT</w:t>
      </w:r>
    </w:p>
    <w:p w14:paraId="4FE540D2" w14:textId="77777777" w:rsidR="00A50DE1" w:rsidRPr="00A50DE1" w:rsidRDefault="00A50DE1" w:rsidP="000C61E2">
      <w:pPr>
        <w:pStyle w:val="Akapitzlist"/>
        <w:tabs>
          <w:tab w:val="left" w:pos="426"/>
        </w:tabs>
        <w:spacing w:before="60" w:after="60" w:line="276" w:lineRule="auto"/>
        <w:ind w:left="284"/>
        <w:jc w:val="both"/>
        <w:rPr>
          <w:rFonts w:ascii="Times New Roman" w:hAnsi="Times New Roman"/>
          <w:b/>
          <w:bCs/>
          <w:color w:val="000000" w:themeColor="text1"/>
          <w:sz w:val="22"/>
          <w:szCs w:val="22"/>
        </w:rPr>
      </w:pPr>
    </w:p>
    <w:p w14:paraId="5BB9C7F3" w14:textId="77777777" w:rsidR="00A50DE1" w:rsidRPr="00A50DE1" w:rsidRDefault="00A50DE1" w:rsidP="000C61E2">
      <w:pPr>
        <w:pStyle w:val="Akapitzlist"/>
        <w:numPr>
          <w:ilvl w:val="0"/>
          <w:numId w:val="2"/>
        </w:numPr>
        <w:suppressAutoHyphens/>
        <w:spacing w:before="60" w:after="60" w:line="276" w:lineRule="auto"/>
        <w:jc w:val="both"/>
        <w:rPr>
          <w:rFonts w:ascii="Times New Roman" w:eastAsia="Calibri" w:hAnsi="Times New Roman" w:cs="Times New Roman"/>
          <w:vanish/>
          <w:color w:val="000000" w:themeColor="text1"/>
          <w:sz w:val="22"/>
          <w:szCs w:val="22"/>
        </w:rPr>
      </w:pPr>
      <w:bookmarkStart w:id="86" w:name="_Ref51795960"/>
    </w:p>
    <w:p w14:paraId="7E465164" w14:textId="00D4D101" w:rsidR="00CD239F" w:rsidRPr="00A50DE1" w:rsidRDefault="000530A6" w:rsidP="000C61E2">
      <w:pPr>
        <w:pStyle w:val="Akapitzlist1"/>
        <w:numPr>
          <w:ilvl w:val="1"/>
          <w:numId w:val="2"/>
        </w:numPr>
        <w:spacing w:before="60" w:after="60" w:line="276" w:lineRule="auto"/>
        <w:jc w:val="both"/>
        <w:rPr>
          <w:rFonts w:ascii="Times New Roman" w:hAnsi="Times New Roman"/>
          <w:color w:val="000000"/>
        </w:rPr>
      </w:pPr>
      <w:r w:rsidRPr="6B2580CD">
        <w:rPr>
          <w:rFonts w:ascii="Times New Roman" w:hAnsi="Times New Roman"/>
          <w:color w:val="000000" w:themeColor="text1"/>
        </w:rPr>
        <w:t>Ofert</w:t>
      </w:r>
      <w:r w:rsidR="7A58A2CA" w:rsidRPr="6B2580CD">
        <w:rPr>
          <w:rFonts w:ascii="Times New Roman" w:hAnsi="Times New Roman"/>
          <w:color w:val="000000" w:themeColor="text1"/>
        </w:rPr>
        <w:t xml:space="preserve">ę </w:t>
      </w:r>
      <w:r w:rsidR="6D352E59" w:rsidRPr="6B2580CD">
        <w:rPr>
          <w:rFonts w:ascii="Times New Roman" w:hAnsi="Times New Roman"/>
          <w:color w:val="000000" w:themeColor="text1"/>
        </w:rPr>
        <w:t xml:space="preserve">należy złożyć </w:t>
      </w:r>
      <w:r w:rsidR="004338AA" w:rsidRPr="6B2580CD">
        <w:rPr>
          <w:rFonts w:ascii="Times New Roman" w:hAnsi="Times New Roman"/>
          <w:color w:val="000000" w:themeColor="text1"/>
        </w:rPr>
        <w:t xml:space="preserve">w nieprzekraczalnym terminie </w:t>
      </w:r>
      <w:r w:rsidR="004338AA" w:rsidRPr="00792F59">
        <w:rPr>
          <w:rFonts w:ascii="Times New Roman" w:hAnsi="Times New Roman"/>
          <w:b/>
          <w:bCs/>
          <w:color w:val="000000" w:themeColor="text1"/>
        </w:rPr>
        <w:t xml:space="preserve">do dnia </w:t>
      </w:r>
      <w:ins w:id="87" w:author="Autor">
        <w:r w:rsidR="00EB11F9" w:rsidRPr="00792F59">
          <w:rPr>
            <w:rFonts w:ascii="Times New Roman" w:hAnsi="Times New Roman"/>
            <w:b/>
            <w:bCs/>
            <w:color w:val="000000" w:themeColor="text1"/>
          </w:rPr>
          <w:t>30</w:t>
        </w:r>
      </w:ins>
      <w:del w:id="88" w:author="Autor">
        <w:r w:rsidRPr="00792F59" w:rsidDel="00547DFC">
          <w:rPr>
            <w:rFonts w:ascii="Times New Roman" w:hAnsi="Times New Roman"/>
            <w:b/>
            <w:bCs/>
            <w:color w:val="000000" w:themeColor="text1"/>
          </w:rPr>
          <w:delText>16</w:delText>
        </w:r>
      </w:del>
      <w:r w:rsidR="004338AA" w:rsidRPr="00792F59">
        <w:rPr>
          <w:rFonts w:ascii="Times New Roman" w:hAnsi="Times New Roman"/>
          <w:b/>
          <w:bCs/>
          <w:color w:val="000000" w:themeColor="text1"/>
        </w:rPr>
        <w:t xml:space="preserve"> </w:t>
      </w:r>
      <w:r w:rsidR="00547DFC" w:rsidRPr="00792F59">
        <w:rPr>
          <w:rFonts w:ascii="Times New Roman" w:hAnsi="Times New Roman"/>
          <w:b/>
          <w:bCs/>
          <w:color w:val="000000" w:themeColor="text1"/>
        </w:rPr>
        <w:t>sierpnia</w:t>
      </w:r>
      <w:r w:rsidR="004338AA" w:rsidRPr="00792F59">
        <w:rPr>
          <w:rFonts w:ascii="Times New Roman" w:hAnsi="Times New Roman"/>
          <w:b/>
          <w:bCs/>
          <w:color w:val="000000" w:themeColor="text1"/>
        </w:rPr>
        <w:t xml:space="preserve"> </w:t>
      </w:r>
      <w:r w:rsidR="004338AA" w:rsidRPr="00792F59">
        <w:rPr>
          <w:rFonts w:ascii="Times New Roman" w:eastAsia="Times New Roman" w:hAnsi="Times New Roman"/>
          <w:b/>
          <w:bCs/>
          <w:lang w:eastAsia="pl-PL"/>
        </w:rPr>
        <w:t>2021 r. godz. 12.00</w:t>
      </w:r>
      <w:r w:rsidR="004338AA" w:rsidRPr="6B2580CD">
        <w:rPr>
          <w:rFonts w:ascii="Times New Roman" w:eastAsia="Times New Roman" w:hAnsi="Times New Roman"/>
          <w:b/>
          <w:bCs/>
          <w:lang w:eastAsia="pl-PL"/>
        </w:rPr>
        <w:t xml:space="preserve"> </w:t>
      </w:r>
      <w:r w:rsidR="6D352E59" w:rsidRPr="6B2580CD">
        <w:rPr>
          <w:rFonts w:ascii="Times New Roman" w:hAnsi="Times New Roman"/>
          <w:color w:val="000000" w:themeColor="text1"/>
        </w:rPr>
        <w:t xml:space="preserve">w wersji elektronicznej </w:t>
      </w:r>
      <w:r w:rsidR="00300F3C" w:rsidRPr="6B2580CD">
        <w:rPr>
          <w:rFonts w:ascii="Times New Roman" w:hAnsi="Times New Roman"/>
          <w:color w:val="000000" w:themeColor="text1"/>
        </w:rPr>
        <w:t>(podpisane</w:t>
      </w:r>
      <w:r w:rsidR="004338AA" w:rsidRPr="6B2580CD">
        <w:rPr>
          <w:rFonts w:ascii="Times New Roman" w:hAnsi="Times New Roman"/>
          <w:color w:val="000000" w:themeColor="text1"/>
        </w:rPr>
        <w:t>j</w:t>
      </w:r>
      <w:r w:rsidR="00300F3C" w:rsidRPr="6B2580CD">
        <w:rPr>
          <w:rFonts w:ascii="Times New Roman" w:hAnsi="Times New Roman"/>
          <w:color w:val="000000" w:themeColor="text1"/>
        </w:rPr>
        <w:t xml:space="preserve"> </w:t>
      </w:r>
      <w:r w:rsidR="00460128" w:rsidRPr="6B2580CD">
        <w:rPr>
          <w:rFonts w:ascii="Times New Roman" w:hAnsi="Times New Roman"/>
          <w:color w:val="000000" w:themeColor="text1"/>
        </w:rPr>
        <w:t xml:space="preserve">kwalifikowanym </w:t>
      </w:r>
      <w:r w:rsidR="00300F3C" w:rsidRPr="6B2580CD">
        <w:rPr>
          <w:rFonts w:ascii="Times New Roman" w:hAnsi="Times New Roman"/>
          <w:color w:val="000000" w:themeColor="text1"/>
        </w:rPr>
        <w:t>podpisem elektroniczny</w:t>
      </w:r>
      <w:r w:rsidR="004338AA" w:rsidRPr="6B2580CD">
        <w:rPr>
          <w:rFonts w:ascii="Times New Roman" w:hAnsi="Times New Roman"/>
          <w:color w:val="000000" w:themeColor="text1"/>
        </w:rPr>
        <w:t>m)</w:t>
      </w:r>
      <w:r w:rsidR="1DED4625" w:rsidRPr="6B2580CD">
        <w:rPr>
          <w:rFonts w:ascii="Times New Roman" w:hAnsi="Times New Roman"/>
          <w:color w:val="000000" w:themeColor="text1"/>
        </w:rPr>
        <w:t xml:space="preserve"> </w:t>
      </w:r>
      <w:r w:rsidR="448BB3A1" w:rsidRPr="6B2580CD">
        <w:rPr>
          <w:rFonts w:ascii="Times New Roman" w:hAnsi="Times New Roman"/>
          <w:color w:val="000000" w:themeColor="text1"/>
        </w:rPr>
        <w:t xml:space="preserve">poprzez </w:t>
      </w:r>
      <w:r w:rsidR="7EBA380C" w:rsidRPr="6B2580CD">
        <w:rPr>
          <w:rFonts w:ascii="Times New Roman" w:eastAsia="Times New Roman" w:hAnsi="Times New Roman"/>
          <w:color w:val="000000" w:themeColor="text1"/>
          <w:lang w:eastAsia="pl-PL"/>
        </w:rPr>
        <w:t>je</w:t>
      </w:r>
      <w:r w:rsidR="7A58A2CA" w:rsidRPr="6B2580CD">
        <w:rPr>
          <w:rFonts w:ascii="Times New Roman" w:eastAsia="Times New Roman" w:hAnsi="Times New Roman"/>
          <w:color w:val="000000" w:themeColor="text1"/>
          <w:lang w:eastAsia="pl-PL"/>
        </w:rPr>
        <w:t>j</w:t>
      </w:r>
      <w:r w:rsidR="6D352E59" w:rsidRPr="6B2580CD">
        <w:rPr>
          <w:rFonts w:ascii="Times New Roman" w:hAnsi="Times New Roman"/>
          <w:color w:val="000000" w:themeColor="text1"/>
        </w:rPr>
        <w:t xml:space="preserve"> przesłanie drogą elektroniczną na adres </w:t>
      </w:r>
      <w:r w:rsidR="70C295C6" w:rsidRPr="6B2580CD">
        <w:rPr>
          <w:rFonts w:ascii="Times New Roman" w:hAnsi="Times New Roman"/>
          <w:color w:val="000000" w:themeColor="text1"/>
        </w:rPr>
        <w:t xml:space="preserve">e-mail: </w:t>
      </w:r>
      <w:hyperlink r:id="rId11">
        <w:r w:rsidR="00A50DE1" w:rsidRPr="6B2580CD">
          <w:rPr>
            <w:rStyle w:val="Hipercze"/>
            <w:rFonts w:ascii="Times New Roman" w:hAnsi="Times New Roman"/>
          </w:rPr>
          <w:t>przetargi@ncbr.gov.pl</w:t>
        </w:r>
      </w:hyperlink>
      <w:r w:rsidR="448BB3A1">
        <w:t xml:space="preserve"> </w:t>
      </w:r>
      <w:r w:rsidR="5FCE6305" w:rsidRPr="6B2580CD">
        <w:rPr>
          <w:rFonts w:ascii="Times New Roman" w:hAnsi="Times New Roman"/>
          <w:b/>
          <w:bCs/>
          <w:u w:val="single"/>
        </w:rPr>
        <w:t>lub</w:t>
      </w:r>
      <w:r w:rsidR="5FCE6305" w:rsidRPr="6B2580CD">
        <w:rPr>
          <w:rFonts w:ascii="Times New Roman" w:hAnsi="Times New Roman"/>
        </w:rPr>
        <w:t xml:space="preserve"> w</w:t>
      </w:r>
      <w:r w:rsidR="5FCE6305">
        <w:t xml:space="preserve"> </w:t>
      </w:r>
      <w:r w:rsidR="448BB3A1" w:rsidRPr="6B2580CD">
        <w:rPr>
          <w:rFonts w:ascii="Times New Roman" w:hAnsi="Times New Roman"/>
          <w:color w:val="000000" w:themeColor="text1"/>
        </w:rPr>
        <w:t>formie pisemnej</w:t>
      </w:r>
      <w:r w:rsidR="004338AA" w:rsidRPr="6B2580CD">
        <w:rPr>
          <w:rFonts w:ascii="Times New Roman" w:hAnsi="Times New Roman"/>
          <w:color w:val="000000" w:themeColor="text1"/>
        </w:rPr>
        <w:t xml:space="preserve"> (</w:t>
      </w:r>
      <w:r w:rsidRPr="6B2580CD">
        <w:rPr>
          <w:rFonts w:ascii="Times New Roman" w:hAnsi="Times New Roman"/>
          <w:color w:val="000000" w:themeColor="text1"/>
        </w:rPr>
        <w:t>Ofert</w:t>
      </w:r>
      <w:r w:rsidR="004338AA" w:rsidRPr="6B2580CD">
        <w:rPr>
          <w:rFonts w:ascii="Times New Roman" w:hAnsi="Times New Roman"/>
          <w:color w:val="000000" w:themeColor="text1"/>
        </w:rPr>
        <w:t xml:space="preserve">a wraz z załącznikami złożone w oryginale) poprzez złożenie osobiście w </w:t>
      </w:r>
      <w:r w:rsidR="00A50DE1" w:rsidRPr="6B2580CD">
        <w:rPr>
          <w:rFonts w:ascii="Times New Roman" w:hAnsi="Times New Roman"/>
          <w:color w:val="000000" w:themeColor="text1"/>
        </w:rPr>
        <w:t>punkcie przyjmowania przesyłek</w:t>
      </w:r>
      <w:r w:rsidR="004338AA" w:rsidRPr="6B2580CD">
        <w:rPr>
          <w:rFonts w:ascii="Times New Roman" w:hAnsi="Times New Roman"/>
          <w:color w:val="000000" w:themeColor="text1"/>
        </w:rPr>
        <w:t xml:space="preserve"> lub </w:t>
      </w:r>
      <w:r w:rsidR="448BB3A1" w:rsidRPr="6B2580CD">
        <w:rPr>
          <w:rFonts w:ascii="Times New Roman" w:hAnsi="Times New Roman"/>
          <w:color w:val="000000" w:themeColor="text1"/>
        </w:rPr>
        <w:t>za pośrednictwem</w:t>
      </w:r>
      <w:r w:rsidR="004338AA" w:rsidRPr="6B2580CD">
        <w:rPr>
          <w:rFonts w:ascii="Times New Roman" w:hAnsi="Times New Roman"/>
          <w:color w:val="000000" w:themeColor="text1"/>
        </w:rPr>
        <w:t xml:space="preserve"> operatora pocztowego lub</w:t>
      </w:r>
      <w:r w:rsidR="5FCE6305" w:rsidRPr="6B2580CD">
        <w:rPr>
          <w:rFonts w:ascii="Times New Roman" w:hAnsi="Times New Roman"/>
          <w:color w:val="000000" w:themeColor="text1"/>
        </w:rPr>
        <w:t xml:space="preserve"> posłańca </w:t>
      </w:r>
      <w:r w:rsidR="448BB3A1" w:rsidRPr="6B2580CD">
        <w:rPr>
          <w:rFonts w:ascii="Times New Roman" w:hAnsi="Times New Roman"/>
          <w:color w:val="000000" w:themeColor="text1"/>
        </w:rPr>
        <w:t xml:space="preserve">na adres </w:t>
      </w:r>
      <w:r w:rsidR="5FCE6305" w:rsidRPr="6B2580CD">
        <w:rPr>
          <w:rFonts w:ascii="Times New Roman" w:hAnsi="Times New Roman"/>
          <w:color w:val="000000" w:themeColor="text1"/>
        </w:rPr>
        <w:t>Narodowe Centrum Badań i Rozwoju, ul. Nowogrodzkiej 47a, 00-695 Warszawa (</w:t>
      </w:r>
      <w:r w:rsidR="00BF57E4" w:rsidRPr="6B2580CD">
        <w:rPr>
          <w:rFonts w:ascii="Times New Roman" w:hAnsi="Times New Roman"/>
          <w:color w:val="000000" w:themeColor="text1"/>
        </w:rPr>
        <w:t xml:space="preserve">z adnotacją: </w:t>
      </w:r>
      <w:r w:rsidR="00BF57E4" w:rsidRPr="6B2580CD">
        <w:rPr>
          <w:rFonts w:ascii="Times New Roman" w:hAnsi="Times New Roman"/>
          <w:b/>
          <w:bCs/>
          <w:color w:val="000000" w:themeColor="text1"/>
        </w:rPr>
        <w:t>„DRI</w:t>
      </w:r>
      <w:r w:rsidR="004338AA" w:rsidRPr="6B2580CD">
        <w:rPr>
          <w:rFonts w:ascii="Times New Roman" w:hAnsi="Times New Roman"/>
          <w:b/>
          <w:bCs/>
          <w:color w:val="000000" w:themeColor="text1"/>
        </w:rPr>
        <w:t>M - Innowacyjna biogazownia – Postępowanie na Partnera”</w:t>
      </w:r>
      <w:r w:rsidR="5FCE6305" w:rsidRPr="6B2580CD">
        <w:rPr>
          <w:rFonts w:ascii="Times New Roman" w:hAnsi="Times New Roman"/>
          <w:color w:val="000000" w:themeColor="text1"/>
        </w:rPr>
        <w:t>).</w:t>
      </w:r>
      <w:r w:rsidR="04862235" w:rsidRPr="6B2580CD">
        <w:rPr>
          <w:rFonts w:ascii="Times New Roman" w:hAnsi="Times New Roman"/>
          <w:color w:val="000000" w:themeColor="text1"/>
        </w:rPr>
        <w:t xml:space="preserve"> </w:t>
      </w:r>
      <w:r w:rsidRPr="6B2580CD">
        <w:rPr>
          <w:rFonts w:ascii="Times New Roman" w:hAnsi="Times New Roman"/>
          <w:color w:val="000000" w:themeColor="text1"/>
        </w:rPr>
        <w:t>Ofert</w:t>
      </w:r>
      <w:r w:rsidR="04862235" w:rsidRPr="6B2580CD">
        <w:rPr>
          <w:rFonts w:ascii="Times New Roman" w:hAnsi="Times New Roman"/>
          <w:color w:val="000000" w:themeColor="text1"/>
        </w:rPr>
        <w:t>a musi być podpisana przez osobę uprawnioną do reprezentacji podmiotu. Wszystkie dokumenty muszą zostać podpisane.</w:t>
      </w:r>
      <w:bookmarkEnd w:id="86"/>
    </w:p>
    <w:p w14:paraId="4C612D21" w14:textId="77777777" w:rsidR="00A50DE1" w:rsidRPr="008B12A8" w:rsidRDefault="00A50DE1" w:rsidP="000C61E2">
      <w:pPr>
        <w:pStyle w:val="Akapitzlist1"/>
        <w:spacing w:before="60" w:after="60" w:line="276" w:lineRule="auto"/>
        <w:ind w:left="792"/>
        <w:jc w:val="both"/>
        <w:rPr>
          <w:rFonts w:ascii="Times New Roman" w:hAnsi="Times New Roman"/>
          <w:color w:val="000000"/>
        </w:rPr>
      </w:pPr>
    </w:p>
    <w:p w14:paraId="6AAD670E" w14:textId="5941EFE8" w:rsidR="00D32B0D" w:rsidRPr="00A50DE1" w:rsidRDefault="000530A6" w:rsidP="000C61E2">
      <w:pPr>
        <w:pStyle w:val="Akapitzlist1"/>
        <w:numPr>
          <w:ilvl w:val="1"/>
          <w:numId w:val="2"/>
        </w:numPr>
        <w:spacing w:before="60" w:after="60" w:line="276" w:lineRule="auto"/>
        <w:jc w:val="both"/>
        <w:rPr>
          <w:rFonts w:ascii="Times New Roman" w:hAnsi="Times New Roman"/>
          <w:color w:val="000000"/>
        </w:rPr>
      </w:pPr>
      <w:r>
        <w:rPr>
          <w:rFonts w:ascii="Times New Roman" w:hAnsi="Times New Roman"/>
          <w:color w:val="000000" w:themeColor="text1"/>
        </w:rPr>
        <w:t>Ofert</w:t>
      </w:r>
      <w:r w:rsidR="008129B7" w:rsidRPr="569001FE">
        <w:rPr>
          <w:rFonts w:ascii="Times New Roman" w:hAnsi="Times New Roman"/>
          <w:color w:val="000000" w:themeColor="text1"/>
        </w:rPr>
        <w:t xml:space="preserve">y </w:t>
      </w:r>
      <w:r w:rsidR="00D32B0D" w:rsidRPr="569001FE">
        <w:rPr>
          <w:rFonts w:ascii="Times New Roman" w:hAnsi="Times New Roman"/>
          <w:color w:val="000000" w:themeColor="text1"/>
        </w:rPr>
        <w:t xml:space="preserve">będą zakwalifikowane do </w:t>
      </w:r>
      <w:r w:rsidR="00484384" w:rsidRPr="569001FE">
        <w:rPr>
          <w:rFonts w:ascii="Times New Roman" w:eastAsia="Times New Roman" w:hAnsi="Times New Roman"/>
          <w:color w:val="000000" w:themeColor="text1"/>
          <w:lang w:eastAsia="pl-PL"/>
        </w:rPr>
        <w:t>P</w:t>
      </w:r>
      <w:r w:rsidR="00D32B0D" w:rsidRPr="569001FE">
        <w:rPr>
          <w:rFonts w:ascii="Times New Roman" w:eastAsia="Times New Roman" w:hAnsi="Times New Roman"/>
          <w:color w:val="000000" w:themeColor="text1"/>
          <w:lang w:eastAsia="pl-PL"/>
        </w:rPr>
        <w:t>ostępowania</w:t>
      </w:r>
      <w:r w:rsidR="00D32B0D" w:rsidRPr="569001FE">
        <w:rPr>
          <w:rFonts w:ascii="Times New Roman" w:hAnsi="Times New Roman"/>
          <w:color w:val="000000" w:themeColor="text1"/>
        </w:rPr>
        <w:t xml:space="preserve"> pod warunkiem ich dostarczenia do Zamawiającego w terminie</w:t>
      </w:r>
      <w:r w:rsidR="00CF5370" w:rsidRPr="569001FE">
        <w:rPr>
          <w:rFonts w:ascii="Times New Roman" w:hAnsi="Times New Roman"/>
          <w:color w:val="000000" w:themeColor="text1"/>
        </w:rPr>
        <w:t xml:space="preserve"> wyznaczonym powyżej.</w:t>
      </w:r>
    </w:p>
    <w:p w14:paraId="6AF597DF" w14:textId="77777777" w:rsidR="00A50DE1" w:rsidRPr="008B12A8" w:rsidRDefault="00A50DE1" w:rsidP="000C61E2">
      <w:pPr>
        <w:pStyle w:val="Akapitzlist1"/>
        <w:spacing w:before="60" w:after="60" w:line="276" w:lineRule="auto"/>
        <w:ind w:left="792"/>
        <w:jc w:val="both"/>
        <w:rPr>
          <w:rFonts w:ascii="Times New Roman" w:hAnsi="Times New Roman"/>
          <w:color w:val="000000"/>
        </w:rPr>
      </w:pPr>
    </w:p>
    <w:p w14:paraId="19577C80" w14:textId="24875035" w:rsidR="00CF5370" w:rsidRDefault="00D32B0D" w:rsidP="000C61E2">
      <w:pPr>
        <w:pStyle w:val="Akapitzlist1"/>
        <w:numPr>
          <w:ilvl w:val="1"/>
          <w:numId w:val="2"/>
        </w:numPr>
        <w:spacing w:before="60" w:after="60" w:line="276" w:lineRule="auto"/>
        <w:jc w:val="both"/>
        <w:rPr>
          <w:rFonts w:ascii="Times New Roman" w:hAnsi="Times New Roman"/>
          <w:color w:val="000000"/>
        </w:rPr>
      </w:pPr>
      <w:r w:rsidRPr="008B12A8">
        <w:rPr>
          <w:rFonts w:ascii="Times New Roman" w:hAnsi="Times New Roman"/>
          <w:color w:val="000000"/>
        </w:rPr>
        <w:t xml:space="preserve">Wszystkie </w:t>
      </w:r>
      <w:r w:rsidR="000530A6">
        <w:rPr>
          <w:rFonts w:ascii="Times New Roman" w:hAnsi="Times New Roman"/>
          <w:color w:val="000000"/>
        </w:rPr>
        <w:t>Ofert</w:t>
      </w:r>
      <w:r w:rsidR="008129B7" w:rsidRPr="008B12A8">
        <w:rPr>
          <w:rFonts w:ascii="Times New Roman" w:hAnsi="Times New Roman"/>
          <w:color w:val="000000"/>
        </w:rPr>
        <w:t xml:space="preserve">y </w:t>
      </w:r>
      <w:r w:rsidRPr="008B12A8">
        <w:rPr>
          <w:rFonts w:ascii="Times New Roman" w:hAnsi="Times New Roman"/>
          <w:color w:val="000000"/>
        </w:rPr>
        <w:t>otrzymane przez Zamawiającego po terminie podanym powyżej zostaną zwró</w:t>
      </w:r>
      <w:r w:rsidR="00CF5370" w:rsidRPr="008B12A8">
        <w:rPr>
          <w:rFonts w:ascii="Times New Roman" w:hAnsi="Times New Roman"/>
          <w:color w:val="000000"/>
        </w:rPr>
        <w:t>cone Wykonawcom bez otwierania.</w:t>
      </w:r>
    </w:p>
    <w:p w14:paraId="4F14CC7D" w14:textId="77777777" w:rsidR="00A50DE1" w:rsidRPr="008B12A8" w:rsidRDefault="00A50DE1" w:rsidP="000C61E2">
      <w:pPr>
        <w:pStyle w:val="Akapitzlist1"/>
        <w:spacing w:before="60" w:after="60" w:line="276" w:lineRule="auto"/>
        <w:ind w:left="792"/>
        <w:jc w:val="both"/>
        <w:rPr>
          <w:rFonts w:ascii="Times New Roman" w:hAnsi="Times New Roman"/>
          <w:color w:val="000000"/>
        </w:rPr>
      </w:pPr>
    </w:p>
    <w:p w14:paraId="4C4FEA01" w14:textId="5B9E611C" w:rsidR="00D32B0D" w:rsidRPr="00E354B2" w:rsidRDefault="09679166" w:rsidP="000C61E2">
      <w:pPr>
        <w:pStyle w:val="Akapitzlist1"/>
        <w:numPr>
          <w:ilvl w:val="1"/>
          <w:numId w:val="2"/>
        </w:numPr>
        <w:spacing w:before="60" w:after="60" w:line="276" w:lineRule="auto"/>
        <w:jc w:val="both"/>
        <w:rPr>
          <w:rFonts w:ascii="Times New Roman" w:hAnsi="Times New Roman"/>
          <w:b/>
          <w:bCs/>
          <w:color w:val="000000"/>
        </w:rPr>
      </w:pPr>
      <w:r w:rsidRPr="6D8DF0E7">
        <w:rPr>
          <w:rFonts w:ascii="Times New Roman" w:hAnsi="Times New Roman"/>
          <w:color w:val="000000" w:themeColor="text1"/>
        </w:rPr>
        <w:t xml:space="preserve">Otwarcie złożonych </w:t>
      </w:r>
      <w:r w:rsidR="000530A6" w:rsidRPr="6D8DF0E7">
        <w:rPr>
          <w:rFonts w:ascii="Times New Roman" w:hAnsi="Times New Roman"/>
          <w:color w:val="000000" w:themeColor="text1"/>
        </w:rPr>
        <w:t>Ofert</w:t>
      </w:r>
      <w:r w:rsidR="6712FC8C" w:rsidRPr="6D8DF0E7">
        <w:rPr>
          <w:rFonts w:ascii="Times New Roman" w:hAnsi="Times New Roman"/>
          <w:color w:val="000000" w:themeColor="text1"/>
        </w:rPr>
        <w:t xml:space="preserve"> jest niejawne.</w:t>
      </w:r>
      <w:r w:rsidR="6C29436B" w:rsidRPr="6D8DF0E7">
        <w:rPr>
          <w:rFonts w:ascii="Times New Roman" w:hAnsi="Times New Roman"/>
          <w:color w:val="000000" w:themeColor="text1"/>
        </w:rPr>
        <w:t xml:space="preserve"> </w:t>
      </w:r>
      <w:r w:rsidR="39EE487C" w:rsidRPr="6D8DF0E7">
        <w:rPr>
          <w:rFonts w:ascii="Times New Roman" w:hAnsi="Times New Roman"/>
          <w:color w:val="000000" w:themeColor="text1"/>
        </w:rPr>
        <w:t>N</w:t>
      </w:r>
      <w:r w:rsidR="1DED4625" w:rsidRPr="6D8DF0E7">
        <w:rPr>
          <w:rFonts w:ascii="Times New Roman" w:hAnsi="Times New Roman"/>
          <w:color w:val="000000" w:themeColor="text1"/>
        </w:rPr>
        <w:t>astąpi w siedzibie</w:t>
      </w:r>
      <w:r w:rsidRPr="6D8DF0E7">
        <w:rPr>
          <w:rFonts w:ascii="Times New Roman" w:hAnsi="Times New Roman"/>
          <w:color w:val="000000" w:themeColor="text1"/>
        </w:rPr>
        <w:t xml:space="preserve"> </w:t>
      </w:r>
      <w:r w:rsidR="1DED4625" w:rsidRPr="6D8DF0E7">
        <w:rPr>
          <w:rFonts w:ascii="Times New Roman" w:hAnsi="Times New Roman"/>
          <w:b/>
          <w:bCs/>
          <w:color w:val="000000" w:themeColor="text1"/>
        </w:rPr>
        <w:t>Narodowego Centrum Badań i Rozwoju, przy ul. Nowogrodzkiej 47a, 00-695 Warszawa</w:t>
      </w:r>
      <w:r w:rsidRPr="6D8DF0E7">
        <w:rPr>
          <w:rFonts w:ascii="Times New Roman" w:hAnsi="Times New Roman"/>
          <w:b/>
          <w:bCs/>
          <w:color w:val="000000" w:themeColor="text1"/>
        </w:rPr>
        <w:t xml:space="preserve"> w dniu</w:t>
      </w:r>
      <w:r w:rsidR="1DED4625" w:rsidRPr="6D8DF0E7">
        <w:rPr>
          <w:rFonts w:ascii="Times New Roman" w:hAnsi="Times New Roman"/>
          <w:b/>
          <w:bCs/>
          <w:color w:val="000000" w:themeColor="text1"/>
        </w:rPr>
        <w:t xml:space="preserve"> </w:t>
      </w:r>
      <w:ins w:id="89" w:author="Autor">
        <w:r w:rsidR="22DD92FE" w:rsidRPr="6D8DF0E7">
          <w:rPr>
            <w:rFonts w:ascii="Times New Roman" w:hAnsi="Times New Roman"/>
            <w:b/>
            <w:bCs/>
            <w:color w:val="000000" w:themeColor="text1"/>
          </w:rPr>
          <w:t>30</w:t>
        </w:r>
      </w:ins>
      <w:del w:id="90" w:author="Autor">
        <w:r w:rsidRPr="6D8DF0E7" w:rsidDel="00547DFC">
          <w:rPr>
            <w:rFonts w:ascii="Times New Roman" w:hAnsi="Times New Roman"/>
            <w:b/>
            <w:bCs/>
            <w:color w:val="000000" w:themeColor="text1"/>
          </w:rPr>
          <w:delText>16</w:delText>
        </w:r>
      </w:del>
      <w:r w:rsidR="00F2320C" w:rsidRPr="6D8DF0E7">
        <w:rPr>
          <w:rFonts w:ascii="Times New Roman" w:hAnsi="Times New Roman"/>
          <w:b/>
          <w:bCs/>
          <w:color w:val="000000" w:themeColor="text1"/>
        </w:rPr>
        <w:t xml:space="preserve"> </w:t>
      </w:r>
      <w:r w:rsidR="00547DFC" w:rsidRPr="6D8DF0E7">
        <w:rPr>
          <w:rFonts w:ascii="Times New Roman" w:hAnsi="Times New Roman"/>
          <w:b/>
          <w:bCs/>
          <w:color w:val="000000" w:themeColor="text1"/>
        </w:rPr>
        <w:t>sierpnia</w:t>
      </w:r>
      <w:r w:rsidR="00F2320C" w:rsidRPr="6D8DF0E7">
        <w:rPr>
          <w:rFonts w:ascii="Times New Roman" w:hAnsi="Times New Roman"/>
          <w:b/>
          <w:bCs/>
          <w:color w:val="000000" w:themeColor="text1"/>
        </w:rPr>
        <w:t xml:space="preserve"> </w:t>
      </w:r>
      <w:r w:rsidR="1DED4625" w:rsidRPr="6D8DF0E7">
        <w:rPr>
          <w:rFonts w:ascii="Times New Roman" w:hAnsi="Times New Roman"/>
          <w:b/>
          <w:bCs/>
          <w:color w:val="000000" w:themeColor="text1"/>
        </w:rPr>
        <w:t>202</w:t>
      </w:r>
      <w:r w:rsidR="412BF738" w:rsidRPr="6D8DF0E7">
        <w:rPr>
          <w:rFonts w:ascii="Times New Roman" w:hAnsi="Times New Roman"/>
          <w:b/>
          <w:bCs/>
          <w:color w:val="000000" w:themeColor="text1"/>
        </w:rPr>
        <w:t>1</w:t>
      </w:r>
      <w:r w:rsidR="1DED4625" w:rsidRPr="6D8DF0E7">
        <w:rPr>
          <w:rFonts w:ascii="Times New Roman" w:hAnsi="Times New Roman"/>
          <w:b/>
          <w:bCs/>
          <w:color w:val="000000" w:themeColor="text1"/>
        </w:rPr>
        <w:t xml:space="preserve"> r. godz. 1</w:t>
      </w:r>
      <w:r w:rsidR="00A50DE1" w:rsidRPr="6D8DF0E7">
        <w:rPr>
          <w:rFonts w:ascii="Times New Roman" w:hAnsi="Times New Roman"/>
          <w:b/>
          <w:bCs/>
          <w:color w:val="000000" w:themeColor="text1"/>
        </w:rPr>
        <w:t>3</w:t>
      </w:r>
      <w:r w:rsidR="1DED4625" w:rsidRPr="6D8DF0E7">
        <w:rPr>
          <w:rFonts w:ascii="Times New Roman" w:hAnsi="Times New Roman"/>
          <w:b/>
          <w:bCs/>
          <w:color w:val="000000" w:themeColor="text1"/>
        </w:rPr>
        <w:t>.00</w:t>
      </w:r>
      <w:r w:rsidRPr="6D8DF0E7">
        <w:rPr>
          <w:rFonts w:ascii="Times New Roman" w:hAnsi="Times New Roman"/>
          <w:b/>
          <w:bCs/>
          <w:color w:val="000000" w:themeColor="text1"/>
        </w:rPr>
        <w:t>.</w:t>
      </w:r>
      <w:r w:rsidR="262FD30E" w:rsidRPr="6D8DF0E7">
        <w:rPr>
          <w:rFonts w:ascii="Times New Roman" w:hAnsi="Times New Roman"/>
          <w:b/>
          <w:bCs/>
          <w:color w:val="000000" w:themeColor="text1"/>
        </w:rPr>
        <w:t xml:space="preserve"> </w:t>
      </w:r>
      <w:r w:rsidR="58B294BB" w:rsidRPr="6D8DF0E7">
        <w:rPr>
          <w:rFonts w:ascii="Times New Roman" w:hAnsi="Times New Roman"/>
          <w:color w:val="000000" w:themeColor="text1"/>
        </w:rPr>
        <w:t xml:space="preserve">Informacje o podmiotach, które złożyły </w:t>
      </w:r>
      <w:r w:rsidR="000530A6" w:rsidRPr="6D8DF0E7">
        <w:rPr>
          <w:rFonts w:ascii="Times New Roman" w:hAnsi="Times New Roman"/>
          <w:color w:val="000000" w:themeColor="text1"/>
        </w:rPr>
        <w:t>Ofert</w:t>
      </w:r>
      <w:r w:rsidR="58B294BB" w:rsidRPr="6D8DF0E7">
        <w:rPr>
          <w:rFonts w:ascii="Times New Roman" w:hAnsi="Times New Roman"/>
          <w:color w:val="000000" w:themeColor="text1"/>
        </w:rPr>
        <w:t>y</w:t>
      </w:r>
      <w:r w:rsidR="00896DFA" w:rsidRPr="6D8DF0E7">
        <w:rPr>
          <w:rFonts w:ascii="Times New Roman" w:hAnsi="Times New Roman"/>
          <w:color w:val="000000" w:themeColor="text1"/>
        </w:rPr>
        <w:t xml:space="preserve"> </w:t>
      </w:r>
      <w:r w:rsidR="58B294BB" w:rsidRPr="6D8DF0E7">
        <w:rPr>
          <w:rFonts w:ascii="Times New Roman" w:hAnsi="Times New Roman"/>
          <w:color w:val="000000" w:themeColor="text1"/>
        </w:rPr>
        <w:t>zostan</w:t>
      </w:r>
      <w:r w:rsidR="6AEB0561" w:rsidRPr="6D8DF0E7">
        <w:rPr>
          <w:rFonts w:ascii="Times New Roman" w:hAnsi="Times New Roman"/>
          <w:color w:val="000000" w:themeColor="text1"/>
        </w:rPr>
        <w:t>ą</w:t>
      </w:r>
      <w:r w:rsidR="58B294BB" w:rsidRPr="6D8DF0E7">
        <w:rPr>
          <w:rFonts w:ascii="Times New Roman" w:hAnsi="Times New Roman"/>
          <w:color w:val="000000" w:themeColor="text1"/>
        </w:rPr>
        <w:t xml:space="preserve"> opublikowan</w:t>
      </w:r>
      <w:r w:rsidR="6AEB0561" w:rsidRPr="6D8DF0E7">
        <w:rPr>
          <w:rFonts w:ascii="Times New Roman" w:hAnsi="Times New Roman"/>
          <w:color w:val="000000" w:themeColor="text1"/>
        </w:rPr>
        <w:t>e</w:t>
      </w:r>
      <w:r w:rsidR="58B294BB" w:rsidRPr="6D8DF0E7">
        <w:rPr>
          <w:rFonts w:ascii="Times New Roman" w:hAnsi="Times New Roman"/>
          <w:color w:val="000000" w:themeColor="text1"/>
        </w:rPr>
        <w:t xml:space="preserve"> w Biuletynie Informacji Publicznej NCBR.</w:t>
      </w:r>
    </w:p>
    <w:p w14:paraId="7CDDBEF3" w14:textId="61F372E0" w:rsidR="001124B2" w:rsidRPr="008B12A8" w:rsidRDefault="001124B2" w:rsidP="000C61E2">
      <w:pPr>
        <w:pStyle w:val="Akapitzlist1"/>
        <w:spacing w:before="60" w:after="60" w:line="276" w:lineRule="auto"/>
        <w:ind w:left="792"/>
        <w:jc w:val="both"/>
        <w:rPr>
          <w:rFonts w:ascii="Times New Roman" w:hAnsi="Times New Roman"/>
          <w:b/>
          <w:bCs/>
          <w:color w:val="000000"/>
        </w:rPr>
      </w:pPr>
    </w:p>
    <w:p w14:paraId="5E3A0BF5" w14:textId="661B339A" w:rsidR="00725665" w:rsidRPr="008B12A8" w:rsidRDefault="00725665" w:rsidP="000C61E2">
      <w:pPr>
        <w:pStyle w:val="Akapitzlist1"/>
        <w:spacing w:before="60" w:after="60" w:line="276" w:lineRule="auto"/>
        <w:ind w:left="0"/>
        <w:jc w:val="both"/>
        <w:rPr>
          <w:rFonts w:ascii="Times New Roman" w:eastAsia="Times New Roman" w:hAnsi="Times New Roman"/>
          <w:lang w:eastAsia="pl-PL"/>
        </w:rPr>
      </w:pPr>
    </w:p>
    <w:p w14:paraId="73E996BC" w14:textId="00158928" w:rsidR="00C61039" w:rsidRPr="00896DFA" w:rsidRDefault="00896DFA" w:rsidP="000C61E2">
      <w:pPr>
        <w:pStyle w:val="Nagwek1"/>
        <w:spacing w:before="60" w:after="60"/>
        <w:rPr>
          <w:b w:val="0"/>
          <w:bCs w:val="0"/>
        </w:rPr>
      </w:pPr>
      <w:r w:rsidRPr="00896DFA">
        <w:t xml:space="preserve">OSOBA DO KONTAKTU </w:t>
      </w:r>
      <w:r w:rsidR="00851E82">
        <w:t>I PUBLIKACJA OGŁOSZNIA</w:t>
      </w:r>
    </w:p>
    <w:p w14:paraId="15BD0327" w14:textId="77777777" w:rsidR="00902D74" w:rsidRDefault="00902D74" w:rsidP="000C61E2">
      <w:pPr>
        <w:pStyle w:val="Akapitzlist1"/>
        <w:spacing w:before="60" w:after="60" w:line="276" w:lineRule="auto"/>
        <w:ind w:left="851" w:hanging="567"/>
        <w:jc w:val="both"/>
        <w:rPr>
          <w:rFonts w:ascii="Times New Roman" w:hAnsi="Times New Roman"/>
          <w:color w:val="000000"/>
        </w:rPr>
      </w:pPr>
    </w:p>
    <w:p w14:paraId="25722F49" w14:textId="77777777" w:rsidR="00851E82" w:rsidRPr="00851E82" w:rsidRDefault="00851E82" w:rsidP="000C61E2">
      <w:pPr>
        <w:pStyle w:val="Akapitzlist"/>
        <w:numPr>
          <w:ilvl w:val="0"/>
          <w:numId w:val="2"/>
        </w:numPr>
        <w:spacing w:before="60" w:after="60" w:line="276" w:lineRule="auto"/>
        <w:ind w:left="851" w:hanging="567"/>
        <w:jc w:val="both"/>
        <w:rPr>
          <w:rFonts w:ascii="Times New Roman" w:hAnsi="Times New Roman"/>
          <w:vanish/>
          <w:color w:val="000000"/>
        </w:rPr>
      </w:pPr>
    </w:p>
    <w:p w14:paraId="6348973E" w14:textId="72652AB8" w:rsidR="00C61039" w:rsidRDefault="00CD239F" w:rsidP="000C61E2">
      <w:pPr>
        <w:pStyle w:val="Akapitzlist"/>
        <w:numPr>
          <w:ilvl w:val="1"/>
          <w:numId w:val="2"/>
        </w:numPr>
        <w:spacing w:before="60" w:after="60" w:line="276" w:lineRule="auto"/>
        <w:ind w:left="851" w:hanging="567"/>
        <w:jc w:val="both"/>
        <w:rPr>
          <w:rFonts w:ascii="Times New Roman" w:hAnsi="Times New Roman"/>
          <w:color w:val="000000"/>
        </w:rPr>
      </w:pPr>
      <w:r w:rsidRPr="00851E82">
        <w:rPr>
          <w:rFonts w:ascii="Times New Roman" w:hAnsi="Times New Roman"/>
          <w:sz w:val="22"/>
          <w:szCs w:val="22"/>
        </w:rPr>
        <w:t>Krzysztof</w:t>
      </w:r>
      <w:r w:rsidRPr="008B12A8">
        <w:rPr>
          <w:rFonts w:ascii="Times New Roman" w:hAnsi="Times New Roman"/>
          <w:color w:val="000000"/>
        </w:rPr>
        <w:t xml:space="preserve"> Bartosiak</w:t>
      </w:r>
      <w:r w:rsidR="00710789" w:rsidRPr="008B12A8">
        <w:rPr>
          <w:rFonts w:ascii="Times New Roman" w:hAnsi="Times New Roman"/>
          <w:color w:val="000000"/>
        </w:rPr>
        <w:t xml:space="preserve">, </w:t>
      </w:r>
      <w:r w:rsidR="00C61039" w:rsidRPr="008B12A8">
        <w:rPr>
          <w:rFonts w:ascii="Times New Roman" w:hAnsi="Times New Roman"/>
          <w:color w:val="000000"/>
        </w:rPr>
        <w:t>Dział Rozwoju Innowacyjnych Metod Zarządzania Programami,</w:t>
      </w:r>
      <w:r w:rsidR="00725665" w:rsidRPr="008B12A8">
        <w:rPr>
          <w:rFonts w:ascii="Times New Roman" w:hAnsi="Times New Roman"/>
          <w:color w:val="000000"/>
        </w:rPr>
        <w:t xml:space="preserve"> </w:t>
      </w:r>
      <w:r w:rsidR="00710789" w:rsidRPr="008B12A8">
        <w:rPr>
          <w:rFonts w:ascii="Times New Roman" w:hAnsi="Times New Roman"/>
          <w:color w:val="000000"/>
        </w:rPr>
        <w:t xml:space="preserve">e-mail: </w:t>
      </w:r>
      <w:hyperlink r:id="rId12" w:history="1">
        <w:r w:rsidRPr="00F378A4">
          <w:rPr>
            <w:rStyle w:val="Hipercze"/>
            <w:rFonts w:ascii="Times New Roman" w:hAnsi="Times New Roman"/>
            <w:sz w:val="22"/>
          </w:rPr>
          <w:t>krzysztof.bartosiak@ncbr.gov.pl</w:t>
        </w:r>
      </w:hyperlink>
      <w:r w:rsidRPr="00F378A4">
        <w:rPr>
          <w:rFonts w:ascii="Times New Roman" w:hAnsi="Times New Roman"/>
          <w:color w:val="000000"/>
          <w:sz w:val="22"/>
        </w:rPr>
        <w:t>.</w:t>
      </w:r>
    </w:p>
    <w:p w14:paraId="57C39FB0" w14:textId="0B83217F" w:rsidR="00851E82" w:rsidRDefault="00851E82" w:rsidP="000C61E2">
      <w:pPr>
        <w:pStyle w:val="Akapitzlist"/>
        <w:numPr>
          <w:ilvl w:val="1"/>
          <w:numId w:val="2"/>
        </w:numPr>
        <w:spacing w:before="60" w:after="60" w:line="276" w:lineRule="auto"/>
        <w:ind w:left="851" w:hanging="567"/>
        <w:jc w:val="both"/>
        <w:rPr>
          <w:rFonts w:ascii="Times New Roman" w:hAnsi="Times New Roman"/>
          <w:color w:val="000000"/>
        </w:rPr>
      </w:pPr>
      <w:r>
        <w:rPr>
          <w:rFonts w:ascii="Times New Roman" w:hAnsi="Times New Roman"/>
          <w:sz w:val="22"/>
          <w:szCs w:val="22"/>
        </w:rPr>
        <w:t xml:space="preserve">Stosownie do art. 5 ust. 1 ustawy PPP, NCBR dokonuje ogłoszenia o Postępowaniu w Dzienniku Urzędowym Unii Europejskiej oraz zamieszcza informację o planowanym partnerstwie publiczno-prywatnym w swoim Biuletynie Informacji Publicznej. </w:t>
      </w:r>
    </w:p>
    <w:p w14:paraId="604370D2" w14:textId="77777777" w:rsidR="001124B2" w:rsidRPr="008B12A8" w:rsidRDefault="001124B2" w:rsidP="000C61E2">
      <w:pPr>
        <w:pStyle w:val="Akapitzlist1"/>
        <w:spacing w:before="60" w:after="60" w:line="276" w:lineRule="auto"/>
        <w:ind w:left="426"/>
        <w:jc w:val="both"/>
        <w:rPr>
          <w:rFonts w:ascii="Times New Roman" w:hAnsi="Times New Roman"/>
          <w:color w:val="000000"/>
        </w:rPr>
      </w:pPr>
    </w:p>
    <w:p w14:paraId="0CA7C6DB" w14:textId="4FEB69CC" w:rsidR="00553FCD" w:rsidRPr="008B12A8" w:rsidRDefault="00553FCD" w:rsidP="000C61E2">
      <w:pPr>
        <w:pStyle w:val="Akapitzlist1"/>
        <w:spacing w:before="60" w:after="60" w:line="276" w:lineRule="auto"/>
        <w:ind w:left="0"/>
        <w:jc w:val="both"/>
        <w:rPr>
          <w:rFonts w:ascii="Times New Roman" w:hAnsi="Times New Roman"/>
          <w:color w:val="000000"/>
        </w:rPr>
      </w:pPr>
    </w:p>
    <w:p w14:paraId="70985D36" w14:textId="1723948A" w:rsidR="003854DA" w:rsidRPr="006C291E" w:rsidRDefault="00896DFA" w:rsidP="000C61E2">
      <w:pPr>
        <w:pStyle w:val="Nagwek1"/>
        <w:spacing w:before="60" w:after="60"/>
      </w:pPr>
      <w:r w:rsidRPr="002C4091">
        <w:t>WARUNKI UDZIAŁU W POSTĘPOWANIU I PODSTAWY WYKLUCZENIA</w:t>
      </w:r>
    </w:p>
    <w:p w14:paraId="4B062A54" w14:textId="77777777" w:rsidR="001124B2" w:rsidRPr="002C4091" w:rsidRDefault="001124B2" w:rsidP="000C61E2">
      <w:pPr>
        <w:pStyle w:val="Akapitzlist"/>
        <w:tabs>
          <w:tab w:val="left" w:pos="426"/>
        </w:tabs>
        <w:spacing w:before="60" w:after="60" w:line="276" w:lineRule="auto"/>
        <w:ind w:left="284"/>
        <w:jc w:val="both"/>
        <w:rPr>
          <w:bCs/>
          <w:color w:val="000000" w:themeColor="text1"/>
        </w:rPr>
      </w:pPr>
    </w:p>
    <w:p w14:paraId="4F469541" w14:textId="77777777" w:rsidR="0031037C" w:rsidRPr="0031037C" w:rsidRDefault="0031037C" w:rsidP="0031037C">
      <w:pPr>
        <w:pStyle w:val="Akapitzlist"/>
        <w:numPr>
          <w:ilvl w:val="0"/>
          <w:numId w:val="2"/>
        </w:numPr>
        <w:spacing w:before="60" w:after="60" w:line="276" w:lineRule="auto"/>
        <w:jc w:val="both"/>
        <w:rPr>
          <w:rFonts w:ascii="Times New Roman" w:hAnsi="Times New Roman"/>
          <w:vanish/>
          <w:sz w:val="22"/>
          <w:szCs w:val="22"/>
        </w:rPr>
      </w:pPr>
    </w:p>
    <w:p w14:paraId="7344B5D2" w14:textId="7CACA9EF" w:rsidR="00494565" w:rsidRDefault="00573D8C" w:rsidP="0031037C">
      <w:pPr>
        <w:pStyle w:val="Akapitzlist"/>
        <w:numPr>
          <w:ilvl w:val="1"/>
          <w:numId w:val="2"/>
        </w:numPr>
        <w:spacing w:before="60" w:after="60" w:line="276" w:lineRule="auto"/>
        <w:jc w:val="both"/>
        <w:rPr>
          <w:rFonts w:ascii="Times New Roman" w:hAnsi="Times New Roman"/>
          <w:sz w:val="22"/>
          <w:szCs w:val="22"/>
        </w:rPr>
      </w:pPr>
      <w:r w:rsidRPr="53D4E7C3">
        <w:rPr>
          <w:rFonts w:ascii="Times New Roman" w:hAnsi="Times New Roman"/>
          <w:sz w:val="22"/>
          <w:szCs w:val="22"/>
        </w:rPr>
        <w:t xml:space="preserve">Celem wyboru </w:t>
      </w:r>
      <w:r w:rsidR="0002595C" w:rsidRPr="53D4E7C3">
        <w:rPr>
          <w:rFonts w:ascii="Times New Roman" w:eastAsia="Calibri" w:hAnsi="Times New Roman" w:cs="Times New Roman"/>
          <w:sz w:val="22"/>
          <w:szCs w:val="22"/>
        </w:rPr>
        <w:t>P</w:t>
      </w:r>
      <w:r w:rsidRPr="53D4E7C3">
        <w:rPr>
          <w:rFonts w:ascii="Times New Roman" w:eastAsia="Calibri" w:hAnsi="Times New Roman" w:cs="Times New Roman"/>
          <w:sz w:val="22"/>
          <w:szCs w:val="22"/>
        </w:rPr>
        <w:t>artnera</w:t>
      </w:r>
      <w:r w:rsidR="001124B2">
        <w:rPr>
          <w:rFonts w:ascii="Times New Roman" w:hAnsi="Times New Roman"/>
          <w:sz w:val="22"/>
          <w:szCs w:val="22"/>
        </w:rPr>
        <w:t xml:space="preserve"> jest nie tylko zapewnienie N</w:t>
      </w:r>
      <w:r w:rsidRPr="53D4E7C3">
        <w:rPr>
          <w:rFonts w:ascii="Times New Roman" w:hAnsi="Times New Roman"/>
          <w:sz w:val="22"/>
          <w:szCs w:val="22"/>
        </w:rPr>
        <w:t xml:space="preserve">ieruchomości </w:t>
      </w:r>
      <w:r w:rsidR="00D02374">
        <w:rPr>
          <w:rFonts w:ascii="Times New Roman" w:hAnsi="Times New Roman"/>
          <w:sz w:val="22"/>
          <w:szCs w:val="22"/>
        </w:rPr>
        <w:t xml:space="preserve">1 i Nieruchomości 2 </w:t>
      </w:r>
      <w:r w:rsidRPr="53D4E7C3">
        <w:rPr>
          <w:rFonts w:ascii="Times New Roman" w:hAnsi="Times New Roman"/>
          <w:sz w:val="22"/>
          <w:szCs w:val="22"/>
        </w:rPr>
        <w:t>na potrzeby realizacji</w:t>
      </w:r>
      <w:r w:rsidR="001124B2">
        <w:rPr>
          <w:rFonts w:ascii="Times New Roman" w:hAnsi="Times New Roman"/>
          <w:sz w:val="22"/>
          <w:szCs w:val="22"/>
        </w:rPr>
        <w:t xml:space="preserve"> Przedsięwzięcia</w:t>
      </w:r>
      <w:r w:rsidRPr="53D4E7C3">
        <w:rPr>
          <w:rFonts w:ascii="Times New Roman" w:hAnsi="Times New Roman"/>
          <w:sz w:val="22"/>
          <w:szCs w:val="22"/>
        </w:rPr>
        <w:t xml:space="preserve"> </w:t>
      </w:r>
      <w:r w:rsidR="008129B7" w:rsidRPr="53D4E7C3">
        <w:rPr>
          <w:rFonts w:ascii="Times New Roman" w:eastAsia="Calibri" w:hAnsi="Times New Roman" w:cs="Times New Roman"/>
          <w:sz w:val="22"/>
          <w:szCs w:val="22"/>
        </w:rPr>
        <w:t>PCP</w:t>
      </w:r>
      <w:r w:rsidRPr="53D4E7C3">
        <w:rPr>
          <w:rFonts w:ascii="Times New Roman" w:hAnsi="Times New Roman"/>
          <w:sz w:val="22"/>
          <w:szCs w:val="22"/>
        </w:rPr>
        <w:t>, ale</w:t>
      </w:r>
      <w:r w:rsidR="09473D6C" w:rsidRPr="53D4E7C3">
        <w:rPr>
          <w:rFonts w:ascii="Times New Roman" w:hAnsi="Times New Roman"/>
          <w:sz w:val="22"/>
          <w:szCs w:val="22"/>
        </w:rPr>
        <w:t xml:space="preserve"> także</w:t>
      </w:r>
      <w:r w:rsidRPr="53D4E7C3">
        <w:rPr>
          <w:rFonts w:ascii="Times New Roman" w:hAnsi="Times New Roman"/>
          <w:sz w:val="22"/>
          <w:szCs w:val="22"/>
        </w:rPr>
        <w:t xml:space="preserve"> pozyskanie podmiotu, który należy</w:t>
      </w:r>
      <w:r w:rsidR="002C4091">
        <w:rPr>
          <w:rFonts w:ascii="Times New Roman" w:hAnsi="Times New Roman"/>
          <w:sz w:val="22"/>
          <w:szCs w:val="22"/>
        </w:rPr>
        <w:t>cie</w:t>
      </w:r>
      <w:r w:rsidRPr="53D4E7C3">
        <w:rPr>
          <w:rFonts w:ascii="Times New Roman" w:hAnsi="Times New Roman"/>
          <w:sz w:val="22"/>
          <w:szCs w:val="22"/>
        </w:rPr>
        <w:t xml:space="preserve"> </w:t>
      </w:r>
      <w:r w:rsidR="007309C9" w:rsidRPr="53D4E7C3">
        <w:rPr>
          <w:rFonts w:ascii="Times New Roman" w:hAnsi="Times New Roman"/>
          <w:sz w:val="22"/>
          <w:szCs w:val="22"/>
        </w:rPr>
        <w:t>przeprowadz</w:t>
      </w:r>
      <w:r w:rsidR="002C4091">
        <w:rPr>
          <w:rFonts w:ascii="Times New Roman" w:hAnsi="Times New Roman"/>
          <w:sz w:val="22"/>
          <w:szCs w:val="22"/>
        </w:rPr>
        <w:t>i</w:t>
      </w:r>
      <w:r w:rsidR="001124B2">
        <w:rPr>
          <w:rFonts w:ascii="Times New Roman" w:hAnsi="Times New Roman"/>
          <w:sz w:val="22"/>
          <w:szCs w:val="22"/>
        </w:rPr>
        <w:t xml:space="preserve"> T</w:t>
      </w:r>
      <w:r w:rsidR="007309C9" w:rsidRPr="53D4E7C3">
        <w:rPr>
          <w:rFonts w:ascii="Times New Roman" w:hAnsi="Times New Roman"/>
          <w:sz w:val="22"/>
          <w:szCs w:val="22"/>
        </w:rPr>
        <w:t>est</w:t>
      </w:r>
      <w:r w:rsidR="002C4091">
        <w:rPr>
          <w:rFonts w:ascii="Times New Roman" w:hAnsi="Times New Roman"/>
          <w:sz w:val="22"/>
          <w:szCs w:val="22"/>
        </w:rPr>
        <w:t>y</w:t>
      </w:r>
      <w:r w:rsidR="6729B374" w:rsidRPr="53D4E7C3">
        <w:rPr>
          <w:rFonts w:ascii="Times New Roman" w:hAnsi="Times New Roman"/>
          <w:sz w:val="22"/>
          <w:szCs w:val="22"/>
        </w:rPr>
        <w:t xml:space="preserve"> Instalacji Ułamkowo-Technicznych oraz Demonstratora Technologii</w:t>
      </w:r>
      <w:r w:rsidR="002C4091">
        <w:rPr>
          <w:rFonts w:ascii="Times New Roman" w:hAnsi="Times New Roman"/>
          <w:sz w:val="22"/>
          <w:szCs w:val="22"/>
        </w:rPr>
        <w:t>, zgodnie z wymagania</w:t>
      </w:r>
      <w:r w:rsidR="001124B2">
        <w:rPr>
          <w:rFonts w:ascii="Times New Roman" w:hAnsi="Times New Roman"/>
          <w:sz w:val="22"/>
          <w:szCs w:val="22"/>
        </w:rPr>
        <w:t>mi określonymi w Załączniku nr 3</w:t>
      </w:r>
      <w:r w:rsidR="002C4091">
        <w:rPr>
          <w:rFonts w:ascii="Times New Roman" w:hAnsi="Times New Roman"/>
          <w:sz w:val="22"/>
          <w:szCs w:val="22"/>
        </w:rPr>
        <w:t xml:space="preserve"> do Ogłoszenia – </w:t>
      </w:r>
      <w:ins w:id="91" w:author="Autor">
        <w:r w:rsidR="000E1526" w:rsidRPr="000E1526">
          <w:rPr>
            <w:rFonts w:ascii="Times New Roman" w:eastAsia="Times New Roman" w:hAnsi="Times New Roman"/>
            <w:bCs/>
            <w:sz w:val="22"/>
          </w:rPr>
          <w:t>Wymagania stawiane Partnerowi Strategicznemu</w:t>
        </w:r>
      </w:ins>
      <w:del w:id="92" w:author="Autor">
        <w:r w:rsidR="002C4091" w:rsidDel="000E1526">
          <w:rPr>
            <w:rFonts w:ascii="Times New Roman" w:hAnsi="Times New Roman"/>
            <w:sz w:val="22"/>
            <w:szCs w:val="22"/>
          </w:rPr>
          <w:delText>Opis przedmiotu zamówienia</w:delText>
        </w:r>
      </w:del>
      <w:r w:rsidR="00274C9B">
        <w:rPr>
          <w:rFonts w:ascii="Times New Roman" w:hAnsi="Times New Roman"/>
          <w:sz w:val="22"/>
          <w:szCs w:val="22"/>
        </w:rPr>
        <w:t xml:space="preserve">, a także </w:t>
      </w:r>
      <w:r w:rsidR="002C4091">
        <w:rPr>
          <w:rFonts w:ascii="Times New Roman" w:hAnsi="Times New Roman"/>
          <w:sz w:val="22"/>
          <w:szCs w:val="22"/>
        </w:rPr>
        <w:t xml:space="preserve">zapewni </w:t>
      </w:r>
      <w:r w:rsidR="33878FDC" w:rsidRPr="53D4E7C3">
        <w:rPr>
          <w:rFonts w:ascii="Times New Roman" w:hAnsi="Times New Roman"/>
          <w:sz w:val="22"/>
          <w:szCs w:val="22"/>
        </w:rPr>
        <w:t>prawidłow</w:t>
      </w:r>
      <w:r w:rsidR="002C4091">
        <w:rPr>
          <w:rFonts w:ascii="Times New Roman" w:hAnsi="Times New Roman"/>
          <w:sz w:val="22"/>
          <w:szCs w:val="22"/>
        </w:rPr>
        <w:t xml:space="preserve">ą </w:t>
      </w:r>
      <w:r w:rsidR="33878FDC" w:rsidRPr="53D4E7C3">
        <w:rPr>
          <w:rFonts w:ascii="Times New Roman" w:hAnsi="Times New Roman"/>
          <w:sz w:val="22"/>
          <w:szCs w:val="22"/>
        </w:rPr>
        <w:t>eksploatacj</w:t>
      </w:r>
      <w:r w:rsidR="002C4091">
        <w:rPr>
          <w:rFonts w:ascii="Times New Roman" w:hAnsi="Times New Roman"/>
          <w:sz w:val="22"/>
          <w:szCs w:val="22"/>
        </w:rPr>
        <w:t>ę</w:t>
      </w:r>
      <w:r w:rsidR="33878FDC" w:rsidRPr="53D4E7C3">
        <w:rPr>
          <w:rFonts w:ascii="Times New Roman" w:hAnsi="Times New Roman"/>
          <w:sz w:val="22"/>
          <w:szCs w:val="22"/>
        </w:rPr>
        <w:t xml:space="preserve"> tych instalacji</w:t>
      </w:r>
      <w:ins w:id="93" w:author="Autor">
        <w:r w:rsidR="000E1526">
          <w:rPr>
            <w:rFonts w:ascii="Times New Roman" w:hAnsi="Times New Roman"/>
            <w:sz w:val="22"/>
            <w:szCs w:val="22"/>
          </w:rPr>
          <w:t xml:space="preserve"> tj. zgodną z uzyskanymi pozwoleniami i decyzjami</w:t>
        </w:r>
      </w:ins>
      <w:r w:rsidRPr="53D4E7C3">
        <w:rPr>
          <w:rFonts w:ascii="Times New Roman" w:eastAsia="Calibri" w:hAnsi="Times New Roman" w:cs="Times New Roman"/>
          <w:sz w:val="22"/>
          <w:szCs w:val="22"/>
        </w:rPr>
        <w:t>.</w:t>
      </w:r>
      <w:r w:rsidRPr="53D4E7C3">
        <w:rPr>
          <w:rFonts w:ascii="Times New Roman" w:hAnsi="Times New Roman"/>
          <w:sz w:val="22"/>
          <w:szCs w:val="22"/>
        </w:rPr>
        <w:t xml:space="preserve"> Z tego względu, aby wziąć udział w </w:t>
      </w:r>
      <w:r w:rsidR="002C4091">
        <w:rPr>
          <w:rFonts w:ascii="Times New Roman" w:hAnsi="Times New Roman"/>
          <w:sz w:val="22"/>
          <w:szCs w:val="22"/>
        </w:rPr>
        <w:t>P</w:t>
      </w:r>
      <w:r w:rsidRPr="53D4E7C3">
        <w:rPr>
          <w:rFonts w:ascii="Times New Roman" w:hAnsi="Times New Roman"/>
          <w:sz w:val="22"/>
          <w:szCs w:val="22"/>
        </w:rPr>
        <w:t xml:space="preserve">ostępowaniu, </w:t>
      </w:r>
      <w:r w:rsidR="00451276" w:rsidRPr="53D4E7C3">
        <w:rPr>
          <w:rFonts w:ascii="Times New Roman" w:hAnsi="Times New Roman"/>
          <w:sz w:val="22"/>
          <w:szCs w:val="22"/>
        </w:rPr>
        <w:t>Wykonawc</w:t>
      </w:r>
      <w:r w:rsidR="00D6245F" w:rsidRPr="53D4E7C3">
        <w:rPr>
          <w:rFonts w:ascii="Times New Roman" w:hAnsi="Times New Roman"/>
          <w:sz w:val="22"/>
          <w:szCs w:val="22"/>
        </w:rPr>
        <w:t>a</w:t>
      </w:r>
      <w:r w:rsidRPr="53D4E7C3">
        <w:rPr>
          <w:rFonts w:ascii="Times New Roman" w:hAnsi="Times New Roman"/>
          <w:sz w:val="22"/>
          <w:szCs w:val="22"/>
        </w:rPr>
        <w:t xml:space="preserve"> musi spełnić warunki</w:t>
      </w:r>
      <w:r w:rsidR="0034227B">
        <w:rPr>
          <w:rFonts w:ascii="Times New Roman" w:hAnsi="Times New Roman"/>
          <w:sz w:val="22"/>
          <w:szCs w:val="22"/>
        </w:rPr>
        <w:t xml:space="preserve"> dopuszczające</w:t>
      </w:r>
      <w:r w:rsidR="00B911B0">
        <w:rPr>
          <w:rFonts w:ascii="Times New Roman" w:hAnsi="Times New Roman"/>
          <w:sz w:val="22"/>
          <w:szCs w:val="22"/>
        </w:rPr>
        <w:t xml:space="preserve"> określone w punktach 4.1.1. – 4.1.</w:t>
      </w:r>
      <w:r w:rsidR="00F2320C">
        <w:rPr>
          <w:rFonts w:ascii="Times New Roman" w:hAnsi="Times New Roman"/>
          <w:sz w:val="22"/>
          <w:szCs w:val="22"/>
        </w:rPr>
        <w:t>6</w:t>
      </w:r>
      <w:r w:rsidR="00B911B0">
        <w:rPr>
          <w:rFonts w:ascii="Times New Roman" w:hAnsi="Times New Roman"/>
          <w:sz w:val="22"/>
          <w:szCs w:val="22"/>
        </w:rPr>
        <w:t>.</w:t>
      </w:r>
      <w:r w:rsidR="00494565">
        <w:rPr>
          <w:rFonts w:ascii="Times New Roman" w:hAnsi="Times New Roman"/>
          <w:sz w:val="22"/>
          <w:szCs w:val="22"/>
        </w:rPr>
        <w:t xml:space="preserve"> </w:t>
      </w:r>
    </w:p>
    <w:p w14:paraId="5A672B96" w14:textId="77777777" w:rsidR="006C0B14" w:rsidRPr="008B12A8" w:rsidRDefault="006C0B14" w:rsidP="000C61E2">
      <w:pPr>
        <w:pStyle w:val="Akapitzlist"/>
        <w:spacing w:before="60" w:after="60" w:line="276" w:lineRule="auto"/>
        <w:ind w:left="792"/>
        <w:jc w:val="both"/>
        <w:rPr>
          <w:rFonts w:ascii="Times New Roman" w:hAnsi="Times New Roman"/>
          <w:sz w:val="22"/>
        </w:rPr>
      </w:pPr>
    </w:p>
    <w:p w14:paraId="430004F1" w14:textId="77777777" w:rsidR="002317EC" w:rsidRPr="006C0B14" w:rsidRDefault="006C0B14" w:rsidP="000C61E2">
      <w:pPr>
        <w:pStyle w:val="Akapitzlist"/>
        <w:numPr>
          <w:ilvl w:val="2"/>
          <w:numId w:val="2"/>
        </w:numPr>
        <w:spacing w:before="60" w:after="60" w:line="276" w:lineRule="auto"/>
        <w:jc w:val="both"/>
        <w:rPr>
          <w:rFonts w:ascii="Times New Roman" w:eastAsia="Calibri" w:hAnsi="Times New Roman" w:cs="Times New Roman"/>
          <w:sz w:val="22"/>
          <w:szCs w:val="22"/>
        </w:rPr>
      </w:pPr>
      <w:r>
        <w:rPr>
          <w:rFonts w:ascii="Times New Roman" w:eastAsia="Calibri" w:hAnsi="Times New Roman" w:cs="Times New Roman"/>
          <w:b/>
          <w:bCs/>
          <w:sz w:val="22"/>
          <w:szCs w:val="22"/>
        </w:rPr>
        <w:t xml:space="preserve"> </w:t>
      </w:r>
      <w:r w:rsidR="002317EC" w:rsidRPr="006C0B14">
        <w:rPr>
          <w:rFonts w:ascii="Times New Roman" w:eastAsia="Calibri" w:hAnsi="Times New Roman" w:cs="Times New Roman"/>
          <w:b/>
          <w:bCs/>
          <w:sz w:val="22"/>
          <w:szCs w:val="22"/>
        </w:rPr>
        <w:t>S</w:t>
      </w:r>
      <w:r w:rsidR="00573D8C" w:rsidRPr="006C0B14">
        <w:rPr>
          <w:rFonts w:ascii="Times New Roman" w:eastAsia="Calibri" w:hAnsi="Times New Roman" w:cs="Times New Roman"/>
          <w:b/>
          <w:bCs/>
          <w:sz w:val="22"/>
          <w:szCs w:val="22"/>
        </w:rPr>
        <w:t>iedziba</w:t>
      </w:r>
      <w:r w:rsidR="002317EC" w:rsidRPr="006C0B14">
        <w:rPr>
          <w:rFonts w:ascii="Times New Roman" w:eastAsia="Calibri" w:hAnsi="Times New Roman" w:cs="Times New Roman"/>
          <w:sz w:val="22"/>
          <w:szCs w:val="22"/>
        </w:rPr>
        <w:t xml:space="preserve"> </w:t>
      </w:r>
    </w:p>
    <w:p w14:paraId="2D6403E9" w14:textId="56F37245" w:rsidR="00573D8C" w:rsidRPr="0044353F" w:rsidRDefault="0034227B" w:rsidP="000C61E2">
      <w:pPr>
        <w:spacing w:before="60" w:after="60" w:line="276" w:lineRule="auto"/>
        <w:ind w:left="720"/>
        <w:contextualSpacing/>
        <w:jc w:val="both"/>
        <w:rPr>
          <w:rFonts w:ascii="Times New Roman" w:eastAsia="Calibri" w:hAnsi="Times New Roman" w:cs="Times New Roman"/>
          <w:sz w:val="22"/>
          <w:szCs w:val="22"/>
          <w:u w:val="single"/>
        </w:rPr>
      </w:pPr>
      <w:r w:rsidRPr="6B2580CD">
        <w:rPr>
          <w:rFonts w:ascii="Times New Roman" w:eastAsia="Calibri" w:hAnsi="Times New Roman" w:cs="Times New Roman"/>
          <w:sz w:val="22"/>
          <w:szCs w:val="22"/>
        </w:rPr>
        <w:t xml:space="preserve">Zamawiający wymaga, aby </w:t>
      </w:r>
      <w:r w:rsidR="00D6245F" w:rsidRPr="6B2580CD">
        <w:rPr>
          <w:rFonts w:ascii="Times New Roman" w:eastAsia="Calibri" w:hAnsi="Times New Roman" w:cs="Times New Roman"/>
          <w:sz w:val="22"/>
          <w:szCs w:val="22"/>
        </w:rPr>
        <w:t>Wykonawca</w:t>
      </w:r>
      <w:r w:rsidR="00573D8C" w:rsidRPr="6B2580CD">
        <w:rPr>
          <w:rFonts w:ascii="Times New Roman" w:eastAsia="Calibri" w:hAnsi="Times New Roman" w:cs="Times New Roman"/>
          <w:sz w:val="22"/>
          <w:szCs w:val="22"/>
        </w:rPr>
        <w:t xml:space="preserve"> m</w:t>
      </w:r>
      <w:r w:rsidRPr="6B2580CD">
        <w:rPr>
          <w:rFonts w:ascii="Times New Roman" w:eastAsia="Calibri" w:hAnsi="Times New Roman" w:cs="Times New Roman"/>
          <w:sz w:val="22"/>
          <w:szCs w:val="22"/>
        </w:rPr>
        <w:t>i</w:t>
      </w:r>
      <w:r w:rsidR="00573D8C" w:rsidRPr="6B2580CD">
        <w:rPr>
          <w:rFonts w:ascii="Times New Roman" w:eastAsia="Calibri" w:hAnsi="Times New Roman" w:cs="Times New Roman"/>
          <w:sz w:val="22"/>
          <w:szCs w:val="22"/>
        </w:rPr>
        <w:t>a</w:t>
      </w:r>
      <w:r w:rsidRPr="6B2580CD">
        <w:rPr>
          <w:rFonts w:ascii="Times New Roman" w:eastAsia="Calibri" w:hAnsi="Times New Roman" w:cs="Times New Roman"/>
          <w:sz w:val="22"/>
          <w:szCs w:val="22"/>
        </w:rPr>
        <w:t>ł</w:t>
      </w:r>
      <w:r w:rsidR="00573D8C" w:rsidRPr="6B2580CD">
        <w:rPr>
          <w:rFonts w:ascii="Times New Roman" w:eastAsia="Calibri" w:hAnsi="Times New Roman" w:cs="Times New Roman"/>
          <w:sz w:val="22"/>
          <w:szCs w:val="22"/>
        </w:rPr>
        <w:t xml:space="preserve"> siedzibę na terytorium państwa członkowskiego Unii Europejskiej lub innego państwa-strony Porozumienia Światowej Organizacji Handlu w sprawie zamówień rządowych.</w:t>
      </w:r>
      <w:r w:rsidR="007D61E3" w:rsidRPr="6B2580CD">
        <w:rPr>
          <w:rFonts w:ascii="Times New Roman" w:eastAsia="Calibri" w:hAnsi="Times New Roman" w:cs="Times New Roman"/>
          <w:sz w:val="22"/>
          <w:szCs w:val="22"/>
          <w:u w:val="single"/>
        </w:rPr>
        <w:t xml:space="preserve"> </w:t>
      </w:r>
      <w:r w:rsidR="7EBA380C" w:rsidRPr="6B2580CD">
        <w:rPr>
          <w:rFonts w:ascii="Times New Roman" w:eastAsia="Calibri" w:hAnsi="Times New Roman" w:cs="Times New Roman"/>
          <w:sz w:val="22"/>
          <w:szCs w:val="22"/>
          <w:u w:val="single"/>
        </w:rPr>
        <w:t xml:space="preserve">W celu potwierdzenia spełnienia tego wymogu </w:t>
      </w:r>
      <w:r w:rsidR="5E693F75" w:rsidRPr="6B2580CD">
        <w:rPr>
          <w:rFonts w:ascii="Times New Roman" w:eastAsia="Calibri" w:hAnsi="Times New Roman" w:cs="Times New Roman"/>
          <w:sz w:val="22"/>
          <w:szCs w:val="22"/>
          <w:u w:val="single"/>
        </w:rPr>
        <w:t>Wykonawc</w:t>
      </w:r>
      <w:r w:rsidR="031AD9E7" w:rsidRPr="6B2580CD">
        <w:rPr>
          <w:rFonts w:ascii="Times New Roman" w:eastAsia="Calibri" w:hAnsi="Times New Roman" w:cs="Times New Roman"/>
          <w:sz w:val="22"/>
          <w:szCs w:val="22"/>
          <w:u w:val="single"/>
        </w:rPr>
        <w:t>a</w:t>
      </w:r>
      <w:r w:rsidR="7EBA380C" w:rsidRPr="6B2580CD">
        <w:rPr>
          <w:rFonts w:ascii="Times New Roman" w:eastAsia="Calibri" w:hAnsi="Times New Roman" w:cs="Times New Roman"/>
          <w:sz w:val="22"/>
          <w:szCs w:val="22"/>
          <w:u w:val="single"/>
        </w:rPr>
        <w:t xml:space="preserve"> przedstawia oświadczenie w</w:t>
      </w:r>
      <w:r w:rsidR="00460128" w:rsidRPr="6B2580CD">
        <w:rPr>
          <w:rFonts w:ascii="Times New Roman" w:eastAsia="Calibri" w:hAnsi="Times New Roman" w:cs="Times New Roman"/>
          <w:sz w:val="22"/>
          <w:szCs w:val="22"/>
          <w:u w:val="single"/>
        </w:rPr>
        <w:t xml:space="preserve"> O</w:t>
      </w:r>
      <w:r w:rsidR="7A58A2CA" w:rsidRPr="6B2580CD">
        <w:rPr>
          <w:rFonts w:ascii="Times New Roman" w:eastAsia="Calibri" w:hAnsi="Times New Roman" w:cs="Times New Roman"/>
          <w:sz w:val="22"/>
          <w:szCs w:val="22"/>
          <w:u w:val="single"/>
        </w:rPr>
        <w:t>fercie</w:t>
      </w:r>
      <w:r w:rsidR="3A88257F" w:rsidRPr="6B2580CD">
        <w:rPr>
          <w:rFonts w:ascii="Times New Roman" w:eastAsia="Calibri" w:hAnsi="Times New Roman" w:cs="Times New Roman"/>
          <w:sz w:val="22"/>
          <w:szCs w:val="22"/>
          <w:u w:val="single"/>
        </w:rPr>
        <w:t>.</w:t>
      </w:r>
    </w:p>
    <w:p w14:paraId="1270794C" w14:textId="77777777" w:rsidR="006824E4" w:rsidRPr="00573D8C" w:rsidRDefault="006824E4" w:rsidP="000C61E2">
      <w:pPr>
        <w:spacing w:before="60" w:after="60" w:line="276" w:lineRule="auto"/>
        <w:ind w:left="720"/>
        <w:contextualSpacing/>
        <w:jc w:val="both"/>
        <w:rPr>
          <w:rFonts w:ascii="Times New Roman" w:eastAsia="Calibri" w:hAnsi="Times New Roman" w:cs="Times New Roman"/>
          <w:sz w:val="22"/>
          <w:szCs w:val="22"/>
        </w:rPr>
      </w:pPr>
    </w:p>
    <w:p w14:paraId="49A811B6" w14:textId="2B5F52CF" w:rsidR="002317EC" w:rsidRPr="0050097E" w:rsidRDefault="006C0B14" w:rsidP="000C61E2">
      <w:pPr>
        <w:pStyle w:val="Akapitzlist"/>
        <w:numPr>
          <w:ilvl w:val="2"/>
          <w:numId w:val="2"/>
        </w:numPr>
        <w:spacing w:before="60" w:after="60" w:line="276" w:lineRule="auto"/>
        <w:jc w:val="both"/>
        <w:rPr>
          <w:rFonts w:ascii="Times New Roman" w:eastAsia="Calibri" w:hAnsi="Times New Roman" w:cs="Times New Roman"/>
          <w:sz w:val="22"/>
          <w:szCs w:val="22"/>
        </w:rPr>
      </w:pPr>
      <w:r w:rsidRPr="0050097E">
        <w:rPr>
          <w:rFonts w:ascii="Times New Roman" w:eastAsia="Calibri" w:hAnsi="Times New Roman" w:cs="Times New Roman"/>
          <w:b/>
          <w:bCs/>
          <w:sz w:val="22"/>
          <w:szCs w:val="22"/>
        </w:rPr>
        <w:t xml:space="preserve"> </w:t>
      </w:r>
      <w:bookmarkStart w:id="94" w:name="_Ref51792507"/>
      <w:r w:rsidR="002317EC" w:rsidRPr="0050097E">
        <w:rPr>
          <w:rFonts w:ascii="Times New Roman" w:eastAsia="Calibri" w:hAnsi="Times New Roman" w:cs="Times New Roman"/>
          <w:b/>
          <w:bCs/>
          <w:sz w:val="22"/>
          <w:szCs w:val="22"/>
        </w:rPr>
        <w:t>N</w:t>
      </w:r>
      <w:r w:rsidR="00573D8C" w:rsidRPr="0050097E">
        <w:rPr>
          <w:rFonts w:ascii="Times New Roman" w:eastAsia="Calibri" w:hAnsi="Times New Roman" w:cs="Times New Roman"/>
          <w:b/>
          <w:bCs/>
          <w:sz w:val="22"/>
          <w:szCs w:val="22"/>
        </w:rPr>
        <w:t>ieruchomoś</w:t>
      </w:r>
      <w:bookmarkEnd w:id="94"/>
      <w:r w:rsidR="00C8216D">
        <w:rPr>
          <w:rFonts w:ascii="Times New Roman" w:eastAsia="Calibri" w:hAnsi="Times New Roman" w:cs="Times New Roman"/>
          <w:b/>
          <w:bCs/>
          <w:sz w:val="22"/>
          <w:szCs w:val="22"/>
        </w:rPr>
        <w:t>ci</w:t>
      </w:r>
      <w:r w:rsidR="00573D8C" w:rsidRPr="0050097E">
        <w:rPr>
          <w:rFonts w:ascii="Times New Roman" w:eastAsia="Calibri" w:hAnsi="Times New Roman" w:cs="Times New Roman"/>
          <w:sz w:val="22"/>
          <w:szCs w:val="22"/>
        </w:rPr>
        <w:t xml:space="preserve"> </w:t>
      </w:r>
      <w:ins w:id="95" w:author="Autor">
        <w:r w:rsidR="00FD5EC5">
          <w:rPr>
            <w:rFonts w:ascii="Times New Roman" w:eastAsia="Calibri" w:hAnsi="Times New Roman" w:cs="Times New Roman"/>
            <w:sz w:val="22"/>
            <w:szCs w:val="22"/>
          </w:rPr>
          <w:t>1 oraz 2</w:t>
        </w:r>
      </w:ins>
    </w:p>
    <w:p w14:paraId="4FBC3FEB" w14:textId="7D7676DF" w:rsidR="00D6245F" w:rsidRPr="00BF0ACF" w:rsidRDefault="007D61E3" w:rsidP="000C61E2">
      <w:pPr>
        <w:spacing w:before="60" w:after="60" w:line="276" w:lineRule="auto"/>
        <w:ind w:left="720"/>
        <w:contextualSpacing/>
        <w:jc w:val="both"/>
        <w:rPr>
          <w:ins w:id="96" w:author="Autor"/>
          <w:rFonts w:ascii="Times New Roman" w:eastAsia="Calibri" w:hAnsi="Times New Roman" w:cs="Times New Roman"/>
          <w:sz w:val="22"/>
          <w:szCs w:val="22"/>
        </w:rPr>
      </w:pPr>
      <w:r>
        <w:rPr>
          <w:rFonts w:ascii="Times New Roman" w:eastAsia="Calibri" w:hAnsi="Times New Roman" w:cs="Times New Roman"/>
          <w:sz w:val="22"/>
          <w:szCs w:val="22"/>
        </w:rPr>
        <w:t xml:space="preserve">Zamawiający wymaga, aby </w:t>
      </w:r>
      <w:r w:rsidR="00D6245F" w:rsidRPr="0050097E">
        <w:rPr>
          <w:rFonts w:ascii="Times New Roman" w:eastAsia="Calibri" w:hAnsi="Times New Roman" w:cs="Times New Roman"/>
          <w:sz w:val="22"/>
          <w:szCs w:val="22"/>
        </w:rPr>
        <w:t>Wykonawca</w:t>
      </w:r>
      <w:r w:rsidR="008628F8" w:rsidRPr="0050097E">
        <w:rPr>
          <w:rFonts w:ascii="Times New Roman" w:eastAsia="Calibri" w:hAnsi="Times New Roman" w:cs="Times New Roman"/>
          <w:sz w:val="22"/>
          <w:szCs w:val="22"/>
        </w:rPr>
        <w:t xml:space="preserve"> </w:t>
      </w:r>
      <w:r>
        <w:rPr>
          <w:rFonts w:ascii="Times New Roman" w:eastAsia="Calibri" w:hAnsi="Times New Roman" w:cs="Times New Roman"/>
          <w:sz w:val="22"/>
          <w:szCs w:val="22"/>
        </w:rPr>
        <w:t>był</w:t>
      </w:r>
      <w:r w:rsidR="008628F8" w:rsidRPr="0050097E">
        <w:rPr>
          <w:rFonts w:ascii="Times New Roman" w:eastAsia="Calibri" w:hAnsi="Times New Roman" w:cs="Times New Roman"/>
          <w:sz w:val="22"/>
          <w:szCs w:val="22"/>
        </w:rPr>
        <w:t xml:space="preserve"> właścicielem</w:t>
      </w:r>
      <w:r w:rsidR="009858AD">
        <w:rPr>
          <w:rFonts w:ascii="Times New Roman" w:eastAsia="Calibri" w:hAnsi="Times New Roman" w:cs="Times New Roman"/>
          <w:sz w:val="22"/>
          <w:szCs w:val="22"/>
        </w:rPr>
        <w:t xml:space="preserve"> lub</w:t>
      </w:r>
      <w:r w:rsidR="008B12A8" w:rsidRPr="0050097E">
        <w:rPr>
          <w:rFonts w:ascii="Times New Roman" w:eastAsia="Calibri" w:hAnsi="Times New Roman" w:cs="Times New Roman"/>
          <w:sz w:val="22"/>
          <w:szCs w:val="22"/>
        </w:rPr>
        <w:t xml:space="preserve"> użytkownikiem wieczystym </w:t>
      </w:r>
      <w:ins w:id="97" w:author="Autor">
        <w:r w:rsidR="002917BD">
          <w:rPr>
            <w:rFonts w:ascii="Times New Roman" w:eastAsia="Calibri" w:hAnsi="Times New Roman" w:cs="Times New Roman"/>
            <w:sz w:val="22"/>
            <w:szCs w:val="22"/>
          </w:rPr>
          <w:t>lub dzierżawcą (z zastrzeżeniem wskazanego poniżej warunku szczególnego dla dzierżawców)</w:t>
        </w:r>
      </w:ins>
      <w:r w:rsidR="009858AD" w:rsidDel="009858AD">
        <w:rPr>
          <w:rFonts w:ascii="Times New Roman" w:eastAsia="Calibri" w:hAnsi="Times New Roman" w:cs="Times New Roman"/>
          <w:sz w:val="22"/>
          <w:szCs w:val="22"/>
        </w:rPr>
        <w:t xml:space="preserve"> </w:t>
      </w:r>
      <w:r w:rsidR="008628F8" w:rsidRPr="0050097E">
        <w:rPr>
          <w:rFonts w:ascii="Times New Roman" w:eastAsia="Calibri" w:hAnsi="Times New Roman" w:cs="Times New Roman"/>
          <w:sz w:val="22"/>
          <w:szCs w:val="22"/>
        </w:rPr>
        <w:t>położonych</w:t>
      </w:r>
      <w:r w:rsidR="00573D8C" w:rsidRPr="0050097E">
        <w:rPr>
          <w:rFonts w:ascii="Times New Roman" w:eastAsia="Calibri" w:hAnsi="Times New Roman" w:cs="Times New Roman"/>
          <w:sz w:val="22"/>
          <w:szCs w:val="22"/>
        </w:rPr>
        <w:t xml:space="preserve"> na terytorium Rzeczypospolitej Polskiej </w:t>
      </w:r>
      <w:r w:rsidR="00101B1D" w:rsidRPr="0050097E">
        <w:rPr>
          <w:rFonts w:ascii="Times New Roman" w:eastAsia="Calibri" w:hAnsi="Times New Roman" w:cs="Times New Roman"/>
          <w:sz w:val="22"/>
          <w:szCs w:val="22"/>
        </w:rPr>
        <w:t xml:space="preserve">dwóch </w:t>
      </w:r>
      <w:r w:rsidR="00E354B2" w:rsidRPr="0050097E">
        <w:rPr>
          <w:rFonts w:ascii="Times New Roman" w:eastAsia="Calibri" w:hAnsi="Times New Roman" w:cs="Times New Roman"/>
          <w:sz w:val="22"/>
          <w:szCs w:val="22"/>
        </w:rPr>
        <w:t>N</w:t>
      </w:r>
      <w:r w:rsidR="00573D8C" w:rsidRPr="0050097E">
        <w:rPr>
          <w:rFonts w:ascii="Times New Roman" w:eastAsia="Calibri" w:hAnsi="Times New Roman" w:cs="Times New Roman"/>
          <w:sz w:val="22"/>
          <w:szCs w:val="22"/>
        </w:rPr>
        <w:t>ieruchomości</w:t>
      </w:r>
      <w:r w:rsidR="007A3B60" w:rsidRPr="0050097E">
        <w:rPr>
          <w:rFonts w:ascii="Times New Roman" w:eastAsia="Calibri" w:hAnsi="Times New Roman" w:cs="Times New Roman"/>
          <w:sz w:val="22"/>
          <w:szCs w:val="22"/>
        </w:rPr>
        <w:t>,</w:t>
      </w:r>
      <w:ins w:id="98" w:author="Autor">
        <w:r w:rsidR="00D74D41" w:rsidRPr="6B2580CD">
          <w:rPr>
            <w:rFonts w:ascii="Times New Roman" w:eastAsia="Calibri" w:hAnsi="Times New Roman" w:cs="Times New Roman"/>
            <w:sz w:val="22"/>
            <w:szCs w:val="22"/>
          </w:rPr>
          <w:t xml:space="preserve"> rozumianych jako </w:t>
        </w:r>
        <w:r w:rsidR="00D74D41" w:rsidRPr="6B2580CD">
          <w:rPr>
            <w:rStyle w:val="normaltextrun"/>
            <w:rFonts w:ascii="Times New Roman" w:hAnsi="Times New Roman" w:cs="Times New Roman"/>
            <w:color w:val="000000" w:themeColor="text1"/>
            <w:sz w:val="22"/>
            <w:szCs w:val="22"/>
          </w:rPr>
          <w:t xml:space="preserve">działki ewidencyjne lub </w:t>
        </w:r>
        <w:r w:rsidR="00FD5EC5" w:rsidRPr="6B2580CD">
          <w:rPr>
            <w:rStyle w:val="normaltextrun"/>
            <w:rFonts w:ascii="Times New Roman" w:hAnsi="Times New Roman" w:cs="Times New Roman"/>
            <w:color w:val="000000" w:themeColor="text1"/>
            <w:sz w:val="22"/>
            <w:szCs w:val="22"/>
          </w:rPr>
          <w:t xml:space="preserve">oznaczone graficznie odpowiednie części działek ewidencyjnych lub </w:t>
        </w:r>
        <w:r w:rsidR="00D74D41" w:rsidRPr="6B2580CD">
          <w:rPr>
            <w:rStyle w:val="normaltextrun"/>
            <w:rFonts w:ascii="Times New Roman" w:hAnsi="Times New Roman" w:cs="Times New Roman"/>
            <w:color w:val="000000" w:themeColor="text1"/>
            <w:sz w:val="22"/>
            <w:szCs w:val="22"/>
          </w:rPr>
          <w:t>obszary składające się z więcej niż jednej działki ewidencyjnej, udostępnione na rzecz realizacji niniejszego partnerstwa,</w:t>
        </w:r>
      </w:ins>
      <w:r w:rsidR="007A3B60" w:rsidRPr="0050097E">
        <w:rPr>
          <w:rFonts w:ascii="Times New Roman" w:eastAsia="Calibri" w:hAnsi="Times New Roman" w:cs="Times New Roman"/>
          <w:sz w:val="22"/>
          <w:szCs w:val="22"/>
        </w:rPr>
        <w:t xml:space="preserve"> </w:t>
      </w:r>
      <w:r w:rsidR="007A3B60" w:rsidRPr="001124B2">
        <w:rPr>
          <w:rFonts w:ascii="Times New Roman" w:eastAsia="Calibri" w:hAnsi="Times New Roman" w:cs="Times New Roman"/>
          <w:sz w:val="22"/>
          <w:szCs w:val="22"/>
        </w:rPr>
        <w:t xml:space="preserve">które </w:t>
      </w:r>
      <w:r w:rsidR="00E24D71" w:rsidRPr="001124B2">
        <w:rPr>
          <w:rFonts w:ascii="Times New Roman" w:eastAsia="Calibri" w:hAnsi="Times New Roman" w:cs="Times New Roman"/>
          <w:sz w:val="22"/>
          <w:szCs w:val="22"/>
        </w:rPr>
        <w:t xml:space="preserve">na dzień złożenia przez Wykonawcę </w:t>
      </w:r>
      <w:r w:rsidR="000530A6">
        <w:rPr>
          <w:rFonts w:ascii="Times New Roman" w:eastAsia="Calibri" w:hAnsi="Times New Roman" w:cs="Times New Roman"/>
          <w:sz w:val="22"/>
          <w:szCs w:val="22"/>
        </w:rPr>
        <w:t>Ofert</w:t>
      </w:r>
      <w:r w:rsidR="00E24D71" w:rsidRPr="001124B2">
        <w:rPr>
          <w:rFonts w:ascii="Times New Roman" w:eastAsia="Calibri" w:hAnsi="Times New Roman" w:cs="Times New Roman"/>
          <w:sz w:val="22"/>
          <w:szCs w:val="22"/>
        </w:rPr>
        <w:t xml:space="preserve">y </w:t>
      </w:r>
      <w:r w:rsidR="007A3B60" w:rsidRPr="001124B2">
        <w:rPr>
          <w:rFonts w:ascii="Times New Roman" w:eastAsia="Calibri" w:hAnsi="Times New Roman" w:cs="Times New Roman"/>
          <w:sz w:val="22"/>
          <w:szCs w:val="22"/>
        </w:rPr>
        <w:t xml:space="preserve">spełniają </w:t>
      </w:r>
      <w:r w:rsidR="001124B2">
        <w:rPr>
          <w:rFonts w:ascii="Times New Roman" w:eastAsia="Calibri" w:hAnsi="Times New Roman" w:cs="Times New Roman"/>
          <w:sz w:val="22"/>
          <w:szCs w:val="22"/>
        </w:rPr>
        <w:t>W</w:t>
      </w:r>
      <w:r w:rsidR="007A3B60" w:rsidRPr="001124B2">
        <w:rPr>
          <w:rFonts w:ascii="Times New Roman" w:eastAsia="Calibri" w:hAnsi="Times New Roman" w:cs="Times New Roman"/>
          <w:sz w:val="22"/>
          <w:szCs w:val="22"/>
        </w:rPr>
        <w:t>ym</w:t>
      </w:r>
      <w:r w:rsidR="00E24D71" w:rsidRPr="001124B2">
        <w:rPr>
          <w:rFonts w:ascii="Times New Roman" w:eastAsia="Calibri" w:hAnsi="Times New Roman" w:cs="Times New Roman"/>
          <w:sz w:val="22"/>
          <w:szCs w:val="22"/>
        </w:rPr>
        <w:t>agania</w:t>
      </w:r>
      <w:r w:rsidR="009F1C28" w:rsidRPr="001124B2">
        <w:rPr>
          <w:rFonts w:ascii="Times New Roman" w:eastAsia="Calibri" w:hAnsi="Times New Roman" w:cs="Times New Roman"/>
          <w:sz w:val="22"/>
          <w:szCs w:val="22"/>
        </w:rPr>
        <w:t xml:space="preserve"> </w:t>
      </w:r>
      <w:r w:rsidR="001124B2">
        <w:rPr>
          <w:rFonts w:ascii="Times New Roman" w:eastAsia="Calibri" w:hAnsi="Times New Roman" w:cs="Times New Roman"/>
          <w:sz w:val="22"/>
          <w:szCs w:val="22"/>
        </w:rPr>
        <w:t xml:space="preserve">nr 1.1-1.8 oraz 2.1-2.8 </w:t>
      </w:r>
      <w:r w:rsidR="009F1C28" w:rsidRPr="001124B2">
        <w:rPr>
          <w:rFonts w:ascii="Times New Roman" w:eastAsia="Calibri" w:hAnsi="Times New Roman" w:cs="Times New Roman"/>
          <w:sz w:val="22"/>
          <w:szCs w:val="22"/>
        </w:rPr>
        <w:t xml:space="preserve">opisane w Załączniku nr </w:t>
      </w:r>
      <w:r w:rsidR="001124B2" w:rsidRPr="001124B2">
        <w:rPr>
          <w:rFonts w:ascii="Times New Roman" w:eastAsia="Calibri" w:hAnsi="Times New Roman" w:cs="Times New Roman"/>
          <w:sz w:val="22"/>
          <w:szCs w:val="22"/>
        </w:rPr>
        <w:t>3</w:t>
      </w:r>
      <w:r w:rsidRPr="001124B2">
        <w:rPr>
          <w:rFonts w:ascii="Times New Roman" w:eastAsia="Calibri" w:hAnsi="Times New Roman" w:cs="Times New Roman"/>
          <w:sz w:val="22"/>
          <w:szCs w:val="22"/>
        </w:rPr>
        <w:t xml:space="preserve"> do Ogłoszenia</w:t>
      </w:r>
      <w:r w:rsidR="009F1C28" w:rsidRPr="001124B2">
        <w:rPr>
          <w:rFonts w:ascii="Times New Roman" w:eastAsia="Calibri" w:hAnsi="Times New Roman" w:cs="Times New Roman"/>
          <w:sz w:val="22"/>
          <w:szCs w:val="22"/>
        </w:rPr>
        <w:t xml:space="preserve"> –</w:t>
      </w:r>
      <w:r w:rsidRPr="001124B2">
        <w:rPr>
          <w:rFonts w:ascii="Times New Roman" w:eastAsia="Calibri" w:hAnsi="Times New Roman" w:cs="Times New Roman"/>
          <w:sz w:val="22"/>
          <w:szCs w:val="22"/>
        </w:rPr>
        <w:t xml:space="preserve"> </w:t>
      </w:r>
      <w:r w:rsidR="00C024FB">
        <w:rPr>
          <w:rFonts w:ascii="Times New Roman" w:eastAsia="Calibri" w:hAnsi="Times New Roman" w:cs="Times New Roman"/>
          <w:sz w:val="22"/>
          <w:szCs w:val="22"/>
        </w:rPr>
        <w:t>Wymagania stawiane Partnerowi Strategicznemu</w:t>
      </w:r>
      <w:r w:rsidRPr="001124B2">
        <w:rPr>
          <w:rFonts w:ascii="Times New Roman" w:eastAsia="Calibri" w:hAnsi="Times New Roman" w:cs="Times New Roman"/>
          <w:sz w:val="22"/>
          <w:szCs w:val="22"/>
        </w:rPr>
        <w:t>.</w:t>
      </w:r>
      <w:r w:rsidR="00E24D71" w:rsidRPr="001124B2">
        <w:rPr>
          <w:rFonts w:ascii="Times New Roman" w:eastAsia="Calibri" w:hAnsi="Times New Roman" w:cs="Times New Roman"/>
          <w:sz w:val="22"/>
          <w:szCs w:val="22"/>
        </w:rPr>
        <w:t xml:space="preserve"> </w:t>
      </w:r>
      <w:r w:rsidR="00E24D71" w:rsidRPr="7D55D799">
        <w:rPr>
          <w:rFonts w:ascii="Times New Roman" w:eastAsia="Calibri" w:hAnsi="Times New Roman" w:cs="Times New Roman"/>
          <w:sz w:val="22"/>
          <w:szCs w:val="22"/>
          <w:u w:val="single"/>
        </w:rPr>
        <w:t>W celu potwierdzenia spełnienia tego wymogu Wykonawca</w:t>
      </w:r>
      <w:r w:rsidR="00E24D71">
        <w:rPr>
          <w:rFonts w:ascii="Times New Roman" w:eastAsia="Calibri" w:hAnsi="Times New Roman" w:cs="Times New Roman"/>
          <w:sz w:val="22"/>
          <w:szCs w:val="22"/>
          <w:u w:val="single"/>
        </w:rPr>
        <w:t xml:space="preserve"> przedstawia deklaracje spełnienia ww. </w:t>
      </w:r>
      <w:r w:rsidR="00EA78AB">
        <w:rPr>
          <w:rFonts w:ascii="Times New Roman" w:eastAsia="Calibri" w:hAnsi="Times New Roman" w:cs="Times New Roman"/>
          <w:sz w:val="22"/>
          <w:szCs w:val="22"/>
          <w:u w:val="single"/>
        </w:rPr>
        <w:t>W</w:t>
      </w:r>
      <w:r w:rsidR="00E24D71">
        <w:rPr>
          <w:rFonts w:ascii="Times New Roman" w:eastAsia="Calibri" w:hAnsi="Times New Roman" w:cs="Times New Roman"/>
          <w:sz w:val="22"/>
          <w:szCs w:val="22"/>
          <w:u w:val="single"/>
        </w:rPr>
        <w:t>ymagań</w:t>
      </w:r>
      <w:r w:rsidR="00E24D71" w:rsidRPr="7D55D799">
        <w:rPr>
          <w:rFonts w:ascii="Times New Roman" w:eastAsia="Calibri" w:hAnsi="Times New Roman" w:cs="Times New Roman"/>
          <w:sz w:val="22"/>
          <w:szCs w:val="22"/>
          <w:u w:val="single"/>
        </w:rPr>
        <w:t xml:space="preserve"> w</w:t>
      </w:r>
      <w:r w:rsidR="00E24D71">
        <w:rPr>
          <w:rFonts w:ascii="Times New Roman" w:eastAsia="Calibri" w:hAnsi="Times New Roman" w:cs="Times New Roman"/>
          <w:sz w:val="22"/>
          <w:szCs w:val="22"/>
          <w:u w:val="single"/>
        </w:rPr>
        <w:t xml:space="preserve"> O</w:t>
      </w:r>
      <w:r w:rsidR="00E24D71" w:rsidRPr="7D55D799">
        <w:rPr>
          <w:rFonts w:ascii="Times New Roman" w:eastAsia="Calibri" w:hAnsi="Times New Roman" w:cs="Times New Roman"/>
          <w:sz w:val="22"/>
          <w:szCs w:val="22"/>
          <w:u w:val="single"/>
        </w:rPr>
        <w:t>fercie</w:t>
      </w:r>
      <w:r w:rsidR="00E24D71" w:rsidRPr="00792F59">
        <w:rPr>
          <w:rFonts w:ascii="Times New Roman" w:eastAsia="Calibri" w:hAnsi="Times New Roman" w:cs="Times New Roman"/>
          <w:sz w:val="22"/>
          <w:szCs w:val="22"/>
          <w:u w:val="single"/>
        </w:rPr>
        <w:t>.</w:t>
      </w:r>
      <w:r w:rsidR="00974DA2" w:rsidRPr="00792F59">
        <w:rPr>
          <w:rFonts w:ascii="Times New Roman" w:eastAsia="Calibri" w:hAnsi="Times New Roman" w:cs="Times New Roman"/>
          <w:sz w:val="22"/>
          <w:szCs w:val="22"/>
          <w:u w:val="single"/>
        </w:rPr>
        <w:t xml:space="preserve"> </w:t>
      </w:r>
      <w:del w:id="99" w:author="Autor">
        <w:r w:rsidR="00974DA2" w:rsidRPr="00BF0ACF" w:rsidDel="004410D1">
          <w:rPr>
            <w:rFonts w:ascii="Times New Roman" w:eastAsia="Calibri" w:hAnsi="Times New Roman" w:cs="Times New Roman"/>
            <w:sz w:val="22"/>
            <w:szCs w:val="22"/>
          </w:rPr>
          <w:delText xml:space="preserve">Ze względu na długotrwałą perspektywę współpracy związaną z późniejszym prowadzeniem przez Partnera Strategicznego działalności w oparciu o Demonstrator, wiążącej się z przekazywaniem NCBR udziału w dochodach z jego działalności, </w:delText>
        </w:r>
        <w:r w:rsidR="00B15549" w:rsidRPr="00BF0ACF" w:rsidDel="004410D1">
          <w:rPr>
            <w:rFonts w:ascii="Times New Roman" w:eastAsia="Calibri" w:hAnsi="Times New Roman" w:cs="Times New Roman"/>
            <w:sz w:val="22"/>
            <w:szCs w:val="22"/>
          </w:rPr>
          <w:delText xml:space="preserve">Zamawiający wyklucza dysponowaniem </w:delText>
        </w:r>
      </w:del>
      <w:ins w:id="100" w:author="Autor">
        <w:del w:id="101" w:author="Autor">
          <w:r w:rsidR="00FD5EC5" w:rsidRPr="00BF0ACF" w:rsidDel="004410D1">
            <w:rPr>
              <w:rFonts w:ascii="Times New Roman" w:eastAsia="Calibri" w:hAnsi="Times New Roman" w:cs="Times New Roman"/>
              <w:sz w:val="22"/>
              <w:szCs w:val="22"/>
            </w:rPr>
            <w:delText>N</w:delText>
          </w:r>
        </w:del>
      </w:ins>
      <w:del w:id="102" w:author="Autor">
        <w:r w:rsidRPr="00BF0ACF" w:rsidDel="004410D1">
          <w:rPr>
            <w:rFonts w:ascii="Times New Roman" w:eastAsia="Calibri" w:hAnsi="Times New Roman" w:cs="Times New Roman"/>
            <w:sz w:val="22"/>
            <w:szCs w:val="22"/>
          </w:rPr>
          <w:delText>n</w:delText>
        </w:r>
        <w:r w:rsidR="00B15549" w:rsidRPr="00BF0ACF" w:rsidDel="004410D1">
          <w:rPr>
            <w:rFonts w:ascii="Times New Roman" w:eastAsia="Calibri" w:hAnsi="Times New Roman" w:cs="Times New Roman"/>
            <w:sz w:val="22"/>
            <w:szCs w:val="22"/>
          </w:rPr>
          <w:delText>ieruchomości</w:delText>
        </w:r>
      </w:del>
      <w:ins w:id="103" w:author="Autor">
        <w:del w:id="104" w:author="Autor">
          <w:r w:rsidR="00FD5EC5" w:rsidRPr="00BF0ACF" w:rsidDel="004410D1">
            <w:rPr>
              <w:rFonts w:ascii="Times New Roman" w:eastAsia="Calibri" w:hAnsi="Times New Roman" w:cs="Times New Roman"/>
              <w:sz w:val="22"/>
              <w:szCs w:val="22"/>
            </w:rPr>
            <w:delText>ami</w:delText>
          </w:r>
        </w:del>
      </w:ins>
      <w:del w:id="105" w:author="Autor">
        <w:r w:rsidRPr="00BF0ACF" w:rsidDel="004410D1">
          <w:rPr>
            <w:rFonts w:ascii="Times New Roman" w:eastAsia="Calibri" w:hAnsi="Times New Roman" w:cs="Times New Roman"/>
            <w:sz w:val="22"/>
            <w:szCs w:val="22"/>
          </w:rPr>
          <w:delText>ą</w:delText>
        </w:r>
        <w:r w:rsidR="00B15549" w:rsidRPr="00BF0ACF" w:rsidDel="004410D1">
          <w:rPr>
            <w:rFonts w:ascii="Times New Roman" w:eastAsia="Calibri" w:hAnsi="Times New Roman" w:cs="Times New Roman"/>
            <w:sz w:val="22"/>
            <w:szCs w:val="22"/>
          </w:rPr>
          <w:delText xml:space="preserve"> w oparciu </w:delText>
        </w:r>
        <w:r w:rsidR="00693D3E" w:rsidRPr="00BF0ACF" w:rsidDel="004410D1">
          <w:rPr>
            <w:rFonts w:ascii="Times New Roman" w:eastAsia="Calibri" w:hAnsi="Times New Roman" w:cs="Times New Roman"/>
            <w:sz w:val="22"/>
            <w:szCs w:val="22"/>
          </w:rPr>
          <w:delText xml:space="preserve">wyłącznie </w:delText>
        </w:r>
        <w:r w:rsidR="00B15549" w:rsidRPr="00BF0ACF" w:rsidDel="004410D1">
          <w:rPr>
            <w:rFonts w:ascii="Times New Roman" w:eastAsia="Calibri" w:hAnsi="Times New Roman" w:cs="Times New Roman"/>
            <w:sz w:val="22"/>
            <w:szCs w:val="22"/>
          </w:rPr>
          <w:delText>o umowę dzierżawy.</w:delText>
        </w:r>
      </w:del>
    </w:p>
    <w:p w14:paraId="5F6D7ABB" w14:textId="7443ED13" w:rsidR="004410D1" w:rsidRDefault="00CD7D60" w:rsidP="000C61E2">
      <w:pPr>
        <w:spacing w:before="60" w:after="60" w:line="276" w:lineRule="auto"/>
        <w:ind w:left="720"/>
        <w:contextualSpacing/>
        <w:jc w:val="both"/>
        <w:rPr>
          <w:ins w:id="106" w:author="Autor"/>
          <w:rFonts w:ascii="Times New Roman" w:eastAsia="Calibri" w:hAnsi="Times New Roman" w:cs="Times New Roman"/>
          <w:sz w:val="22"/>
          <w:szCs w:val="22"/>
        </w:rPr>
      </w:pPr>
      <w:ins w:id="107" w:author="Autor">
        <w:r w:rsidRPr="00BF0ACF">
          <w:rPr>
            <w:rFonts w:ascii="Times New Roman" w:eastAsia="Calibri" w:hAnsi="Times New Roman" w:cs="Times New Roman"/>
            <w:sz w:val="22"/>
            <w:szCs w:val="22"/>
          </w:rPr>
          <w:t>[</w:t>
        </w:r>
        <w:r w:rsidRPr="00BF0ACF">
          <w:rPr>
            <w:rFonts w:ascii="Times New Roman" w:eastAsia="Calibri" w:hAnsi="Times New Roman" w:cs="Times New Roman"/>
            <w:b/>
            <w:bCs/>
            <w:sz w:val="22"/>
            <w:szCs w:val="22"/>
          </w:rPr>
          <w:t xml:space="preserve">Warunek szczególny dot. dzierżawców] </w:t>
        </w:r>
        <w:r w:rsidR="004410D1" w:rsidRPr="00BF0ACF">
          <w:rPr>
            <w:rFonts w:ascii="Times New Roman" w:eastAsia="Calibri" w:hAnsi="Times New Roman" w:cs="Times New Roman"/>
            <w:sz w:val="22"/>
            <w:szCs w:val="22"/>
          </w:rPr>
          <w:t xml:space="preserve">Partner może dysponować na potrzeby partnerstwa </w:t>
        </w:r>
        <w:del w:id="108" w:author="Autor">
          <w:r w:rsidR="004410D1" w:rsidRPr="00BF0ACF" w:rsidDel="001F4DD7">
            <w:rPr>
              <w:rFonts w:ascii="Times New Roman" w:eastAsia="Calibri" w:hAnsi="Times New Roman" w:cs="Times New Roman"/>
              <w:sz w:val="22"/>
              <w:szCs w:val="22"/>
            </w:rPr>
            <w:delText>n</w:delText>
          </w:r>
        </w:del>
        <w:r w:rsidR="001F4DD7" w:rsidRPr="00BF0ACF">
          <w:rPr>
            <w:rFonts w:ascii="Times New Roman" w:eastAsia="Calibri" w:hAnsi="Times New Roman" w:cs="Times New Roman"/>
            <w:sz w:val="22"/>
            <w:szCs w:val="22"/>
          </w:rPr>
          <w:t>N</w:t>
        </w:r>
        <w:r w:rsidR="004410D1" w:rsidRPr="00BF0ACF">
          <w:rPr>
            <w:rFonts w:ascii="Times New Roman" w:eastAsia="Calibri" w:hAnsi="Times New Roman" w:cs="Times New Roman"/>
            <w:sz w:val="22"/>
            <w:szCs w:val="22"/>
          </w:rPr>
          <w:t xml:space="preserve">ieruchomością </w:t>
        </w:r>
        <w:r w:rsidR="001F4DD7" w:rsidRPr="00BF0ACF">
          <w:rPr>
            <w:rFonts w:ascii="Times New Roman" w:eastAsia="Calibri" w:hAnsi="Times New Roman" w:cs="Times New Roman"/>
            <w:sz w:val="22"/>
            <w:szCs w:val="22"/>
          </w:rPr>
          <w:t>1 lub Nieruchomością 2 na podstawie umowy dzierżawcy zawartej z właścicielem danej nieruchomości</w:t>
        </w:r>
        <w:r w:rsidR="001057F1" w:rsidRPr="00BF0ACF">
          <w:rPr>
            <w:rFonts w:ascii="Times New Roman" w:eastAsia="Calibri" w:hAnsi="Times New Roman" w:cs="Times New Roman"/>
            <w:sz w:val="22"/>
            <w:szCs w:val="22"/>
          </w:rPr>
          <w:t xml:space="preserve">, pod warunkiem że w momencie złożenia Oferty łączy go z właścicielem nieruchomości </w:t>
        </w:r>
        <w:bookmarkStart w:id="109" w:name="_Hlk80198005"/>
        <w:r w:rsidR="001057F1" w:rsidRPr="00BF0ACF">
          <w:rPr>
            <w:rFonts w:ascii="Times New Roman" w:eastAsia="Calibri" w:hAnsi="Times New Roman" w:cs="Times New Roman"/>
            <w:sz w:val="22"/>
            <w:szCs w:val="22"/>
          </w:rPr>
          <w:t>umowa dzierżawy spełniając</w:t>
        </w:r>
        <w:r w:rsidR="003D4599" w:rsidRPr="00BF0ACF">
          <w:rPr>
            <w:rFonts w:ascii="Times New Roman" w:eastAsia="Calibri" w:hAnsi="Times New Roman" w:cs="Times New Roman"/>
            <w:sz w:val="22"/>
            <w:szCs w:val="22"/>
          </w:rPr>
          <w:t>a</w:t>
        </w:r>
        <w:r w:rsidR="001057F1" w:rsidRPr="00BF0ACF">
          <w:rPr>
            <w:rFonts w:ascii="Times New Roman" w:eastAsia="Calibri" w:hAnsi="Times New Roman" w:cs="Times New Roman"/>
            <w:sz w:val="22"/>
            <w:szCs w:val="22"/>
          </w:rPr>
          <w:t xml:space="preserve"> wymogi określone odpowiednio w </w:t>
        </w:r>
        <w:bookmarkStart w:id="110" w:name="_Hlk80197705"/>
        <w:r w:rsidR="001057F1" w:rsidRPr="00BF0ACF">
          <w:rPr>
            <w:rFonts w:ascii="Times New Roman" w:eastAsia="Calibri" w:hAnsi="Times New Roman" w:cs="Times New Roman"/>
            <w:sz w:val="22"/>
            <w:szCs w:val="22"/>
          </w:rPr>
          <w:t xml:space="preserve">ART. 6 </w:t>
        </w:r>
        <w:r w:rsidR="001057F1" w:rsidRPr="00BF0ACF">
          <w:rPr>
            <w:rFonts w:ascii="Calibri" w:eastAsia="Calibri" w:hAnsi="Calibri" w:cs="Calibri"/>
            <w:sz w:val="22"/>
            <w:szCs w:val="22"/>
          </w:rPr>
          <w:t>§</w:t>
        </w:r>
        <w:r w:rsidR="001057F1" w:rsidRPr="00BF0ACF">
          <w:rPr>
            <w:rFonts w:ascii="Times New Roman" w:eastAsia="Calibri" w:hAnsi="Times New Roman" w:cs="Times New Roman"/>
            <w:sz w:val="22"/>
            <w:szCs w:val="22"/>
          </w:rPr>
          <w:t xml:space="preserve">2 pkt 1 </w:t>
        </w:r>
        <w:r w:rsidR="000F31E2" w:rsidRPr="00BF0ACF">
          <w:rPr>
            <w:rFonts w:ascii="Times New Roman" w:eastAsia="Calibri" w:hAnsi="Times New Roman" w:cs="Times New Roman"/>
            <w:sz w:val="22"/>
            <w:szCs w:val="22"/>
          </w:rPr>
          <w:t xml:space="preserve">lit. g </w:t>
        </w:r>
        <w:r w:rsidR="001057F1" w:rsidRPr="00BF0ACF">
          <w:rPr>
            <w:rFonts w:ascii="Times New Roman" w:eastAsia="Calibri" w:hAnsi="Times New Roman" w:cs="Times New Roman"/>
            <w:sz w:val="22"/>
            <w:szCs w:val="22"/>
          </w:rPr>
          <w:t xml:space="preserve">lub </w:t>
        </w:r>
        <w:r w:rsidR="000F31E2" w:rsidRPr="00BF0ACF">
          <w:rPr>
            <w:rFonts w:ascii="Times New Roman" w:eastAsia="Calibri" w:hAnsi="Times New Roman" w:cs="Times New Roman"/>
            <w:sz w:val="22"/>
            <w:szCs w:val="22"/>
          </w:rPr>
          <w:t xml:space="preserve">pkt </w:t>
        </w:r>
        <w:r w:rsidR="001057F1" w:rsidRPr="00BF0ACF">
          <w:rPr>
            <w:rFonts w:ascii="Times New Roman" w:eastAsia="Calibri" w:hAnsi="Times New Roman" w:cs="Times New Roman"/>
            <w:sz w:val="22"/>
            <w:szCs w:val="22"/>
          </w:rPr>
          <w:t>2</w:t>
        </w:r>
        <w:r w:rsidR="000F31E2" w:rsidRPr="00BF0ACF">
          <w:rPr>
            <w:rFonts w:ascii="Times New Roman" w:eastAsia="Calibri" w:hAnsi="Times New Roman" w:cs="Times New Roman"/>
            <w:sz w:val="22"/>
            <w:szCs w:val="22"/>
          </w:rPr>
          <w:t xml:space="preserve"> lit. g</w:t>
        </w:r>
        <w:bookmarkEnd w:id="110"/>
        <w:r w:rsidR="001057F1" w:rsidRPr="00BF0ACF">
          <w:rPr>
            <w:rFonts w:ascii="Times New Roman" w:eastAsia="Calibri" w:hAnsi="Times New Roman" w:cs="Times New Roman"/>
            <w:sz w:val="22"/>
            <w:szCs w:val="22"/>
          </w:rPr>
          <w:t xml:space="preserve"> wzoru Umowy lub co najmniej list intencyjny </w:t>
        </w:r>
        <w:r w:rsidR="00AA2370" w:rsidRPr="00BF0ACF">
          <w:rPr>
            <w:rFonts w:ascii="Times New Roman" w:eastAsia="Calibri" w:hAnsi="Times New Roman" w:cs="Times New Roman"/>
            <w:sz w:val="22"/>
            <w:szCs w:val="22"/>
          </w:rPr>
          <w:t xml:space="preserve">zawarty z właścicielem Nieruchomości </w:t>
        </w:r>
        <w:r w:rsidR="001057F1" w:rsidRPr="00BF0ACF">
          <w:rPr>
            <w:rFonts w:ascii="Times New Roman" w:eastAsia="Calibri" w:hAnsi="Times New Roman" w:cs="Times New Roman"/>
            <w:sz w:val="22"/>
            <w:szCs w:val="22"/>
          </w:rPr>
          <w:t>wyrażający wolę zawarcia takiej umowy.</w:t>
        </w:r>
        <w:r w:rsidR="001057F1">
          <w:rPr>
            <w:rFonts w:ascii="Times New Roman" w:eastAsia="Calibri" w:hAnsi="Times New Roman" w:cs="Times New Roman"/>
            <w:sz w:val="22"/>
            <w:szCs w:val="22"/>
          </w:rPr>
          <w:t xml:space="preserve"> </w:t>
        </w:r>
      </w:ins>
    </w:p>
    <w:bookmarkEnd w:id="109"/>
    <w:p w14:paraId="4E3A36C6" w14:textId="3AC10388" w:rsidR="00E217D8" w:rsidRDefault="000F31E2" w:rsidP="000C61E2">
      <w:pPr>
        <w:spacing w:before="60" w:after="60" w:line="276" w:lineRule="auto"/>
        <w:ind w:left="720"/>
        <w:contextualSpacing/>
        <w:jc w:val="both"/>
        <w:rPr>
          <w:rFonts w:ascii="Times New Roman" w:eastAsia="Calibri" w:hAnsi="Times New Roman" w:cs="Times New Roman"/>
          <w:sz w:val="22"/>
          <w:szCs w:val="22"/>
        </w:rPr>
      </w:pPr>
      <w:ins w:id="111" w:author="Autor">
        <w:r w:rsidRPr="00BF0ACF">
          <w:rPr>
            <w:rFonts w:ascii="Times New Roman" w:eastAsia="Calibri" w:hAnsi="Times New Roman" w:cs="Times New Roman"/>
            <w:sz w:val="22"/>
            <w:szCs w:val="22"/>
          </w:rPr>
          <w:t>W</w:t>
        </w:r>
        <w:r w:rsidR="00E217D8" w:rsidRPr="00BF0ACF">
          <w:rPr>
            <w:rFonts w:ascii="Times New Roman" w:eastAsia="Calibri" w:hAnsi="Times New Roman" w:cs="Times New Roman"/>
            <w:sz w:val="22"/>
            <w:szCs w:val="22"/>
          </w:rPr>
          <w:t xml:space="preserve"> razie ewentualnego uznania Oferty Wykonawcy za najkorzystniejszą i zawarci</w:t>
        </w:r>
        <w:r w:rsidR="005277A5" w:rsidRPr="00BF0ACF">
          <w:rPr>
            <w:rFonts w:ascii="Times New Roman" w:eastAsia="Calibri" w:hAnsi="Times New Roman" w:cs="Times New Roman"/>
            <w:sz w:val="22"/>
            <w:szCs w:val="22"/>
          </w:rPr>
          <w:t>a</w:t>
        </w:r>
        <w:r w:rsidR="00E217D8" w:rsidRPr="00BF0ACF">
          <w:rPr>
            <w:rFonts w:ascii="Times New Roman" w:eastAsia="Calibri" w:hAnsi="Times New Roman" w:cs="Times New Roman"/>
            <w:sz w:val="22"/>
            <w:szCs w:val="22"/>
          </w:rPr>
          <w:t xml:space="preserve"> Umowy partnerstwa </w:t>
        </w:r>
        <w:r w:rsidRPr="00BF0ACF">
          <w:rPr>
            <w:rFonts w:ascii="Times New Roman" w:eastAsia="Calibri" w:hAnsi="Times New Roman" w:cs="Times New Roman"/>
            <w:sz w:val="22"/>
            <w:szCs w:val="22"/>
          </w:rPr>
          <w:t xml:space="preserve">będzie pod rygorem kary umownej i wypowiedzenia Umowy zobowiązany </w:t>
        </w:r>
        <w:r w:rsidR="00E217D8" w:rsidRPr="00BF0ACF">
          <w:rPr>
            <w:rFonts w:ascii="Times New Roman" w:eastAsia="Calibri" w:hAnsi="Times New Roman" w:cs="Times New Roman"/>
            <w:sz w:val="22"/>
            <w:szCs w:val="22"/>
          </w:rPr>
          <w:t>– w terminie do 1</w:t>
        </w:r>
        <w:r w:rsidR="00C02885" w:rsidRPr="00BF0ACF">
          <w:rPr>
            <w:rFonts w:ascii="Times New Roman" w:eastAsia="Calibri" w:hAnsi="Times New Roman" w:cs="Times New Roman"/>
            <w:sz w:val="22"/>
            <w:szCs w:val="22"/>
          </w:rPr>
          <w:t>1</w:t>
        </w:r>
        <w:r w:rsidR="00E217D8" w:rsidRPr="00BF0ACF">
          <w:rPr>
            <w:rFonts w:ascii="Times New Roman" w:eastAsia="Calibri" w:hAnsi="Times New Roman" w:cs="Times New Roman"/>
            <w:sz w:val="22"/>
            <w:szCs w:val="22"/>
          </w:rPr>
          <w:t xml:space="preserve"> października dostarczyć Zamawiającemu umowę dzierżawy Nieruchomości</w:t>
        </w:r>
        <w:r w:rsidR="00C02885" w:rsidRPr="00BF0ACF">
          <w:rPr>
            <w:rFonts w:ascii="Times New Roman" w:eastAsia="Calibri" w:hAnsi="Times New Roman" w:cs="Times New Roman"/>
            <w:sz w:val="22"/>
            <w:szCs w:val="22"/>
          </w:rPr>
          <w:t>, pod rygorem wypowiedzenia Umowy przez NCBR i nałożenia na Partnera kary umownej</w:t>
        </w:r>
        <w:r w:rsidR="00E217D8" w:rsidRPr="00BF0ACF">
          <w:rPr>
            <w:rFonts w:ascii="Times New Roman" w:eastAsia="Calibri" w:hAnsi="Times New Roman" w:cs="Times New Roman"/>
            <w:sz w:val="22"/>
            <w:szCs w:val="22"/>
          </w:rPr>
          <w:t xml:space="preserve">. </w:t>
        </w:r>
      </w:ins>
    </w:p>
    <w:p w14:paraId="7E197853" w14:textId="77777777" w:rsidR="00A11C77" w:rsidRDefault="00A11C77" w:rsidP="000C61E2">
      <w:pPr>
        <w:spacing w:before="60" w:after="60" w:line="276" w:lineRule="auto"/>
        <w:ind w:left="720"/>
        <w:contextualSpacing/>
        <w:jc w:val="both"/>
        <w:rPr>
          <w:rFonts w:ascii="Times New Roman" w:eastAsia="Calibri" w:hAnsi="Times New Roman" w:cs="Times New Roman"/>
          <w:sz w:val="22"/>
          <w:szCs w:val="22"/>
        </w:rPr>
      </w:pPr>
    </w:p>
    <w:p w14:paraId="11951C8D" w14:textId="31EF08C1" w:rsidR="00A11C77" w:rsidRPr="0050097E" w:rsidRDefault="00A11C77" w:rsidP="000C61E2">
      <w:pPr>
        <w:spacing w:before="60" w:after="60" w:line="276" w:lineRule="auto"/>
        <w:ind w:left="720"/>
        <w:contextualSpacing/>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Przez wzgląd na założenia Przedsięwzięcia, Zamawiający </w:t>
      </w:r>
      <w:r w:rsidR="00F27FCC">
        <w:rPr>
          <w:rFonts w:ascii="Times New Roman" w:eastAsia="Calibri" w:hAnsi="Times New Roman" w:cs="Times New Roman"/>
          <w:sz w:val="22"/>
          <w:szCs w:val="22"/>
        </w:rPr>
        <w:t xml:space="preserve">będzie </w:t>
      </w:r>
      <w:r w:rsidR="00E12B10">
        <w:rPr>
          <w:rFonts w:ascii="Times New Roman" w:eastAsia="Calibri" w:hAnsi="Times New Roman" w:cs="Times New Roman"/>
          <w:sz w:val="22"/>
          <w:szCs w:val="22"/>
        </w:rPr>
        <w:t>weryfikował szczególne wymagania dotyczące Nieruchomości 1 i Nieruchomości 2 po zawarciu umowy</w:t>
      </w:r>
      <w:r w:rsidR="004F7F24">
        <w:rPr>
          <w:rFonts w:ascii="Times New Roman" w:eastAsia="Calibri" w:hAnsi="Times New Roman" w:cs="Times New Roman"/>
          <w:sz w:val="22"/>
          <w:szCs w:val="22"/>
        </w:rPr>
        <w:t>, co oznacza, że najpóźniej w terminie weryfikacji Partner Strategiczny musi potwierdzić spełnianie przez te nieruchomości wymagań określonych w Załączniku nr 3 do Ogłoszenia.</w:t>
      </w:r>
    </w:p>
    <w:p w14:paraId="2B026866" w14:textId="01BD56C5" w:rsidR="00491929" w:rsidRPr="0050097E" w:rsidRDefault="00491929" w:rsidP="000C61E2">
      <w:pPr>
        <w:spacing w:before="60" w:after="60" w:line="276" w:lineRule="auto"/>
        <w:rPr>
          <w:rFonts w:eastAsia="Calibri" w:cstheme="minorHAnsi"/>
          <w:sz w:val="22"/>
          <w:szCs w:val="22"/>
          <w:u w:val="single"/>
        </w:rPr>
      </w:pPr>
    </w:p>
    <w:p w14:paraId="2DD3C468" w14:textId="574C7FA0" w:rsidR="008556D8" w:rsidRPr="001124B2" w:rsidRDefault="00B911B0" w:rsidP="000C61E2">
      <w:pPr>
        <w:pStyle w:val="Akapitzlist"/>
        <w:numPr>
          <w:ilvl w:val="2"/>
          <w:numId w:val="2"/>
        </w:numPr>
        <w:spacing w:before="60" w:after="60" w:line="276" w:lineRule="auto"/>
        <w:jc w:val="both"/>
        <w:rPr>
          <w:rFonts w:ascii="Times New Roman" w:eastAsia="Calibri" w:hAnsi="Times New Roman" w:cs="Times New Roman"/>
          <w:b/>
          <w:bCs/>
          <w:sz w:val="22"/>
          <w:szCs w:val="22"/>
        </w:rPr>
      </w:pPr>
      <w:r w:rsidRPr="0050097E">
        <w:rPr>
          <w:rFonts w:ascii="Times New Roman" w:eastAsia="Calibri" w:hAnsi="Times New Roman" w:cs="Times New Roman"/>
          <w:b/>
          <w:bCs/>
          <w:sz w:val="22"/>
          <w:szCs w:val="22"/>
        </w:rPr>
        <w:t>O</w:t>
      </w:r>
      <w:r w:rsidR="005A6169" w:rsidRPr="0050097E">
        <w:rPr>
          <w:rFonts w:ascii="Times New Roman" w:eastAsia="Calibri" w:hAnsi="Times New Roman" w:cs="Times New Roman"/>
          <w:b/>
          <w:bCs/>
          <w:sz w:val="22"/>
          <w:szCs w:val="22"/>
        </w:rPr>
        <w:t>s</w:t>
      </w:r>
      <w:r w:rsidRPr="0050097E">
        <w:rPr>
          <w:rFonts w:ascii="Times New Roman" w:eastAsia="Calibri" w:hAnsi="Times New Roman" w:cs="Times New Roman"/>
          <w:b/>
          <w:bCs/>
          <w:sz w:val="22"/>
          <w:szCs w:val="22"/>
        </w:rPr>
        <w:t>oby</w:t>
      </w:r>
      <w:r w:rsidR="005A6169" w:rsidRPr="0050097E">
        <w:rPr>
          <w:rFonts w:ascii="Times New Roman" w:eastAsia="Calibri" w:hAnsi="Times New Roman" w:cs="Times New Roman"/>
          <w:b/>
          <w:bCs/>
          <w:sz w:val="22"/>
          <w:szCs w:val="22"/>
        </w:rPr>
        <w:t xml:space="preserve"> wyznaczon</w:t>
      </w:r>
      <w:r w:rsidRPr="0050097E">
        <w:rPr>
          <w:rFonts w:ascii="Times New Roman" w:eastAsia="Calibri" w:hAnsi="Times New Roman" w:cs="Times New Roman"/>
          <w:b/>
          <w:bCs/>
          <w:sz w:val="22"/>
          <w:szCs w:val="22"/>
        </w:rPr>
        <w:t>e</w:t>
      </w:r>
      <w:r w:rsidR="005A6169" w:rsidRPr="0050097E">
        <w:rPr>
          <w:rFonts w:ascii="Times New Roman" w:eastAsia="Calibri" w:hAnsi="Times New Roman" w:cs="Times New Roman"/>
          <w:b/>
          <w:bCs/>
          <w:sz w:val="22"/>
          <w:szCs w:val="22"/>
        </w:rPr>
        <w:t xml:space="preserve"> do realizacji przedsięwzięcia</w:t>
      </w:r>
    </w:p>
    <w:p w14:paraId="576297C6" w14:textId="103509A2" w:rsidR="005A6169" w:rsidRPr="0050097E" w:rsidRDefault="007D61E3" w:rsidP="000C61E2">
      <w:pPr>
        <w:pStyle w:val="Akapitzlist"/>
        <w:spacing w:before="60" w:after="60" w:line="276" w:lineRule="auto"/>
        <w:ind w:left="709"/>
        <w:jc w:val="both"/>
        <w:rPr>
          <w:rStyle w:val="FontStyle13"/>
          <w:rFonts w:eastAsia="Arial"/>
        </w:rPr>
      </w:pPr>
      <w:r>
        <w:rPr>
          <w:rStyle w:val="FontStyle13"/>
          <w:rFonts w:eastAsia="Arial"/>
        </w:rPr>
        <w:t xml:space="preserve">Zamawiający wymaga, aby </w:t>
      </w:r>
      <w:r w:rsidR="001124B2">
        <w:rPr>
          <w:rStyle w:val="FontStyle13"/>
          <w:rFonts w:eastAsia="Arial"/>
        </w:rPr>
        <w:t>Wykonawca</w:t>
      </w:r>
      <w:r w:rsidR="005A6169" w:rsidRPr="0050097E">
        <w:rPr>
          <w:rStyle w:val="FontStyle13"/>
          <w:rFonts w:eastAsia="Arial"/>
        </w:rPr>
        <w:t xml:space="preserve"> </w:t>
      </w:r>
      <w:r w:rsidR="0017691B">
        <w:rPr>
          <w:rStyle w:val="FontStyle13"/>
          <w:rFonts w:eastAsia="Arial"/>
        </w:rPr>
        <w:t xml:space="preserve">na potrzeby realizacji przedsięwzięcia </w:t>
      </w:r>
      <w:r w:rsidR="005A6169" w:rsidRPr="0050097E">
        <w:rPr>
          <w:rStyle w:val="FontStyle13"/>
          <w:rFonts w:eastAsia="Arial"/>
        </w:rPr>
        <w:t>dyspon</w:t>
      </w:r>
      <w:r w:rsidR="00176FCF">
        <w:rPr>
          <w:rStyle w:val="FontStyle13"/>
          <w:rFonts w:eastAsia="Arial"/>
        </w:rPr>
        <w:t>ował</w:t>
      </w:r>
      <w:ins w:id="112" w:author="Autor">
        <w:r w:rsidR="00056BEC">
          <w:rPr>
            <w:rStyle w:val="FontStyle13"/>
            <w:rFonts w:eastAsia="Arial"/>
          </w:rPr>
          <w:t xml:space="preserve"> łącznie</w:t>
        </w:r>
      </w:ins>
      <w:r w:rsidR="005A6169" w:rsidRPr="0050097E">
        <w:rPr>
          <w:rStyle w:val="FontStyle13"/>
          <w:rFonts w:eastAsia="Arial"/>
        </w:rPr>
        <w:t xml:space="preserve"> </w:t>
      </w:r>
      <w:r w:rsidR="0017691B">
        <w:rPr>
          <w:rStyle w:val="FontStyle13"/>
          <w:rFonts w:eastAsia="Arial"/>
        </w:rPr>
        <w:t>osobami</w:t>
      </w:r>
      <w:r w:rsidR="005A6169" w:rsidRPr="0050097E">
        <w:rPr>
          <w:rStyle w:val="FontStyle13"/>
          <w:rFonts w:eastAsia="Arial"/>
        </w:rPr>
        <w:t xml:space="preserve"> o odpowiednich kompetencjach</w:t>
      </w:r>
      <w:r w:rsidR="00093E1F" w:rsidRPr="0050097E">
        <w:rPr>
          <w:rStyle w:val="FontStyle13"/>
          <w:rFonts w:eastAsia="Arial"/>
        </w:rPr>
        <w:t xml:space="preserve"> tj.</w:t>
      </w:r>
      <w:r w:rsidR="005A6169" w:rsidRPr="0050097E">
        <w:rPr>
          <w:rFonts w:ascii="Times New Roman" w:hAnsi="Times New Roman" w:cs="Times New Roman"/>
          <w:sz w:val="22"/>
          <w:szCs w:val="22"/>
        </w:rPr>
        <w:t xml:space="preserve"> </w:t>
      </w:r>
      <w:r w:rsidR="005A6169" w:rsidRPr="0050097E">
        <w:rPr>
          <w:rStyle w:val="FontStyle13"/>
          <w:rFonts w:eastAsia="Arial"/>
        </w:rPr>
        <w:t>personelem technicznym</w:t>
      </w:r>
      <w:ins w:id="113" w:author="Autor">
        <w:r w:rsidR="00056BEC">
          <w:rPr>
            <w:rStyle w:val="FontStyle13"/>
            <w:rFonts w:eastAsia="Arial"/>
          </w:rPr>
          <w:t xml:space="preserve"> oraz</w:t>
        </w:r>
      </w:ins>
      <w:del w:id="114" w:author="Autor">
        <w:r w:rsidR="005A6169" w:rsidRPr="0050097E" w:rsidDel="00056BEC">
          <w:rPr>
            <w:rStyle w:val="FontStyle13"/>
            <w:rFonts w:eastAsia="Arial"/>
          </w:rPr>
          <w:delText>,</w:delText>
        </w:r>
      </w:del>
      <w:r w:rsidR="005A6169" w:rsidRPr="0050097E">
        <w:rPr>
          <w:rStyle w:val="FontStyle13"/>
          <w:rFonts w:eastAsia="Arial"/>
        </w:rPr>
        <w:t xml:space="preserve"> laboratoryjnym oraz naukowym, który umożliwi prawidł</w:t>
      </w:r>
      <w:r w:rsidR="00093E1F" w:rsidRPr="0050097E">
        <w:rPr>
          <w:rStyle w:val="FontStyle13"/>
          <w:rFonts w:eastAsia="Arial"/>
        </w:rPr>
        <w:t>owe wykonanie powierzonych prac</w:t>
      </w:r>
      <w:r w:rsidR="00521627">
        <w:rPr>
          <w:rStyle w:val="FontStyle13"/>
          <w:rFonts w:eastAsia="Arial"/>
        </w:rPr>
        <w:t xml:space="preserve"> w zakresie testowania Instalacji Ułamkowo-Technicznych i Demonstratora</w:t>
      </w:r>
      <w:r w:rsidR="005A6169" w:rsidRPr="0050097E">
        <w:rPr>
          <w:rStyle w:val="FontStyle13"/>
          <w:rFonts w:eastAsia="Arial"/>
        </w:rPr>
        <w:t>:</w:t>
      </w:r>
    </w:p>
    <w:p w14:paraId="7CEB79EE" w14:textId="77777777" w:rsidR="00444EB5" w:rsidRPr="0050097E" w:rsidRDefault="00444EB5" w:rsidP="000C61E2">
      <w:pPr>
        <w:pStyle w:val="Akapitzlist"/>
        <w:spacing w:before="60" w:after="60" w:line="276" w:lineRule="auto"/>
        <w:ind w:left="709"/>
        <w:jc w:val="both"/>
        <w:rPr>
          <w:rStyle w:val="FontStyle13"/>
          <w:rFonts w:eastAsia="Arial"/>
        </w:rPr>
      </w:pPr>
    </w:p>
    <w:p w14:paraId="56DA2CBA" w14:textId="03ACC24C" w:rsidR="005A6169" w:rsidRPr="0050097E" w:rsidRDefault="3546A5A3" w:rsidP="000C61E2">
      <w:pPr>
        <w:pStyle w:val="Akapitzlist"/>
        <w:numPr>
          <w:ilvl w:val="0"/>
          <w:numId w:val="13"/>
        </w:numPr>
        <w:spacing w:before="60" w:after="60" w:line="276" w:lineRule="auto"/>
        <w:jc w:val="both"/>
        <w:rPr>
          <w:rStyle w:val="FontStyle13"/>
          <w:rFonts w:eastAsia="Arial"/>
        </w:rPr>
      </w:pPr>
      <w:r w:rsidRPr="0050097E">
        <w:rPr>
          <w:rStyle w:val="FontStyle13"/>
          <w:rFonts w:eastAsia="Arial"/>
          <w:b/>
          <w:bCs/>
        </w:rPr>
        <w:t xml:space="preserve">co najmniej </w:t>
      </w:r>
      <w:r w:rsidR="00256E92" w:rsidRPr="0050097E">
        <w:rPr>
          <w:rStyle w:val="FontStyle13"/>
          <w:rFonts w:eastAsia="Arial"/>
          <w:b/>
          <w:bCs/>
        </w:rPr>
        <w:t>dwoma</w:t>
      </w:r>
      <w:r w:rsidR="5BC362C9" w:rsidRPr="0050097E">
        <w:rPr>
          <w:rStyle w:val="FontStyle13"/>
          <w:rFonts w:eastAsia="Arial"/>
          <w:b/>
          <w:bCs/>
        </w:rPr>
        <w:t xml:space="preserve"> osobami</w:t>
      </w:r>
      <w:r w:rsidR="19A7F570" w:rsidRPr="0050097E">
        <w:rPr>
          <w:rStyle w:val="FontStyle13"/>
          <w:rFonts w:eastAsia="Arial"/>
        </w:rPr>
        <w:t xml:space="preserve"> </w:t>
      </w:r>
      <w:r w:rsidR="19A7F570" w:rsidRPr="0050097E">
        <w:rPr>
          <w:rStyle w:val="FontStyle13"/>
          <w:rFonts w:eastAsia="Arial"/>
          <w:i/>
          <w:iCs/>
        </w:rPr>
        <w:t>(personel techniczny)</w:t>
      </w:r>
      <w:r w:rsidR="5BC362C9" w:rsidRPr="0050097E">
        <w:rPr>
          <w:rStyle w:val="FontStyle13"/>
          <w:rFonts w:eastAsia="Arial"/>
        </w:rPr>
        <w:t xml:space="preserve"> </w:t>
      </w:r>
      <w:r w:rsidR="7550784E" w:rsidRPr="0050097E">
        <w:rPr>
          <w:rStyle w:val="FontStyle13"/>
          <w:rFonts w:eastAsia="Arial"/>
        </w:rPr>
        <w:t xml:space="preserve">posiadającymi doświadczenie w zakresie obsługi maszyn </w:t>
      </w:r>
      <w:r w:rsidR="00256E92" w:rsidRPr="0050097E">
        <w:rPr>
          <w:rStyle w:val="FontStyle13"/>
          <w:rFonts w:eastAsia="Arial"/>
        </w:rPr>
        <w:t xml:space="preserve">typu ciągnik </w:t>
      </w:r>
      <w:r w:rsidR="7550784E" w:rsidRPr="0050097E">
        <w:rPr>
          <w:rStyle w:val="FontStyle13"/>
          <w:rFonts w:eastAsia="Arial"/>
        </w:rPr>
        <w:t>rolniczy</w:t>
      </w:r>
      <w:r w:rsidR="00256E92" w:rsidRPr="0050097E">
        <w:rPr>
          <w:rStyle w:val="FontStyle13"/>
          <w:rFonts w:eastAsia="Arial"/>
        </w:rPr>
        <w:t xml:space="preserve"> z przyczepą, ładowarka teleskopowa, ciągnik siodłowy</w:t>
      </w:r>
      <w:r w:rsidR="7550784E" w:rsidRPr="0050097E">
        <w:rPr>
          <w:rStyle w:val="FontStyle13"/>
          <w:rFonts w:eastAsia="Arial"/>
        </w:rPr>
        <w:t xml:space="preserve">, </w:t>
      </w:r>
    </w:p>
    <w:p w14:paraId="15A69249" w14:textId="77777777" w:rsidR="00256E92" w:rsidRPr="0050097E" w:rsidRDefault="00256E92" w:rsidP="000C61E2">
      <w:pPr>
        <w:pStyle w:val="Akapitzlist"/>
        <w:spacing w:before="60" w:after="60" w:line="276" w:lineRule="auto"/>
        <w:ind w:left="709"/>
        <w:jc w:val="both"/>
        <w:rPr>
          <w:rStyle w:val="FontStyle13"/>
          <w:rFonts w:eastAsia="Arial"/>
        </w:rPr>
      </w:pPr>
    </w:p>
    <w:p w14:paraId="68CB865C" w14:textId="3D89E3AB" w:rsidR="005802E2" w:rsidRDefault="3546A5A3" w:rsidP="000C61E2">
      <w:pPr>
        <w:pStyle w:val="Akapitzlist"/>
        <w:numPr>
          <w:ilvl w:val="0"/>
          <w:numId w:val="13"/>
        </w:numPr>
        <w:spacing w:before="60" w:after="60" w:line="276" w:lineRule="auto"/>
        <w:jc w:val="both"/>
        <w:rPr>
          <w:rStyle w:val="FontStyle13"/>
          <w:rFonts w:eastAsia="Arial"/>
        </w:rPr>
      </w:pPr>
      <w:r w:rsidRPr="798D59C6">
        <w:rPr>
          <w:rStyle w:val="FontStyle13"/>
          <w:rFonts w:eastAsia="Arial"/>
          <w:b/>
          <w:bCs/>
        </w:rPr>
        <w:t xml:space="preserve">co najmniej </w:t>
      </w:r>
      <w:r w:rsidR="757EAC36" w:rsidRPr="798D59C6">
        <w:rPr>
          <w:rStyle w:val="FontStyle13"/>
          <w:rFonts w:eastAsia="Arial"/>
          <w:b/>
          <w:bCs/>
        </w:rPr>
        <w:t>dwoma</w:t>
      </w:r>
      <w:r w:rsidR="5BC362C9" w:rsidRPr="798D59C6">
        <w:rPr>
          <w:rStyle w:val="FontStyle13"/>
          <w:rFonts w:eastAsia="Arial"/>
          <w:b/>
          <w:bCs/>
        </w:rPr>
        <w:t xml:space="preserve"> osobami</w:t>
      </w:r>
      <w:r w:rsidR="19A7F570" w:rsidRPr="798D59C6">
        <w:rPr>
          <w:rStyle w:val="FontStyle13"/>
          <w:rFonts w:eastAsia="Arial"/>
        </w:rPr>
        <w:t xml:space="preserve"> </w:t>
      </w:r>
      <w:r w:rsidR="19A7F570" w:rsidRPr="798D59C6">
        <w:rPr>
          <w:rStyle w:val="FontStyle13"/>
          <w:rFonts w:eastAsia="Arial"/>
          <w:i/>
          <w:iCs/>
        </w:rPr>
        <w:t>(personel laboratoryjny)</w:t>
      </w:r>
      <w:r w:rsidRPr="798D59C6">
        <w:rPr>
          <w:rStyle w:val="FontStyle13"/>
          <w:rFonts w:eastAsia="Arial"/>
        </w:rPr>
        <w:t xml:space="preserve"> </w:t>
      </w:r>
      <w:r w:rsidR="7550784E" w:rsidRPr="798D59C6">
        <w:rPr>
          <w:rStyle w:val="FontStyle13"/>
          <w:rFonts w:eastAsia="Arial"/>
        </w:rPr>
        <w:t>posiadając</w:t>
      </w:r>
      <w:r w:rsidR="1C83B84A" w:rsidRPr="798D59C6">
        <w:rPr>
          <w:rStyle w:val="FontStyle13"/>
          <w:rFonts w:eastAsia="Arial"/>
        </w:rPr>
        <w:t>e</w:t>
      </w:r>
      <w:r w:rsidR="7550784E" w:rsidRPr="798D59C6">
        <w:rPr>
          <w:rStyle w:val="FontStyle13"/>
          <w:rFonts w:eastAsia="Arial"/>
        </w:rPr>
        <w:t xml:space="preserve"> tytuł zawodowy co najmniej </w:t>
      </w:r>
      <w:ins w:id="115" w:author="Autor">
        <w:r w:rsidR="00FD5EC5" w:rsidRPr="798D59C6">
          <w:rPr>
            <w:rStyle w:val="FontStyle13"/>
            <w:rFonts w:eastAsia="Arial"/>
          </w:rPr>
          <w:t xml:space="preserve">licencjata lub </w:t>
        </w:r>
      </w:ins>
      <w:r w:rsidR="7550784E" w:rsidRPr="798D59C6">
        <w:rPr>
          <w:rStyle w:val="FontStyle13"/>
          <w:rFonts w:eastAsia="Arial"/>
        </w:rPr>
        <w:t xml:space="preserve">inżyniera </w:t>
      </w:r>
      <w:r w:rsidR="0017691B" w:rsidRPr="798D59C6">
        <w:rPr>
          <w:rStyle w:val="FontStyle13"/>
          <w:rFonts w:eastAsia="Arial"/>
        </w:rPr>
        <w:t>w dziedzinie</w:t>
      </w:r>
      <w:r w:rsidR="30C44BD2" w:rsidRPr="798D59C6">
        <w:rPr>
          <w:rStyle w:val="FontStyle13"/>
          <w:rFonts w:eastAsia="Arial"/>
        </w:rPr>
        <w:t xml:space="preserve"> nauk</w:t>
      </w:r>
      <w:r w:rsidR="5B4B8D7A" w:rsidRPr="798D59C6">
        <w:rPr>
          <w:rStyle w:val="FontStyle13"/>
          <w:rFonts w:eastAsia="Arial"/>
        </w:rPr>
        <w:t xml:space="preserve"> rolniczych</w:t>
      </w:r>
      <w:r w:rsidR="599A4774" w:rsidRPr="798D59C6">
        <w:rPr>
          <w:rStyle w:val="FontStyle13"/>
          <w:rFonts w:eastAsia="Arial"/>
        </w:rPr>
        <w:t xml:space="preserve"> lub nauk ścisłych i przyrodniczych lub nauk inżynieryjno-technicznych</w:t>
      </w:r>
      <w:r w:rsidR="7550784E" w:rsidRPr="798D59C6">
        <w:rPr>
          <w:rStyle w:val="FontStyle13"/>
          <w:rFonts w:eastAsia="Arial"/>
        </w:rPr>
        <w:t xml:space="preserve"> oraz doświadczenie w zakresie </w:t>
      </w:r>
      <w:r w:rsidR="11877A5E" w:rsidRPr="798D59C6">
        <w:rPr>
          <w:rStyle w:val="FontStyle13"/>
          <w:rFonts w:eastAsia="Arial"/>
        </w:rPr>
        <w:t xml:space="preserve">m.in.: </w:t>
      </w:r>
      <w:r w:rsidR="7550784E" w:rsidRPr="798D59C6">
        <w:rPr>
          <w:rStyle w:val="FontStyle13"/>
          <w:rFonts w:eastAsia="Arial"/>
        </w:rPr>
        <w:t xml:space="preserve">analityki laboratoryjnej, w tym oceny właściwości fizykochemicznych </w:t>
      </w:r>
      <w:r w:rsidR="1257644C" w:rsidRPr="798D59C6">
        <w:rPr>
          <w:rStyle w:val="FontStyle13"/>
          <w:rFonts w:eastAsia="Arial"/>
        </w:rPr>
        <w:t>surowców</w:t>
      </w:r>
      <w:r w:rsidR="7550784E" w:rsidRPr="798D59C6">
        <w:rPr>
          <w:rStyle w:val="FontStyle13"/>
          <w:rFonts w:eastAsia="Arial"/>
        </w:rPr>
        <w:t xml:space="preserve"> organicznych, pofermentu, </w:t>
      </w:r>
      <w:r w:rsidR="3E27B76C" w:rsidRPr="798D59C6">
        <w:rPr>
          <w:rStyle w:val="FontStyle13"/>
          <w:rFonts w:eastAsia="Arial"/>
        </w:rPr>
        <w:t>bada</w:t>
      </w:r>
      <w:r w:rsidR="5CF67F99" w:rsidRPr="798D59C6">
        <w:rPr>
          <w:rStyle w:val="FontStyle13"/>
          <w:rFonts w:eastAsia="Arial"/>
        </w:rPr>
        <w:t>ń</w:t>
      </w:r>
      <w:r w:rsidR="3E27B76C" w:rsidRPr="798D59C6">
        <w:rPr>
          <w:rStyle w:val="FontStyle13"/>
          <w:rFonts w:eastAsia="Arial"/>
        </w:rPr>
        <w:t xml:space="preserve"> nad </w:t>
      </w:r>
      <w:r w:rsidR="00FF78E8" w:rsidRPr="798D59C6">
        <w:rPr>
          <w:rStyle w:val="FontStyle13"/>
          <w:rFonts w:eastAsia="Arial"/>
        </w:rPr>
        <w:t>procesami energetycznego wykorzystania biomasy</w:t>
      </w:r>
      <w:r w:rsidR="5BB0468C" w:rsidRPr="798D59C6">
        <w:rPr>
          <w:rStyle w:val="FontStyle13"/>
          <w:rFonts w:eastAsia="Arial"/>
        </w:rPr>
        <w:t xml:space="preserve">, </w:t>
      </w:r>
    </w:p>
    <w:p w14:paraId="0A1F0F14" w14:textId="5BD8C72C" w:rsidR="005802E2" w:rsidRPr="0050097E" w:rsidRDefault="005802E2" w:rsidP="798D59C6">
      <w:pPr>
        <w:pStyle w:val="Akapitzlist"/>
        <w:spacing w:before="60" w:after="60" w:line="276" w:lineRule="auto"/>
        <w:rPr>
          <w:rStyle w:val="FontStyle13"/>
          <w:rFonts w:eastAsia="Arial"/>
        </w:rPr>
      </w:pPr>
    </w:p>
    <w:p w14:paraId="1BF1D003" w14:textId="61293311" w:rsidR="005A6169" w:rsidRDefault="19A7F570" w:rsidP="000C61E2">
      <w:pPr>
        <w:pStyle w:val="Akapitzlist"/>
        <w:numPr>
          <w:ilvl w:val="0"/>
          <w:numId w:val="13"/>
        </w:numPr>
        <w:spacing w:before="60" w:after="60" w:line="276" w:lineRule="auto"/>
        <w:jc w:val="both"/>
        <w:rPr>
          <w:ins w:id="116" w:author="Autor"/>
          <w:rStyle w:val="FontStyle13"/>
          <w:rFonts w:eastAsia="Arial"/>
        </w:rPr>
      </w:pPr>
      <w:r w:rsidRPr="00F378A4">
        <w:rPr>
          <w:rStyle w:val="FontStyle13"/>
          <w:rFonts w:eastAsia="Arial"/>
          <w:b/>
          <w:bCs/>
        </w:rPr>
        <w:t xml:space="preserve">co najmniej </w:t>
      </w:r>
      <w:ins w:id="117" w:author="Autor">
        <w:r w:rsidR="00FD5EC5" w:rsidRPr="00F378A4">
          <w:rPr>
            <w:rStyle w:val="FontStyle13"/>
            <w:rFonts w:eastAsia="Arial"/>
            <w:b/>
            <w:bCs/>
          </w:rPr>
          <w:t>jedną</w:t>
        </w:r>
        <w:r w:rsidR="00FD5EC5" w:rsidRPr="798D59C6">
          <w:rPr>
            <w:rStyle w:val="FontStyle13"/>
            <w:rFonts w:eastAsia="Arial"/>
            <w:b/>
            <w:bCs/>
          </w:rPr>
          <w:t xml:space="preserve"> </w:t>
        </w:r>
      </w:ins>
      <w:del w:id="118" w:author="Autor">
        <w:r w:rsidRPr="00792F59" w:rsidDel="00E70ECD">
          <w:rPr>
            <w:rStyle w:val="FontStyle13"/>
            <w:rFonts w:eastAsia="Arial"/>
            <w:b/>
            <w:bCs/>
          </w:rPr>
          <w:delText xml:space="preserve">dwoma </w:delText>
        </w:r>
      </w:del>
      <w:r w:rsidRPr="00792F59">
        <w:rPr>
          <w:rStyle w:val="FontStyle13"/>
          <w:rFonts w:eastAsia="Arial"/>
          <w:b/>
          <w:bCs/>
        </w:rPr>
        <w:t>osob</w:t>
      </w:r>
      <w:ins w:id="119" w:author="Autor">
        <w:r w:rsidR="00FD5EC5" w:rsidRPr="00792F59">
          <w:rPr>
            <w:rStyle w:val="FontStyle13"/>
            <w:rFonts w:eastAsia="Arial"/>
            <w:b/>
            <w:bCs/>
          </w:rPr>
          <w:t xml:space="preserve">ą </w:t>
        </w:r>
      </w:ins>
      <w:del w:id="120" w:author="Autor">
        <w:r w:rsidRPr="00792F59" w:rsidDel="00E70ECD">
          <w:rPr>
            <w:rStyle w:val="FontStyle13"/>
            <w:rFonts w:eastAsia="Arial"/>
            <w:b/>
            <w:bCs/>
          </w:rPr>
          <w:delText>ami</w:delText>
        </w:r>
      </w:del>
      <w:r w:rsidRPr="798D59C6">
        <w:rPr>
          <w:rStyle w:val="FontStyle13"/>
          <w:rFonts w:eastAsia="Arial"/>
        </w:rPr>
        <w:t xml:space="preserve"> (</w:t>
      </w:r>
      <w:r w:rsidRPr="798D59C6">
        <w:rPr>
          <w:rStyle w:val="FontStyle13"/>
          <w:rFonts w:eastAsia="Arial"/>
          <w:i/>
          <w:iCs/>
        </w:rPr>
        <w:t xml:space="preserve">personel </w:t>
      </w:r>
      <w:r w:rsidR="63890514" w:rsidRPr="798D59C6">
        <w:rPr>
          <w:rStyle w:val="FontStyle13"/>
          <w:rFonts w:eastAsia="Arial"/>
          <w:i/>
          <w:iCs/>
        </w:rPr>
        <w:t>naukowy</w:t>
      </w:r>
      <w:r w:rsidRPr="798D59C6">
        <w:rPr>
          <w:rStyle w:val="FontStyle13"/>
          <w:rFonts w:eastAsia="Arial"/>
        </w:rPr>
        <w:t xml:space="preserve">), </w:t>
      </w:r>
      <w:r w:rsidR="11478EAD" w:rsidRPr="798D59C6">
        <w:rPr>
          <w:rStyle w:val="FontStyle13"/>
          <w:rFonts w:eastAsia="Arial"/>
        </w:rPr>
        <w:t>posiadając</w:t>
      </w:r>
      <w:ins w:id="121" w:author="Autor">
        <w:r w:rsidR="00792F59">
          <w:rPr>
            <w:rStyle w:val="FontStyle13"/>
            <w:rFonts w:eastAsia="Arial"/>
          </w:rPr>
          <w:t>ą</w:t>
        </w:r>
      </w:ins>
      <w:del w:id="122" w:author="Autor">
        <w:r w:rsidRPr="798D59C6" w:rsidDel="00E70ECD">
          <w:rPr>
            <w:rStyle w:val="FontStyle13"/>
            <w:rFonts w:eastAsia="Arial"/>
          </w:rPr>
          <w:delText>ymi</w:delText>
        </w:r>
      </w:del>
      <w:r w:rsidR="11478EAD" w:rsidRPr="798D59C6">
        <w:rPr>
          <w:rStyle w:val="FontStyle13"/>
          <w:rFonts w:eastAsia="Arial"/>
        </w:rPr>
        <w:t xml:space="preserve"> stopień naukowy co najmniej doktora</w:t>
      </w:r>
      <w:r w:rsidR="109E36AC" w:rsidRPr="798D59C6">
        <w:rPr>
          <w:rStyle w:val="FontStyle13"/>
          <w:rFonts w:eastAsia="Arial"/>
        </w:rPr>
        <w:t xml:space="preserve"> nauk rolniczych lub nauk ścisłych i przyrodniczych lub nauk inżynieryjno-technicznych</w:t>
      </w:r>
      <w:r w:rsidR="11478EAD" w:rsidRPr="798D59C6">
        <w:rPr>
          <w:rStyle w:val="FontStyle13"/>
          <w:rFonts w:eastAsia="Arial"/>
        </w:rPr>
        <w:t xml:space="preserve"> oraz doświadczenie w zakresie </w:t>
      </w:r>
      <w:r w:rsidR="64A99A8F" w:rsidRPr="798D59C6">
        <w:rPr>
          <w:rStyle w:val="FontStyle13"/>
          <w:rFonts w:eastAsia="Arial"/>
        </w:rPr>
        <w:t xml:space="preserve">m.in.: </w:t>
      </w:r>
      <w:r w:rsidR="11478EAD" w:rsidRPr="798D59C6">
        <w:rPr>
          <w:rStyle w:val="FontStyle13"/>
          <w:rFonts w:eastAsia="Arial"/>
        </w:rPr>
        <w:t>realizacji projektów naukow</w:t>
      </w:r>
      <w:r w:rsidR="28AF12EA" w:rsidRPr="798D59C6">
        <w:rPr>
          <w:rStyle w:val="FontStyle13"/>
          <w:rFonts w:eastAsia="Arial"/>
        </w:rPr>
        <w:t>o</w:t>
      </w:r>
      <w:r w:rsidR="09BB101B" w:rsidRPr="798D59C6">
        <w:rPr>
          <w:rStyle w:val="FontStyle13"/>
          <w:rFonts w:eastAsia="Arial"/>
        </w:rPr>
        <w:t>-badawczych</w:t>
      </w:r>
      <w:ins w:id="123" w:author="Autor">
        <w:r w:rsidR="001444D1" w:rsidRPr="798D59C6">
          <w:rPr>
            <w:rStyle w:val="FontStyle13"/>
            <w:rFonts w:eastAsia="Arial"/>
          </w:rPr>
          <w:t xml:space="preserve"> lub prowadzenia prac </w:t>
        </w:r>
        <w:r w:rsidR="00056BEC" w:rsidRPr="798D59C6">
          <w:rPr>
            <w:rStyle w:val="FontStyle13"/>
            <w:rFonts w:eastAsia="Arial"/>
          </w:rPr>
          <w:t>laboratoryjnych</w:t>
        </w:r>
      </w:ins>
      <w:r w:rsidR="11478EAD" w:rsidRPr="798D59C6">
        <w:rPr>
          <w:rStyle w:val="FontStyle13"/>
          <w:rFonts w:eastAsia="Arial"/>
        </w:rPr>
        <w:t xml:space="preserve"> w zakresie</w:t>
      </w:r>
      <w:r w:rsidR="00C87B2B" w:rsidRPr="798D59C6">
        <w:rPr>
          <w:rStyle w:val="FontStyle13"/>
          <w:rFonts w:eastAsia="Arial"/>
        </w:rPr>
        <w:t xml:space="preserve"> </w:t>
      </w:r>
      <w:del w:id="124" w:author="Autor">
        <w:r w:rsidRPr="798D59C6" w:rsidDel="00C87B2B">
          <w:rPr>
            <w:rStyle w:val="FontStyle13"/>
            <w:rFonts w:eastAsia="Arial"/>
          </w:rPr>
          <w:delText xml:space="preserve">prowadzenia </w:delText>
        </w:r>
      </w:del>
      <w:r w:rsidR="00C87B2B" w:rsidRPr="798D59C6">
        <w:rPr>
          <w:rStyle w:val="FontStyle13"/>
          <w:rFonts w:eastAsia="Arial"/>
        </w:rPr>
        <w:t>badań nad procesami energetycznego wykorzystania biomasy</w:t>
      </w:r>
      <w:r w:rsidR="11478EAD" w:rsidRPr="798D59C6">
        <w:rPr>
          <w:rStyle w:val="FontStyle13"/>
          <w:rFonts w:eastAsia="Arial"/>
        </w:rPr>
        <w:t xml:space="preserve">, oceny przydatności </w:t>
      </w:r>
      <w:r w:rsidR="5B825F69" w:rsidRPr="798D59C6">
        <w:rPr>
          <w:rStyle w:val="FontStyle13"/>
          <w:rFonts w:eastAsia="Arial"/>
        </w:rPr>
        <w:t>surowców</w:t>
      </w:r>
      <w:r w:rsidR="11478EAD" w:rsidRPr="798D59C6">
        <w:rPr>
          <w:rStyle w:val="FontStyle13"/>
          <w:rFonts w:eastAsia="Arial"/>
        </w:rPr>
        <w:t xml:space="preserve"> organicznych do procesu fermentacji metanowej oraz oceny wartości nawozowej pofermentu.</w:t>
      </w:r>
    </w:p>
    <w:p w14:paraId="17F57C5A" w14:textId="54D244E3" w:rsidR="00FD5EC5" w:rsidRPr="001444D1" w:rsidRDefault="00FD5EC5" w:rsidP="001444D1">
      <w:pPr>
        <w:rPr>
          <w:ins w:id="125" w:author="Autor"/>
          <w:rStyle w:val="FontStyle13"/>
          <w:rFonts w:eastAsia="Arial"/>
        </w:rPr>
      </w:pPr>
    </w:p>
    <w:p w14:paraId="5803C2C0" w14:textId="40D897D8" w:rsidR="00FD5EC5" w:rsidDel="00894DA3" w:rsidRDefault="00FD5EC5" w:rsidP="00894DA3">
      <w:pPr>
        <w:pStyle w:val="Akapitzlist"/>
        <w:numPr>
          <w:ilvl w:val="0"/>
          <w:numId w:val="13"/>
        </w:numPr>
        <w:spacing w:before="60" w:after="60" w:line="276" w:lineRule="auto"/>
        <w:jc w:val="both"/>
        <w:rPr>
          <w:ins w:id="126" w:author="Autor"/>
          <w:del w:id="127" w:author="Autor"/>
          <w:rStyle w:val="FontStyle13"/>
          <w:rFonts w:eastAsia="Arial"/>
        </w:rPr>
      </w:pPr>
      <w:ins w:id="128" w:author="Autor">
        <w:r w:rsidRPr="798D59C6">
          <w:rPr>
            <w:rStyle w:val="FontStyle13"/>
            <w:rFonts w:eastAsia="Arial"/>
            <w:b/>
            <w:bCs/>
          </w:rPr>
          <w:t>co najmniej jedną osobą</w:t>
        </w:r>
        <w:r w:rsidRPr="798D59C6">
          <w:rPr>
            <w:rStyle w:val="FontStyle13"/>
            <w:rFonts w:eastAsia="Arial"/>
          </w:rPr>
          <w:t xml:space="preserve"> (</w:t>
        </w:r>
        <w:r w:rsidRPr="798D59C6">
          <w:rPr>
            <w:rStyle w:val="FontStyle13"/>
            <w:rFonts w:eastAsia="Arial"/>
            <w:i/>
            <w:iCs/>
          </w:rPr>
          <w:t>personel naukowy</w:t>
        </w:r>
        <w:r w:rsidRPr="798D59C6">
          <w:rPr>
            <w:rStyle w:val="FontStyle13"/>
            <w:rFonts w:eastAsia="Arial"/>
          </w:rPr>
          <w:t>), posiadając</w:t>
        </w:r>
        <w:r w:rsidR="00792F59">
          <w:rPr>
            <w:rStyle w:val="FontStyle13"/>
            <w:rFonts w:eastAsia="Arial"/>
          </w:rPr>
          <w:t>ą</w:t>
        </w:r>
        <w:r w:rsidRPr="798D59C6">
          <w:rPr>
            <w:rStyle w:val="FontStyle13"/>
            <w:rFonts w:eastAsia="Arial"/>
          </w:rPr>
          <w:t xml:space="preserve"> tytuł </w:t>
        </w:r>
        <w:r w:rsidR="001444D1" w:rsidRPr="798D59C6">
          <w:rPr>
            <w:rStyle w:val="FontStyle13"/>
            <w:rFonts w:eastAsia="Arial"/>
          </w:rPr>
          <w:t xml:space="preserve">co najmniej magistra </w:t>
        </w:r>
        <w:r w:rsidRPr="798D59C6">
          <w:rPr>
            <w:rStyle w:val="FontStyle13"/>
            <w:rFonts w:eastAsia="Arial"/>
          </w:rPr>
          <w:t xml:space="preserve">nauk rolniczych lub nauk ścisłych i przyrodniczych lub nauk inżynieryjno-technicznych oraz doświadczenie w zakresie m.in.: realizacji projektów naukowo-badawczych </w:t>
        </w:r>
        <w:r w:rsidR="001444D1" w:rsidRPr="798D59C6">
          <w:rPr>
            <w:rStyle w:val="FontStyle13"/>
            <w:rFonts w:eastAsia="Arial"/>
          </w:rPr>
          <w:t xml:space="preserve">lub </w:t>
        </w:r>
        <w:del w:id="129" w:author="Autor">
          <w:r w:rsidRPr="798D59C6" w:rsidDel="001444D1">
            <w:rPr>
              <w:rStyle w:val="FontStyle13"/>
              <w:rFonts w:eastAsia="Arial"/>
            </w:rPr>
            <w:delText xml:space="preserve">lub </w:delText>
          </w:r>
        </w:del>
        <w:r w:rsidR="001444D1" w:rsidRPr="798D59C6">
          <w:rPr>
            <w:rStyle w:val="FontStyle13"/>
            <w:rFonts w:eastAsia="Arial"/>
          </w:rPr>
          <w:t xml:space="preserve">prowadzenia prac </w:t>
        </w:r>
        <w:r w:rsidR="00056BEC" w:rsidRPr="798D59C6">
          <w:rPr>
            <w:rStyle w:val="FontStyle13"/>
            <w:rFonts w:eastAsia="Arial"/>
          </w:rPr>
          <w:t>laboratoryjnych</w:t>
        </w:r>
        <w:del w:id="130" w:author="Autor">
          <w:r w:rsidRPr="798D59C6" w:rsidDel="001444D1">
            <w:rPr>
              <w:rStyle w:val="FontStyle13"/>
              <w:rFonts w:eastAsia="Arial"/>
            </w:rPr>
            <w:delText>h</w:delText>
          </w:r>
        </w:del>
        <w:r w:rsidR="001444D1" w:rsidRPr="798D59C6">
          <w:rPr>
            <w:rStyle w:val="FontStyle13"/>
            <w:rFonts w:eastAsia="Arial"/>
          </w:rPr>
          <w:t xml:space="preserve"> </w:t>
        </w:r>
        <w:r w:rsidRPr="798D59C6">
          <w:rPr>
            <w:rStyle w:val="FontStyle13"/>
            <w:rFonts w:eastAsia="Arial"/>
          </w:rPr>
          <w:t xml:space="preserve">w zakresie </w:t>
        </w:r>
        <w:del w:id="131" w:author="Autor">
          <w:r w:rsidRPr="798D59C6" w:rsidDel="00FD5EC5">
            <w:rPr>
              <w:rStyle w:val="FontStyle13"/>
              <w:rFonts w:eastAsia="Arial"/>
            </w:rPr>
            <w:delText xml:space="preserve">prowadzenia </w:delText>
          </w:r>
        </w:del>
        <w:r w:rsidRPr="798D59C6">
          <w:rPr>
            <w:rStyle w:val="FontStyle13"/>
            <w:rFonts w:eastAsia="Arial"/>
          </w:rPr>
          <w:t>badań nad procesami energetycznego wykorzystania biomasy, oceny przydatności surowców organicznych do procesu fermentacji metanowej oraz oceny wartości nawozowej pofermentu.</w:t>
        </w:r>
      </w:ins>
    </w:p>
    <w:p w14:paraId="43C287B8" w14:textId="77777777" w:rsidR="00FD5EC5" w:rsidRPr="00894DA3" w:rsidDel="00894DA3" w:rsidRDefault="00FD5EC5" w:rsidP="00894DA3">
      <w:pPr>
        <w:pStyle w:val="Akapitzlist"/>
        <w:numPr>
          <w:ilvl w:val="0"/>
          <w:numId w:val="13"/>
        </w:numPr>
        <w:spacing w:before="60" w:after="60" w:line="276" w:lineRule="auto"/>
        <w:jc w:val="both"/>
        <w:rPr>
          <w:del w:id="132" w:author="Autor"/>
          <w:rStyle w:val="FontStyle13"/>
          <w:rFonts w:eastAsia="Arial"/>
        </w:rPr>
      </w:pPr>
    </w:p>
    <w:p w14:paraId="494EB7CD" w14:textId="77777777" w:rsidR="003F113B" w:rsidRPr="0050097E" w:rsidRDefault="003F113B" w:rsidP="000C61E2">
      <w:pPr>
        <w:pStyle w:val="Akapitzlist"/>
        <w:spacing w:before="60" w:after="60" w:line="276" w:lineRule="auto"/>
        <w:ind w:left="709"/>
        <w:jc w:val="both"/>
        <w:rPr>
          <w:rStyle w:val="FontStyle13"/>
          <w:rFonts w:eastAsia="Arial"/>
        </w:rPr>
      </w:pPr>
    </w:p>
    <w:p w14:paraId="4F475AD5" w14:textId="46998131" w:rsidR="005A6169" w:rsidRPr="003411F4" w:rsidRDefault="005A6169" w:rsidP="000C61E2">
      <w:pPr>
        <w:pStyle w:val="Akapitzlist"/>
        <w:spacing w:before="60" w:after="60" w:line="276" w:lineRule="auto"/>
        <w:ind w:left="709"/>
        <w:jc w:val="both"/>
        <w:rPr>
          <w:rStyle w:val="FontStyle13"/>
          <w:rFonts w:eastAsia="Arial"/>
          <w:u w:val="single"/>
        </w:rPr>
      </w:pPr>
      <w:r w:rsidRPr="003411F4">
        <w:rPr>
          <w:rStyle w:val="FontStyle13"/>
          <w:rFonts w:eastAsia="Arial"/>
          <w:u w:val="single"/>
        </w:rPr>
        <w:t>W celu potwierdzenia spełniania wskazanego warunku,</w:t>
      </w:r>
      <w:r w:rsidR="00093E1F" w:rsidRPr="003411F4">
        <w:rPr>
          <w:rStyle w:val="FontStyle13"/>
          <w:rFonts w:eastAsia="Arial"/>
          <w:u w:val="single"/>
        </w:rPr>
        <w:t xml:space="preserve"> Wykonawca</w:t>
      </w:r>
      <w:r w:rsidRPr="003411F4">
        <w:rPr>
          <w:rStyle w:val="FontStyle13"/>
          <w:rFonts w:eastAsia="Arial"/>
          <w:u w:val="single"/>
        </w:rPr>
        <w:t xml:space="preserve"> w</w:t>
      </w:r>
      <w:r w:rsidR="007435C1" w:rsidRPr="003411F4">
        <w:rPr>
          <w:rStyle w:val="FontStyle13"/>
          <w:rFonts w:eastAsia="Arial"/>
          <w:u w:val="single"/>
        </w:rPr>
        <w:t xml:space="preserve"> ofercie </w:t>
      </w:r>
      <w:r w:rsidRPr="003411F4">
        <w:rPr>
          <w:rStyle w:val="FontStyle13"/>
          <w:rFonts w:eastAsia="Arial"/>
          <w:u w:val="single"/>
        </w:rPr>
        <w:t>wskazuje osoby skierowane do wykonania prz</w:t>
      </w:r>
      <w:r w:rsidR="006E436C" w:rsidRPr="003411F4">
        <w:rPr>
          <w:rStyle w:val="FontStyle13"/>
          <w:rFonts w:eastAsia="Arial"/>
          <w:u w:val="single"/>
        </w:rPr>
        <w:t xml:space="preserve">edsięwzięcia, ich doświadczenie, </w:t>
      </w:r>
      <w:r w:rsidRPr="003411F4">
        <w:rPr>
          <w:rStyle w:val="FontStyle13"/>
          <w:rFonts w:eastAsia="Arial"/>
          <w:u w:val="single"/>
        </w:rPr>
        <w:t>wykształcenie</w:t>
      </w:r>
      <w:r w:rsidR="006E436C" w:rsidRPr="003411F4">
        <w:rPr>
          <w:rStyle w:val="FontStyle13"/>
          <w:rFonts w:eastAsia="Arial"/>
          <w:u w:val="single"/>
        </w:rPr>
        <w:t xml:space="preserve"> oraz podstawę dysponowania tymi osobami</w:t>
      </w:r>
      <w:ins w:id="133" w:author="Autor">
        <w:r w:rsidR="00FA221E">
          <w:rPr>
            <w:rStyle w:val="FontStyle13"/>
            <w:rFonts w:eastAsia="Arial"/>
            <w:u w:val="single"/>
          </w:rPr>
          <w:t xml:space="preserve">. Zamawiający dopuszcza </w:t>
        </w:r>
        <w:r w:rsidR="00BE0A5C">
          <w:rPr>
            <w:rStyle w:val="FontStyle13"/>
            <w:rFonts w:eastAsia="Arial"/>
            <w:u w:val="single"/>
          </w:rPr>
          <w:t xml:space="preserve">również </w:t>
        </w:r>
        <w:r w:rsidR="00BA06CF">
          <w:rPr>
            <w:rStyle w:val="FontStyle13"/>
            <w:rFonts w:eastAsia="Arial"/>
            <w:u w:val="single"/>
          </w:rPr>
          <w:t>wykazanie personelu podwykonawcy</w:t>
        </w:r>
        <w:r w:rsidR="00A55447">
          <w:rPr>
            <w:rStyle w:val="FontStyle13"/>
            <w:rFonts w:eastAsia="Arial"/>
            <w:u w:val="single"/>
          </w:rPr>
          <w:t xml:space="preserve"> (wówczas do oferty załącza wypełniony Załącznik nr 4 do Ogłoszenia – Zobowiązanie podmiotu trzeciego)</w:t>
        </w:r>
        <w:r w:rsidR="00BA06CF">
          <w:rPr>
            <w:rStyle w:val="FontStyle13"/>
            <w:rFonts w:eastAsia="Arial"/>
            <w:u w:val="single"/>
          </w:rPr>
          <w:t>.</w:t>
        </w:r>
      </w:ins>
      <w:del w:id="134" w:author="Autor">
        <w:r w:rsidRPr="003411F4" w:rsidDel="00FA221E">
          <w:rPr>
            <w:rStyle w:val="FontStyle13"/>
            <w:rFonts w:eastAsia="Arial"/>
            <w:u w:val="single"/>
          </w:rPr>
          <w:delText>.</w:delText>
        </w:r>
      </w:del>
    </w:p>
    <w:p w14:paraId="538340FE" w14:textId="6D613640" w:rsidR="00093E1F" w:rsidRDefault="00093E1F" w:rsidP="000C61E2">
      <w:pPr>
        <w:pStyle w:val="Akapitzlist"/>
        <w:spacing w:before="60" w:after="60" w:line="276" w:lineRule="auto"/>
        <w:ind w:left="1224"/>
        <w:jc w:val="both"/>
        <w:rPr>
          <w:rStyle w:val="FontStyle13"/>
          <w:rFonts w:eastAsia="Arial"/>
        </w:rPr>
      </w:pPr>
    </w:p>
    <w:p w14:paraId="3809492E" w14:textId="54CBE107" w:rsidR="008556D8" w:rsidRPr="001C5843" w:rsidRDefault="00093E1F" w:rsidP="000C61E2">
      <w:pPr>
        <w:pStyle w:val="Akapitzlist"/>
        <w:numPr>
          <w:ilvl w:val="2"/>
          <w:numId w:val="2"/>
        </w:numPr>
        <w:spacing w:before="60" w:after="60" w:line="276" w:lineRule="auto"/>
        <w:jc w:val="both"/>
        <w:rPr>
          <w:rStyle w:val="FontStyle13"/>
          <w:rFonts w:eastAsia="Arial"/>
          <w:b/>
          <w:bCs/>
        </w:rPr>
      </w:pPr>
      <w:r w:rsidRPr="53D4E7C3">
        <w:rPr>
          <w:rStyle w:val="FontStyle13"/>
          <w:rFonts w:eastAsia="Arial"/>
        </w:rPr>
        <w:t xml:space="preserve"> </w:t>
      </w:r>
      <w:r w:rsidR="053053C6" w:rsidRPr="008556D8">
        <w:rPr>
          <w:rStyle w:val="FontStyle13"/>
          <w:rFonts w:eastAsia="Arial"/>
          <w:b/>
        </w:rPr>
        <w:t xml:space="preserve">Zdolności techniczne </w:t>
      </w:r>
      <w:r w:rsidR="00D975A9" w:rsidRPr="008556D8">
        <w:rPr>
          <w:rStyle w:val="FontStyle13"/>
          <w:rFonts w:eastAsia="Arial"/>
          <w:b/>
        </w:rPr>
        <w:t>i</w:t>
      </w:r>
      <w:r w:rsidR="053053C6" w:rsidRPr="008556D8">
        <w:rPr>
          <w:rStyle w:val="FontStyle13"/>
          <w:rFonts w:eastAsia="Arial"/>
          <w:b/>
        </w:rPr>
        <w:t xml:space="preserve"> </w:t>
      </w:r>
      <w:r w:rsidR="5F3479BA" w:rsidRPr="008556D8">
        <w:rPr>
          <w:rStyle w:val="FontStyle13"/>
          <w:rFonts w:eastAsia="Arial"/>
          <w:b/>
          <w:bCs/>
        </w:rPr>
        <w:t>s</w:t>
      </w:r>
      <w:r w:rsidRPr="008556D8">
        <w:rPr>
          <w:rStyle w:val="FontStyle13"/>
          <w:rFonts w:eastAsia="Arial"/>
          <w:b/>
          <w:bCs/>
        </w:rPr>
        <w:t>przęt laboratoryjny</w:t>
      </w:r>
    </w:p>
    <w:p w14:paraId="440B98D5" w14:textId="73B5F88F" w:rsidR="00145CF8" w:rsidRDefault="00145CF8" w:rsidP="000C61E2">
      <w:pPr>
        <w:pStyle w:val="Akapitzlist"/>
        <w:spacing w:before="60" w:after="60" w:line="276" w:lineRule="auto"/>
        <w:ind w:left="709"/>
        <w:jc w:val="both"/>
        <w:rPr>
          <w:ins w:id="135" w:author="Autor"/>
          <w:rStyle w:val="FontStyle13"/>
          <w:rFonts w:eastAsia="Arial"/>
        </w:rPr>
      </w:pPr>
      <w:r>
        <w:rPr>
          <w:rStyle w:val="FontStyle13"/>
          <w:rFonts w:eastAsia="Arial"/>
        </w:rPr>
        <w:t xml:space="preserve">Zamawiający wymaga, aby </w:t>
      </w:r>
      <w:r w:rsidR="2448C82C" w:rsidRPr="77E9FEFC">
        <w:rPr>
          <w:rStyle w:val="FontStyle13"/>
          <w:rFonts w:eastAsia="Arial"/>
        </w:rPr>
        <w:t xml:space="preserve">Wykonawca </w:t>
      </w:r>
      <w:r>
        <w:rPr>
          <w:rStyle w:val="FontStyle13"/>
          <w:rFonts w:eastAsia="Arial"/>
        </w:rPr>
        <w:t>dysponował</w:t>
      </w:r>
      <w:r w:rsidR="2448C82C" w:rsidRPr="00F11CAF">
        <w:rPr>
          <w:rStyle w:val="FontStyle13"/>
          <w:rFonts w:eastAsia="Arial"/>
        </w:rPr>
        <w:t xml:space="preserve"> </w:t>
      </w:r>
      <w:r w:rsidR="1B9C50D8" w:rsidRPr="00F11CAF">
        <w:rPr>
          <w:rStyle w:val="FontStyle13"/>
          <w:rFonts w:eastAsia="Arial"/>
        </w:rPr>
        <w:t xml:space="preserve">pomieszczeniem lub pomieszczeniami laboratoryjnymi oraz </w:t>
      </w:r>
      <w:r w:rsidR="2448C82C" w:rsidRPr="77E9FEFC">
        <w:rPr>
          <w:rStyle w:val="FontStyle13"/>
          <w:rFonts w:eastAsia="Arial"/>
        </w:rPr>
        <w:t xml:space="preserve">sprzętem laboratoryjnym umożliwiającym wykonanie </w:t>
      </w:r>
      <w:r w:rsidR="180EC705" w:rsidRPr="77E9FEFC">
        <w:rPr>
          <w:rStyle w:val="FontStyle13"/>
          <w:rFonts w:eastAsia="Arial"/>
        </w:rPr>
        <w:t xml:space="preserve">przedmiotu </w:t>
      </w:r>
      <w:r w:rsidR="3CFFFF7C" w:rsidRPr="77E9FEFC">
        <w:rPr>
          <w:rStyle w:val="FontStyle13"/>
          <w:rFonts w:eastAsia="Arial"/>
        </w:rPr>
        <w:t>p</w:t>
      </w:r>
      <w:r w:rsidR="7A58A2CA" w:rsidRPr="77E9FEFC">
        <w:rPr>
          <w:rStyle w:val="FontStyle13"/>
          <w:rFonts w:eastAsia="Arial"/>
        </w:rPr>
        <w:t>rzedsięwzięcia</w:t>
      </w:r>
      <w:r w:rsidR="405D03C6" w:rsidRPr="77E9FEFC">
        <w:rPr>
          <w:rStyle w:val="FontStyle13"/>
          <w:rFonts w:eastAsia="Arial"/>
        </w:rPr>
        <w:t>,</w:t>
      </w:r>
      <w:r w:rsidR="7A58A2CA" w:rsidRPr="77E9FEFC">
        <w:rPr>
          <w:rStyle w:val="FontStyle13"/>
          <w:rFonts w:eastAsia="Arial"/>
        </w:rPr>
        <w:t xml:space="preserve"> </w:t>
      </w:r>
      <w:r w:rsidR="180EC705" w:rsidRPr="77E9FEFC">
        <w:rPr>
          <w:rStyle w:val="FontStyle13"/>
          <w:rFonts w:eastAsia="Arial"/>
        </w:rPr>
        <w:t xml:space="preserve">w szczególności </w:t>
      </w:r>
      <w:r w:rsidR="2448C82C" w:rsidRPr="77E9FEFC">
        <w:rPr>
          <w:rStyle w:val="FontStyle13"/>
          <w:rFonts w:eastAsia="Arial"/>
        </w:rPr>
        <w:t xml:space="preserve">analiz fizykochemicznych substratów, masy fermentującej, pofermentu </w:t>
      </w:r>
      <w:r w:rsidR="00544AF2" w:rsidRPr="77E9FEFC">
        <w:rPr>
          <w:rStyle w:val="FontStyle13"/>
          <w:rFonts w:eastAsia="Arial"/>
        </w:rPr>
        <w:t xml:space="preserve">w liczbie sztuk </w:t>
      </w:r>
      <w:r w:rsidR="2448C82C" w:rsidRPr="77E9FEFC">
        <w:rPr>
          <w:rStyle w:val="FontStyle13"/>
          <w:rFonts w:eastAsia="Arial"/>
          <w:b/>
          <w:bCs/>
        </w:rPr>
        <w:t>co najmniej</w:t>
      </w:r>
      <w:r w:rsidR="00544AF2" w:rsidRPr="77E9FEFC">
        <w:rPr>
          <w:rStyle w:val="FontStyle13"/>
          <w:rFonts w:eastAsia="Arial"/>
          <w:b/>
          <w:bCs/>
        </w:rPr>
        <w:t>:</w:t>
      </w:r>
      <w:r w:rsidR="2448C82C" w:rsidRPr="77E9FEFC">
        <w:rPr>
          <w:rStyle w:val="FontStyle13"/>
          <w:rFonts w:eastAsia="Arial"/>
          <w:b/>
          <w:bCs/>
        </w:rPr>
        <w:t xml:space="preserve"> </w:t>
      </w:r>
      <w:r w:rsidR="11478EAD" w:rsidRPr="77E9FEFC">
        <w:rPr>
          <w:rStyle w:val="FontStyle13"/>
          <w:rFonts w:eastAsia="Arial"/>
        </w:rPr>
        <w:t>aparat do oznaczania azotu metodą Kjeldahla, spektrofotomet</w:t>
      </w:r>
      <w:r w:rsidR="00E05C0A">
        <w:rPr>
          <w:rStyle w:val="FontStyle13"/>
          <w:rFonts w:eastAsia="Arial"/>
        </w:rPr>
        <w:t>r</w:t>
      </w:r>
      <w:r w:rsidR="11478EAD" w:rsidRPr="77E9FEFC">
        <w:rPr>
          <w:rStyle w:val="FontStyle13"/>
          <w:rFonts w:eastAsia="Arial"/>
        </w:rPr>
        <w:t xml:space="preserve">, </w:t>
      </w:r>
      <w:del w:id="136" w:author="Autor">
        <w:r w:rsidR="11478EAD" w:rsidRPr="77E9FEFC" w:rsidDel="000E1526">
          <w:rPr>
            <w:rStyle w:val="FontStyle13"/>
            <w:rFonts w:eastAsia="Arial"/>
          </w:rPr>
          <w:delText>analizator CHNS</w:delText>
        </w:r>
      </w:del>
      <w:r w:rsidR="11478EAD" w:rsidRPr="002C462D">
        <w:rPr>
          <w:rStyle w:val="FontStyle13"/>
          <w:rFonts w:eastAsia="Arial"/>
        </w:rPr>
        <w:t xml:space="preserve">, </w:t>
      </w:r>
      <w:ins w:id="137" w:author="Autor">
        <w:r w:rsidR="00894DA3" w:rsidRPr="002C462D">
          <w:rPr>
            <w:rStyle w:val="FontStyle13"/>
            <w:rFonts w:eastAsia="Arial"/>
          </w:rPr>
          <w:t xml:space="preserve">18 </w:t>
        </w:r>
      </w:ins>
      <w:del w:id="138" w:author="Autor">
        <w:r w:rsidR="002F588C" w:rsidRPr="002C462D" w:rsidDel="00894DA3">
          <w:rPr>
            <w:rStyle w:val="FontStyle13"/>
            <w:rFonts w:eastAsia="Arial"/>
          </w:rPr>
          <w:delText>21</w:delText>
        </w:r>
        <w:r w:rsidR="11478EAD" w:rsidRPr="77E9FEFC" w:rsidDel="00894DA3">
          <w:rPr>
            <w:rStyle w:val="FontStyle13"/>
            <w:rFonts w:eastAsia="Arial"/>
          </w:rPr>
          <w:delText xml:space="preserve"> </w:delText>
        </w:r>
      </w:del>
      <w:r w:rsidR="11478EAD" w:rsidRPr="77E9FEFC">
        <w:rPr>
          <w:rStyle w:val="FontStyle13"/>
          <w:rFonts w:eastAsia="Arial"/>
        </w:rPr>
        <w:t>fermentorów do prowadzenia testów biogazodochodowości</w:t>
      </w:r>
      <w:ins w:id="139" w:author="Autor">
        <w:r w:rsidR="002C462D">
          <w:rPr>
            <w:rStyle w:val="FontStyle13"/>
            <w:rFonts w:eastAsia="Arial"/>
          </w:rPr>
          <w:t xml:space="preserve"> w warunkach fermentacji okresowej</w:t>
        </w:r>
      </w:ins>
      <w:r w:rsidR="11478EAD" w:rsidRPr="77E9FEFC">
        <w:rPr>
          <w:rStyle w:val="FontStyle13"/>
          <w:rFonts w:eastAsia="Arial"/>
        </w:rPr>
        <w:t xml:space="preserve">, </w:t>
      </w:r>
      <w:ins w:id="140" w:author="Autor">
        <w:r w:rsidR="00261BC7">
          <w:rPr>
            <w:rStyle w:val="FontStyle13"/>
            <w:rFonts w:eastAsia="Arial"/>
          </w:rPr>
          <w:t xml:space="preserve"> </w:t>
        </w:r>
      </w:ins>
      <w:r w:rsidR="11478EAD" w:rsidRPr="77E9FEFC">
        <w:rPr>
          <w:rStyle w:val="FontStyle13"/>
          <w:rFonts w:eastAsia="Arial"/>
        </w:rPr>
        <w:t>pH-metr, wag</w:t>
      </w:r>
      <w:r w:rsidR="20F3E5AE" w:rsidRPr="77E9FEFC">
        <w:rPr>
          <w:rStyle w:val="FontStyle13"/>
          <w:rFonts w:eastAsia="Arial"/>
        </w:rPr>
        <w:t>a</w:t>
      </w:r>
      <w:r w:rsidR="11478EAD" w:rsidRPr="77E9FEFC">
        <w:rPr>
          <w:rStyle w:val="FontStyle13"/>
          <w:rFonts w:eastAsia="Arial"/>
        </w:rPr>
        <w:t xml:space="preserve"> techniczn</w:t>
      </w:r>
      <w:r w:rsidR="2A6BB9F8" w:rsidRPr="77E9FEFC">
        <w:rPr>
          <w:rStyle w:val="FontStyle13"/>
          <w:rFonts w:eastAsia="Arial"/>
        </w:rPr>
        <w:t>a</w:t>
      </w:r>
      <w:r w:rsidR="11478EAD" w:rsidRPr="77E9FEFC">
        <w:rPr>
          <w:rStyle w:val="FontStyle13"/>
          <w:rFonts w:eastAsia="Arial"/>
        </w:rPr>
        <w:t xml:space="preserve"> i analityczn</w:t>
      </w:r>
      <w:r w:rsidR="00594126" w:rsidRPr="77E9FEFC">
        <w:rPr>
          <w:rStyle w:val="FontStyle13"/>
          <w:rFonts w:eastAsia="Arial"/>
        </w:rPr>
        <w:t>a</w:t>
      </w:r>
      <w:r w:rsidR="3F858E4D" w:rsidRPr="77E9FEFC">
        <w:rPr>
          <w:rStyle w:val="FontStyle13"/>
          <w:rFonts w:eastAsia="Arial"/>
        </w:rPr>
        <w:t>, suszark</w:t>
      </w:r>
      <w:r w:rsidR="69ADC972" w:rsidRPr="77E9FEFC">
        <w:rPr>
          <w:rStyle w:val="FontStyle13"/>
          <w:rFonts w:eastAsia="Arial"/>
        </w:rPr>
        <w:t>a</w:t>
      </w:r>
      <w:r w:rsidR="3F858E4D" w:rsidRPr="77E9FEFC">
        <w:rPr>
          <w:rStyle w:val="FontStyle13"/>
          <w:rFonts w:eastAsia="Arial"/>
        </w:rPr>
        <w:t xml:space="preserve"> laboratoryjn</w:t>
      </w:r>
      <w:r w:rsidR="04529E37" w:rsidRPr="77E9FEFC">
        <w:rPr>
          <w:rStyle w:val="FontStyle13"/>
          <w:rFonts w:eastAsia="Arial"/>
        </w:rPr>
        <w:t>a</w:t>
      </w:r>
      <w:r w:rsidR="3F858E4D" w:rsidRPr="77E9FEFC">
        <w:rPr>
          <w:rStyle w:val="FontStyle13"/>
          <w:rFonts w:eastAsia="Arial"/>
        </w:rPr>
        <w:t>, p</w:t>
      </w:r>
      <w:r w:rsidR="11478EAD" w:rsidRPr="77E9FEFC">
        <w:rPr>
          <w:rStyle w:val="FontStyle13"/>
          <w:rFonts w:eastAsia="Arial"/>
        </w:rPr>
        <w:t>iec muflowy,</w:t>
      </w:r>
      <w:ins w:id="141" w:author="Autor">
        <w:r w:rsidR="002C462D" w:rsidRPr="77E9FEFC" w:rsidDel="002C462D">
          <w:rPr>
            <w:rStyle w:val="FontStyle13"/>
            <w:rFonts w:eastAsia="Arial"/>
          </w:rPr>
          <w:t xml:space="preserve"> </w:t>
        </w:r>
      </w:ins>
      <w:del w:id="142" w:author="Autor">
        <w:r w:rsidR="11478EAD" w:rsidRPr="77E9FEFC" w:rsidDel="002C462D">
          <w:rPr>
            <w:rStyle w:val="FontStyle13"/>
            <w:rFonts w:eastAsia="Arial"/>
          </w:rPr>
          <w:delText xml:space="preserve"> piec do mineralizacji w układzie zamkniętym i otwartym, wytrząsark</w:delText>
        </w:r>
        <w:r w:rsidR="23CADD7A" w:rsidRPr="77E9FEFC" w:rsidDel="002C462D">
          <w:rPr>
            <w:rStyle w:val="FontStyle13"/>
            <w:rFonts w:eastAsia="Arial"/>
          </w:rPr>
          <w:delText>a</w:delText>
        </w:r>
        <w:r w:rsidR="11478EAD" w:rsidRPr="77E9FEFC" w:rsidDel="002C462D">
          <w:rPr>
            <w:rStyle w:val="FontStyle13"/>
            <w:rFonts w:eastAsia="Arial"/>
          </w:rPr>
          <w:delText xml:space="preserve">, </w:delText>
        </w:r>
        <w:r w:rsidR="11478EAD" w:rsidRPr="77E9FEFC" w:rsidDel="00005B66">
          <w:rPr>
            <w:rStyle w:val="FontStyle13"/>
            <w:rFonts w:eastAsia="Arial"/>
          </w:rPr>
          <w:delText>titrator</w:delText>
        </w:r>
      </w:del>
      <w:ins w:id="143" w:author="Autor">
        <w:r w:rsidR="00005B66">
          <w:rPr>
            <w:rStyle w:val="FontStyle13"/>
            <w:rFonts w:eastAsia="Arial"/>
          </w:rPr>
          <w:t>aparatura laboratoryjna do oznaczeń FOS/TAC</w:t>
        </w:r>
      </w:ins>
      <w:r w:rsidR="0610BB92" w:rsidRPr="77E9FEFC">
        <w:rPr>
          <w:rStyle w:val="FontStyle13"/>
          <w:rFonts w:eastAsia="Arial"/>
        </w:rPr>
        <w:t>,</w:t>
      </w:r>
      <w:r w:rsidR="002F588C">
        <w:rPr>
          <w:rStyle w:val="FontStyle13"/>
          <w:rFonts w:eastAsia="Arial"/>
        </w:rPr>
        <w:t xml:space="preserve"> </w:t>
      </w:r>
      <w:r w:rsidR="11478EAD" w:rsidRPr="77E9FEFC">
        <w:rPr>
          <w:rStyle w:val="FontStyle13"/>
          <w:rFonts w:eastAsia="Arial"/>
        </w:rPr>
        <w:t>wirówkę</w:t>
      </w:r>
      <w:r w:rsidR="70832880" w:rsidRPr="77E9FEFC">
        <w:rPr>
          <w:rStyle w:val="FontStyle13"/>
          <w:rFonts w:eastAsia="Arial"/>
        </w:rPr>
        <w:t xml:space="preserve"> laboratoryjna</w:t>
      </w:r>
      <w:r w:rsidR="11478EAD" w:rsidRPr="77E9FEFC">
        <w:rPr>
          <w:rStyle w:val="FontStyle13"/>
          <w:rFonts w:eastAsia="Arial"/>
        </w:rPr>
        <w:t>, chłodziark</w:t>
      </w:r>
      <w:r w:rsidR="7BD962A2" w:rsidRPr="77E9FEFC">
        <w:rPr>
          <w:rStyle w:val="FontStyle13"/>
          <w:rFonts w:eastAsia="Arial"/>
        </w:rPr>
        <w:t>a</w:t>
      </w:r>
      <w:r w:rsidR="11478EAD" w:rsidRPr="77E9FEFC">
        <w:rPr>
          <w:rStyle w:val="FontStyle13"/>
          <w:rFonts w:eastAsia="Arial"/>
        </w:rPr>
        <w:t xml:space="preserve"> do przechowywania prób, </w:t>
      </w:r>
      <w:del w:id="144" w:author="Autor">
        <w:r w:rsidR="11478EAD" w:rsidRPr="77E9FEFC" w:rsidDel="002C462D">
          <w:rPr>
            <w:rStyle w:val="FontStyle13"/>
            <w:rFonts w:eastAsia="Arial"/>
          </w:rPr>
          <w:delText>płyta grzewcza</w:delText>
        </w:r>
      </w:del>
      <w:r w:rsidR="11478EAD" w:rsidRPr="77E9FEFC">
        <w:rPr>
          <w:rStyle w:val="FontStyle13"/>
          <w:rFonts w:eastAsia="Arial"/>
        </w:rPr>
        <w:t xml:space="preserve">, </w:t>
      </w:r>
      <w:r w:rsidR="368815EA" w:rsidRPr="77E9FEFC">
        <w:rPr>
          <w:rStyle w:val="FontStyle13"/>
          <w:rFonts w:eastAsia="Arial"/>
        </w:rPr>
        <w:t>urządzenia</w:t>
      </w:r>
      <w:r w:rsidR="11478EAD" w:rsidRPr="77E9FEFC">
        <w:rPr>
          <w:rStyle w:val="FontStyle13"/>
          <w:rFonts w:eastAsia="Arial"/>
        </w:rPr>
        <w:t xml:space="preserve"> </w:t>
      </w:r>
      <w:r w:rsidR="75726986" w:rsidRPr="77E9FEFC">
        <w:rPr>
          <w:rStyle w:val="FontStyle13"/>
          <w:rFonts w:eastAsia="Arial"/>
        </w:rPr>
        <w:t xml:space="preserve">laboratoryjne </w:t>
      </w:r>
      <w:r w:rsidR="11478EAD" w:rsidRPr="77E9FEFC">
        <w:rPr>
          <w:rStyle w:val="FontStyle13"/>
          <w:rFonts w:eastAsia="Arial"/>
        </w:rPr>
        <w:t>do rozdrabniania</w:t>
      </w:r>
      <w:r w:rsidR="7B6776CB" w:rsidRPr="77E9FEFC">
        <w:rPr>
          <w:rStyle w:val="FontStyle13"/>
          <w:rFonts w:eastAsia="Arial"/>
        </w:rPr>
        <w:t xml:space="preserve"> substratów</w:t>
      </w:r>
      <w:r w:rsidR="09D5DEB8" w:rsidRPr="77E9FEFC">
        <w:rPr>
          <w:rStyle w:val="FontStyle13"/>
          <w:rFonts w:eastAsia="Arial"/>
        </w:rPr>
        <w:t xml:space="preserve">. </w:t>
      </w:r>
    </w:p>
    <w:p w14:paraId="6D591B56" w14:textId="3D4E6EEA" w:rsidR="00093E1F" w:rsidRDefault="00093E1F" w:rsidP="000C61E2">
      <w:pPr>
        <w:pStyle w:val="Akapitzlist"/>
        <w:spacing w:before="60" w:after="60" w:line="276" w:lineRule="auto"/>
        <w:ind w:left="709"/>
        <w:jc w:val="both"/>
        <w:rPr>
          <w:rStyle w:val="FontStyle13"/>
          <w:rFonts w:eastAsia="Arial"/>
        </w:rPr>
      </w:pPr>
    </w:p>
    <w:p w14:paraId="5958155D" w14:textId="25FDB980" w:rsidR="00894DA3" w:rsidRDefault="00093E1F" w:rsidP="00894DA3">
      <w:pPr>
        <w:pStyle w:val="Akapitzlist"/>
        <w:spacing w:before="60" w:after="60" w:line="276" w:lineRule="auto"/>
        <w:ind w:left="709"/>
        <w:jc w:val="both"/>
        <w:rPr>
          <w:ins w:id="145" w:author="Autor"/>
          <w:rStyle w:val="FontStyle13"/>
          <w:rFonts w:eastAsia="Arial"/>
        </w:rPr>
      </w:pPr>
      <w:r w:rsidRPr="003411F4">
        <w:rPr>
          <w:rStyle w:val="FontStyle13"/>
          <w:rFonts w:eastAsia="Arial"/>
          <w:u w:val="single"/>
        </w:rPr>
        <w:t>W celu potwierdzenia spełniania wskazanego warunku, Wykonawca w</w:t>
      </w:r>
      <w:r w:rsidR="008129B7" w:rsidRPr="003411F4">
        <w:rPr>
          <w:rStyle w:val="FontStyle13"/>
          <w:rFonts w:eastAsia="Arial"/>
          <w:u w:val="single"/>
        </w:rPr>
        <w:t xml:space="preserve"> ofercie</w:t>
      </w:r>
      <w:r w:rsidRPr="003411F4">
        <w:rPr>
          <w:rStyle w:val="FontStyle13"/>
          <w:rFonts w:eastAsia="Arial"/>
          <w:u w:val="single"/>
        </w:rPr>
        <w:t xml:space="preserve"> wskazuje nazwę</w:t>
      </w:r>
      <w:r w:rsidR="003411F4">
        <w:rPr>
          <w:rStyle w:val="FontStyle13"/>
          <w:rFonts w:eastAsia="Arial"/>
          <w:u w:val="single"/>
        </w:rPr>
        <w:t>,</w:t>
      </w:r>
      <w:r w:rsidRPr="003411F4">
        <w:rPr>
          <w:rStyle w:val="FontStyle13"/>
          <w:rFonts w:eastAsia="Arial"/>
          <w:u w:val="single"/>
        </w:rPr>
        <w:t xml:space="preserve"> model </w:t>
      </w:r>
      <w:r w:rsidR="003411F4">
        <w:rPr>
          <w:rStyle w:val="FontStyle13"/>
          <w:rFonts w:eastAsia="Arial"/>
          <w:u w:val="single"/>
        </w:rPr>
        <w:t xml:space="preserve">i rok produkcji </w:t>
      </w:r>
      <w:r w:rsidRPr="003411F4">
        <w:rPr>
          <w:rStyle w:val="FontStyle13"/>
          <w:rFonts w:eastAsia="Arial"/>
          <w:u w:val="single"/>
        </w:rPr>
        <w:t xml:space="preserve">sprzętu laboratoryjnego, którym dysponuje lub będzie dysponował przy realizacji </w:t>
      </w:r>
      <w:r w:rsidR="008129B7" w:rsidRPr="003411F4">
        <w:rPr>
          <w:rStyle w:val="FontStyle13"/>
          <w:rFonts w:eastAsia="Arial"/>
          <w:u w:val="single"/>
        </w:rPr>
        <w:t xml:space="preserve">Przedsięwzięcia </w:t>
      </w:r>
      <w:r w:rsidR="006E436C" w:rsidRPr="003411F4">
        <w:rPr>
          <w:rStyle w:val="FontStyle13"/>
          <w:rFonts w:eastAsia="Arial"/>
          <w:u w:val="single"/>
        </w:rPr>
        <w:t xml:space="preserve">oraz podstawę dysponowania tym </w:t>
      </w:r>
      <w:r w:rsidR="003F113B" w:rsidRPr="003411F4">
        <w:rPr>
          <w:rStyle w:val="FontStyle13"/>
          <w:rFonts w:eastAsia="Arial"/>
          <w:u w:val="single"/>
        </w:rPr>
        <w:t>sprzętem</w:t>
      </w:r>
      <w:r w:rsidRPr="00894DA3">
        <w:rPr>
          <w:rStyle w:val="FontStyle13"/>
          <w:rFonts w:eastAsia="Arial"/>
        </w:rPr>
        <w:t>.</w:t>
      </w:r>
      <w:ins w:id="146" w:author="Autor">
        <w:r w:rsidR="00894DA3" w:rsidRPr="00894DA3">
          <w:rPr>
            <w:rStyle w:val="FontStyle13"/>
            <w:rFonts w:eastAsia="Arial"/>
          </w:rPr>
          <w:t xml:space="preserve"> Zamawiający w celu potwierdzenia spełnienia warunku dopuszcza powołanie się na zasoby podwykonawcy</w:t>
        </w:r>
        <w:r w:rsidR="00A55447">
          <w:rPr>
            <w:rStyle w:val="FontStyle13"/>
            <w:rFonts w:eastAsia="Arial"/>
          </w:rPr>
          <w:t xml:space="preserve"> </w:t>
        </w:r>
        <w:r w:rsidR="00A55447">
          <w:rPr>
            <w:rStyle w:val="FontStyle13"/>
            <w:rFonts w:eastAsia="Arial"/>
            <w:u w:val="single"/>
          </w:rPr>
          <w:t>(wówczas do oferty załącza wypełniony Załącznik nr 4 do Ogłoszenia – Zobowiązanie podmiotu trzeciego)</w:t>
        </w:r>
        <w:r w:rsidR="00894DA3" w:rsidRPr="00894DA3">
          <w:rPr>
            <w:rStyle w:val="FontStyle13"/>
            <w:rFonts w:eastAsia="Arial"/>
          </w:rPr>
          <w:t>.</w:t>
        </w:r>
      </w:ins>
    </w:p>
    <w:p w14:paraId="1395772B" w14:textId="062FBA80" w:rsidR="00093E1F" w:rsidRPr="003411F4" w:rsidRDefault="00093E1F" w:rsidP="000C61E2">
      <w:pPr>
        <w:pStyle w:val="Akapitzlist"/>
        <w:spacing w:before="60" w:after="60" w:line="276" w:lineRule="auto"/>
        <w:ind w:left="709"/>
        <w:jc w:val="both"/>
        <w:rPr>
          <w:rStyle w:val="FontStyle13"/>
          <w:rFonts w:eastAsia="Arial"/>
          <w:u w:val="single"/>
        </w:rPr>
      </w:pPr>
    </w:p>
    <w:p w14:paraId="1FF70528" w14:textId="23F765B5" w:rsidR="00D97964" w:rsidRDefault="00D97964" w:rsidP="000C61E2">
      <w:pPr>
        <w:pStyle w:val="Akapitzlist"/>
        <w:spacing w:before="60" w:after="60" w:line="276" w:lineRule="auto"/>
        <w:ind w:left="1224"/>
        <w:jc w:val="both"/>
        <w:rPr>
          <w:rStyle w:val="FontStyle13"/>
          <w:rFonts w:eastAsia="Arial"/>
        </w:rPr>
      </w:pPr>
    </w:p>
    <w:p w14:paraId="0B00AA04" w14:textId="64D42A29" w:rsidR="00145CF8" w:rsidRDefault="00D97964" w:rsidP="000C61E2">
      <w:pPr>
        <w:pStyle w:val="Akapitzlist"/>
        <w:numPr>
          <w:ilvl w:val="2"/>
          <w:numId w:val="2"/>
        </w:numPr>
        <w:spacing w:before="60" w:after="60" w:line="276" w:lineRule="auto"/>
        <w:jc w:val="both"/>
        <w:rPr>
          <w:rStyle w:val="FontStyle13"/>
          <w:rFonts w:eastAsia="Arial"/>
        </w:rPr>
      </w:pPr>
      <w:r w:rsidRPr="000F0C63">
        <w:rPr>
          <w:rStyle w:val="FontStyle13"/>
          <w:rFonts w:eastAsia="Arial"/>
          <w:b/>
        </w:rPr>
        <w:t>Brak k</w:t>
      </w:r>
      <w:r w:rsidR="00145CF8">
        <w:rPr>
          <w:rStyle w:val="FontStyle13"/>
          <w:rFonts w:eastAsia="Arial"/>
          <w:b/>
        </w:rPr>
        <w:t xml:space="preserve">onfliktu interesów pomiędzy </w:t>
      </w:r>
      <w:r w:rsidRPr="000F0C63">
        <w:rPr>
          <w:rStyle w:val="FontStyle13"/>
          <w:rFonts w:eastAsia="Arial"/>
          <w:b/>
        </w:rPr>
        <w:t>Wykonawcą</w:t>
      </w:r>
      <w:r w:rsidR="00012462" w:rsidRPr="000F0C63">
        <w:rPr>
          <w:rStyle w:val="FontStyle13"/>
          <w:rFonts w:eastAsia="Arial"/>
          <w:b/>
        </w:rPr>
        <w:t>,</w:t>
      </w:r>
      <w:r w:rsidRPr="000F0C63">
        <w:rPr>
          <w:rStyle w:val="FontStyle13"/>
          <w:rFonts w:eastAsia="Arial"/>
          <w:b/>
        </w:rPr>
        <w:t xml:space="preserve"> a Uczestnikami PCP</w:t>
      </w:r>
      <w:r w:rsidR="00CE3A22" w:rsidRPr="000F0C63">
        <w:rPr>
          <w:rStyle w:val="FontStyle13"/>
          <w:rFonts w:eastAsia="Arial"/>
        </w:rPr>
        <w:t>.</w:t>
      </w:r>
    </w:p>
    <w:p w14:paraId="04F7DC89" w14:textId="77777777" w:rsidR="00502FE7" w:rsidRDefault="00145CF8" w:rsidP="000C61E2">
      <w:pPr>
        <w:pStyle w:val="Akapitzlist"/>
        <w:spacing w:before="60" w:after="60" w:line="276" w:lineRule="auto"/>
        <w:ind w:left="709"/>
        <w:jc w:val="both"/>
        <w:rPr>
          <w:rStyle w:val="FontStyle13"/>
          <w:rFonts w:eastAsia="Arial"/>
        </w:rPr>
      </w:pPr>
      <w:r>
        <w:rPr>
          <w:rStyle w:val="FontStyle13"/>
          <w:rFonts w:eastAsia="Arial"/>
        </w:rPr>
        <w:t>Zamawiający wymaga, aby pomiędzy Wykonawcą a Uczestnikami PCP nie występował konflikt interesów. P</w:t>
      </w:r>
      <w:r w:rsidRPr="00145CF8">
        <w:rPr>
          <w:rStyle w:val="FontStyle13"/>
          <w:rFonts w:eastAsia="Arial"/>
        </w:rPr>
        <w:t>rzez konflikt inter</w:t>
      </w:r>
      <w:r>
        <w:rPr>
          <w:rStyle w:val="FontStyle13"/>
          <w:rFonts w:eastAsia="Arial"/>
        </w:rPr>
        <w:t xml:space="preserve">esów należy rozumieć sytuację,  w której interes prywatny Wykonawcy </w:t>
      </w:r>
      <w:r w:rsidRPr="00145CF8">
        <w:rPr>
          <w:rStyle w:val="FontStyle13"/>
          <w:rFonts w:eastAsia="Arial"/>
        </w:rPr>
        <w:t>wpływa</w:t>
      </w:r>
      <w:r>
        <w:rPr>
          <w:rStyle w:val="FontStyle13"/>
          <w:rFonts w:eastAsia="Arial"/>
        </w:rPr>
        <w:t>,</w:t>
      </w:r>
      <w:r w:rsidRPr="00145CF8">
        <w:rPr>
          <w:rStyle w:val="FontStyle13"/>
          <w:rFonts w:eastAsia="Arial"/>
        </w:rPr>
        <w:t xml:space="preserve"> bądź wy</w:t>
      </w:r>
      <w:r>
        <w:rPr>
          <w:rStyle w:val="FontStyle13"/>
          <w:rFonts w:eastAsia="Arial"/>
        </w:rPr>
        <w:t xml:space="preserve">daje się wpływać na bezstronne  </w:t>
      </w:r>
      <w:r w:rsidRPr="00145CF8">
        <w:rPr>
          <w:rStyle w:val="FontStyle13"/>
          <w:rFonts w:eastAsia="Arial"/>
        </w:rPr>
        <w:t>i obiektywne wykonywanie przez niego</w:t>
      </w:r>
      <w:r>
        <w:rPr>
          <w:rStyle w:val="FontStyle13"/>
          <w:rFonts w:eastAsia="Arial"/>
        </w:rPr>
        <w:t xml:space="preserve"> przedmiotu zamówienia</w:t>
      </w:r>
      <w:r w:rsidRPr="00145CF8">
        <w:rPr>
          <w:rStyle w:val="FontStyle13"/>
          <w:rFonts w:eastAsia="Arial"/>
        </w:rPr>
        <w:t>, a także, w której interes ten dotyczy jakiejkolwiek korzyści dla niego, członków jego rodziny, osób z nim spokrewnionych, znajomych i osób albo instytucji, z którymi ma albo miał on kontakty gospodarcze/zawodowe. Dotyczy to także zobowiązań finansowych bądź cywilnych z tym związanych.</w:t>
      </w:r>
      <w:r w:rsidR="003C0561">
        <w:rPr>
          <w:rStyle w:val="FontStyle13"/>
          <w:rFonts w:eastAsia="Arial"/>
        </w:rPr>
        <w:t xml:space="preserve"> </w:t>
      </w:r>
    </w:p>
    <w:p w14:paraId="10AB6496" w14:textId="730E419B" w:rsidR="009E6BBA" w:rsidRDefault="003C0561" w:rsidP="000C61E2">
      <w:pPr>
        <w:pStyle w:val="Akapitzlist"/>
        <w:spacing w:before="60" w:after="60" w:line="276" w:lineRule="auto"/>
        <w:ind w:left="709"/>
        <w:jc w:val="both"/>
        <w:rPr>
          <w:rStyle w:val="FontStyle13"/>
          <w:rFonts w:eastAsia="Arial"/>
        </w:rPr>
      </w:pPr>
      <w:r>
        <w:rPr>
          <w:rStyle w:val="FontStyle13"/>
          <w:rFonts w:eastAsia="Arial"/>
        </w:rPr>
        <w:t>Jako konflikt interesów</w:t>
      </w:r>
      <w:r w:rsidR="008F41AA">
        <w:rPr>
          <w:rStyle w:val="FontStyle13"/>
          <w:rFonts w:eastAsia="Arial"/>
        </w:rPr>
        <w:t xml:space="preserve"> rozumie się w szczególności</w:t>
      </w:r>
      <w:r w:rsidR="009E6BBA">
        <w:rPr>
          <w:rStyle w:val="FontStyle13"/>
          <w:rFonts w:eastAsia="Arial"/>
        </w:rPr>
        <w:t xml:space="preserve"> następujące okoliczności dotyczące Wykonawcy, podmiotów tworzących w ramach konsorcjum Wykonawcę, osób wchodzących w skład organów uprawnionych do reprezentowania Wykonawcy </w:t>
      </w:r>
      <w:r w:rsidR="00A07F32">
        <w:rPr>
          <w:rStyle w:val="FontStyle13"/>
          <w:rFonts w:eastAsia="Arial"/>
        </w:rPr>
        <w:t xml:space="preserve">i jego prokurentów </w:t>
      </w:r>
      <w:r w:rsidR="009E6BBA">
        <w:rPr>
          <w:rStyle w:val="FontStyle13"/>
          <w:rFonts w:eastAsia="Arial"/>
        </w:rPr>
        <w:t>lub personelu skierowanego do realizacji Umowy</w:t>
      </w:r>
      <w:r w:rsidR="008F41AA">
        <w:rPr>
          <w:rStyle w:val="FontStyle13"/>
          <w:rFonts w:eastAsia="Arial"/>
        </w:rPr>
        <w:t>:</w:t>
      </w:r>
    </w:p>
    <w:p w14:paraId="2D64BCA1" w14:textId="77777777" w:rsidR="009E6BBA" w:rsidRDefault="008F41AA" w:rsidP="000C61E2">
      <w:pPr>
        <w:pStyle w:val="Akapitzlist"/>
        <w:numPr>
          <w:ilvl w:val="0"/>
          <w:numId w:val="15"/>
        </w:numPr>
        <w:spacing w:before="60" w:after="60" w:line="276" w:lineRule="auto"/>
        <w:jc w:val="both"/>
        <w:rPr>
          <w:rStyle w:val="FontStyle13"/>
          <w:rFonts w:eastAsia="Arial"/>
        </w:rPr>
      </w:pPr>
      <w:r>
        <w:rPr>
          <w:rStyle w:val="FontStyle13"/>
          <w:rFonts w:eastAsia="Arial"/>
        </w:rPr>
        <w:t xml:space="preserve">bycie Uczestnikiem PCP lub podmiotem wchodzącym w skład konsorcjum tworzącego </w:t>
      </w:r>
      <w:r w:rsidR="003B77C4">
        <w:rPr>
          <w:rStyle w:val="FontStyle13"/>
          <w:rFonts w:eastAsia="Arial"/>
        </w:rPr>
        <w:t xml:space="preserve">Uczestnika PCP, </w:t>
      </w:r>
    </w:p>
    <w:p w14:paraId="3ADB5DF3" w14:textId="77777777" w:rsidR="009E6BBA" w:rsidRDefault="003B77C4" w:rsidP="000C61E2">
      <w:pPr>
        <w:pStyle w:val="Akapitzlist"/>
        <w:numPr>
          <w:ilvl w:val="0"/>
          <w:numId w:val="15"/>
        </w:numPr>
        <w:spacing w:before="60" w:after="60" w:line="276" w:lineRule="auto"/>
        <w:jc w:val="both"/>
        <w:rPr>
          <w:rStyle w:val="FontStyle13"/>
          <w:rFonts w:eastAsia="Arial"/>
        </w:rPr>
      </w:pPr>
      <w:r>
        <w:rPr>
          <w:rStyle w:val="FontStyle13"/>
          <w:rFonts w:eastAsia="Arial"/>
        </w:rPr>
        <w:t xml:space="preserve">bycie podwykonawcą Uczestnika PCP, </w:t>
      </w:r>
    </w:p>
    <w:p w14:paraId="6EEF5EEA" w14:textId="1929A144" w:rsidR="009E6BBA" w:rsidRPr="00F64A34" w:rsidRDefault="00F64A34" w:rsidP="000C61E2">
      <w:pPr>
        <w:pStyle w:val="Akapitzlist"/>
        <w:numPr>
          <w:ilvl w:val="0"/>
          <w:numId w:val="15"/>
        </w:numPr>
        <w:spacing w:before="60" w:after="60" w:line="276" w:lineRule="auto"/>
        <w:jc w:val="both"/>
        <w:rPr>
          <w:rStyle w:val="FontStyle13"/>
          <w:rFonts w:eastAsia="Arial"/>
        </w:rPr>
      </w:pPr>
      <w:r>
        <w:rPr>
          <w:rStyle w:val="FontStyle13"/>
          <w:rFonts w:eastAsia="Arial"/>
        </w:rPr>
        <w:t xml:space="preserve">powiązania osobowe, rozumiane jako sytuację w której </w:t>
      </w:r>
      <w:r w:rsidRPr="009E6BBA">
        <w:rPr>
          <w:rStyle w:val="FontStyle13"/>
          <w:rFonts w:eastAsia="Arial"/>
        </w:rPr>
        <w:t xml:space="preserve">członek organu zarządzającego Wykonawcy </w:t>
      </w:r>
      <w:r>
        <w:rPr>
          <w:rStyle w:val="FontStyle13"/>
          <w:rFonts w:eastAsia="Arial"/>
        </w:rPr>
        <w:t xml:space="preserve">lub członek personelu skierowanego do realizacji Umowy jest: (i) członkiem </w:t>
      </w:r>
      <w:r w:rsidRPr="009E6BBA">
        <w:rPr>
          <w:rStyle w:val="FontStyle13"/>
          <w:rFonts w:eastAsia="Arial"/>
        </w:rPr>
        <w:t xml:space="preserve">Zespołu Projektowego </w:t>
      </w:r>
      <w:r>
        <w:rPr>
          <w:rStyle w:val="FontStyle13"/>
          <w:rFonts w:eastAsia="Arial"/>
        </w:rPr>
        <w:t xml:space="preserve">Uczestnika PCP </w:t>
      </w:r>
      <w:r w:rsidRPr="009E6BBA">
        <w:rPr>
          <w:rStyle w:val="FontStyle13"/>
          <w:rFonts w:eastAsia="Arial"/>
        </w:rPr>
        <w:t xml:space="preserve">lub </w:t>
      </w:r>
      <w:r>
        <w:rPr>
          <w:rStyle w:val="FontStyle13"/>
          <w:rFonts w:eastAsia="Arial"/>
        </w:rPr>
        <w:t xml:space="preserve">(ii) członkiem </w:t>
      </w:r>
      <w:r w:rsidRPr="009E6BBA">
        <w:rPr>
          <w:rStyle w:val="FontStyle13"/>
          <w:rFonts w:eastAsia="Arial"/>
        </w:rPr>
        <w:t xml:space="preserve">organu zarządzającego lub nadzorczego </w:t>
      </w:r>
      <w:r>
        <w:rPr>
          <w:rStyle w:val="FontStyle13"/>
          <w:rFonts w:eastAsia="Arial"/>
        </w:rPr>
        <w:t xml:space="preserve">Uczestnika PCP, lub (iii) wchodzi </w:t>
      </w:r>
      <w:r w:rsidR="009E6BBA" w:rsidRPr="00F64A34">
        <w:rPr>
          <w:rStyle w:val="FontStyle13"/>
          <w:rFonts w:eastAsia="Arial"/>
        </w:rPr>
        <w:t>w skład personelu Uczestnika PCP,</w:t>
      </w:r>
      <w:r w:rsidR="00502FE7" w:rsidRPr="00F64A34">
        <w:rPr>
          <w:rStyle w:val="FontStyle13"/>
          <w:rFonts w:eastAsia="Arial"/>
        </w:rPr>
        <w:t xml:space="preserve"> w szczególności jego Zespołu Projektowego,</w:t>
      </w:r>
      <w:r w:rsidR="0083480F" w:rsidRPr="00F64A34">
        <w:rPr>
          <w:rStyle w:val="FontStyle13"/>
          <w:rFonts w:eastAsia="Arial"/>
        </w:rPr>
        <w:t xml:space="preserve"> a w przypadku Uczestników PCP będących jednostkami systemu szkolnictwa wyższego i nauki: </w:t>
      </w:r>
      <w:r>
        <w:rPr>
          <w:rStyle w:val="FontStyle13"/>
          <w:rFonts w:eastAsia="Arial"/>
        </w:rPr>
        <w:t xml:space="preserve">(iv) jest </w:t>
      </w:r>
      <w:r w:rsidR="0083480F" w:rsidRPr="00F64A34">
        <w:rPr>
          <w:rStyle w:val="FontStyle13"/>
          <w:rFonts w:eastAsia="Arial"/>
        </w:rPr>
        <w:t>zatrudni</w:t>
      </w:r>
      <w:r>
        <w:rPr>
          <w:rStyle w:val="FontStyle13"/>
          <w:rFonts w:eastAsia="Arial"/>
        </w:rPr>
        <w:t>ony</w:t>
      </w:r>
      <w:r w:rsidR="0083480F" w:rsidRPr="00F64A34">
        <w:rPr>
          <w:rStyle w:val="FontStyle13"/>
          <w:rFonts w:eastAsia="Arial"/>
        </w:rPr>
        <w:t xml:space="preserve"> w takiej jednostce</w:t>
      </w:r>
      <w:r>
        <w:rPr>
          <w:rStyle w:val="FontStyle13"/>
          <w:rFonts w:eastAsia="Arial"/>
        </w:rPr>
        <w:t xml:space="preserve"> na dowolnej podstawie cywilnoprawnej </w:t>
      </w:r>
      <w:r w:rsidR="00613146">
        <w:rPr>
          <w:rStyle w:val="FontStyle13"/>
          <w:rFonts w:eastAsia="Arial"/>
        </w:rPr>
        <w:t xml:space="preserve">na </w:t>
      </w:r>
      <w:r>
        <w:rPr>
          <w:rStyle w:val="FontStyle13"/>
          <w:rFonts w:eastAsia="Arial"/>
        </w:rPr>
        <w:t>czas określony wynoszący co najmniej pół roku lub na czas nieokreślony</w:t>
      </w:r>
      <w:r w:rsidR="0083480F" w:rsidRPr="00F64A34">
        <w:rPr>
          <w:rStyle w:val="FontStyle13"/>
          <w:rFonts w:eastAsia="Arial"/>
        </w:rPr>
        <w:t>,</w:t>
      </w:r>
    </w:p>
    <w:p w14:paraId="23DE79D5" w14:textId="5C4F0AD4" w:rsidR="009E6BBA" w:rsidRDefault="009E6BBA" w:rsidP="000C61E2">
      <w:pPr>
        <w:pStyle w:val="Akapitzlist"/>
        <w:numPr>
          <w:ilvl w:val="0"/>
          <w:numId w:val="15"/>
        </w:numPr>
        <w:spacing w:before="60" w:after="60" w:line="276" w:lineRule="auto"/>
        <w:jc w:val="both"/>
        <w:rPr>
          <w:rStyle w:val="FontStyle13"/>
          <w:rFonts w:eastAsia="Arial"/>
        </w:rPr>
      </w:pPr>
      <w:r>
        <w:rPr>
          <w:rStyle w:val="FontStyle13"/>
          <w:rFonts w:eastAsia="Arial"/>
        </w:rPr>
        <w:t xml:space="preserve">powiązania kapitałowe z Uczestnikiem PCP, rozumiane jako sytuacja, w której (i) Uczestnik PCP jest </w:t>
      </w:r>
      <w:r w:rsidR="003B77C4" w:rsidRPr="009E6BBA">
        <w:rPr>
          <w:rStyle w:val="FontStyle13"/>
          <w:rFonts w:eastAsia="Arial"/>
        </w:rPr>
        <w:t>podmiot</w:t>
      </w:r>
      <w:r>
        <w:rPr>
          <w:rStyle w:val="FontStyle13"/>
          <w:rFonts w:eastAsia="Arial"/>
        </w:rPr>
        <w:t>em</w:t>
      </w:r>
      <w:r w:rsidR="003B77C4" w:rsidRPr="009E6BBA">
        <w:rPr>
          <w:rStyle w:val="FontStyle13"/>
          <w:rFonts w:eastAsia="Arial"/>
        </w:rPr>
        <w:t xml:space="preserve"> z grupy kapitałowej Wykonawcy w rozumieniu stosowanych przez niego zasad rachunkowości,</w:t>
      </w:r>
      <w:r>
        <w:rPr>
          <w:rStyle w:val="FontStyle13"/>
          <w:rFonts w:eastAsia="Arial"/>
        </w:rPr>
        <w:t xml:space="preserve"> lub (ii) </w:t>
      </w:r>
      <w:r w:rsidR="003B77C4" w:rsidRPr="009E6BBA">
        <w:rPr>
          <w:rStyle w:val="FontStyle13"/>
          <w:rFonts w:eastAsia="Arial"/>
        </w:rPr>
        <w:t xml:space="preserve">członek organu zarządzającego Wykonawcy </w:t>
      </w:r>
      <w:r>
        <w:rPr>
          <w:rStyle w:val="FontStyle13"/>
          <w:rFonts w:eastAsia="Arial"/>
        </w:rPr>
        <w:t xml:space="preserve">lub członek personelu skierowanego do realizacji Umowy </w:t>
      </w:r>
      <w:r w:rsidR="00502FE7">
        <w:rPr>
          <w:rStyle w:val="FontStyle13"/>
          <w:rFonts w:eastAsia="Arial"/>
        </w:rPr>
        <w:t>przez Wykonawcę posiada</w:t>
      </w:r>
      <w:r w:rsidR="003B77C4" w:rsidRPr="009E6BBA">
        <w:rPr>
          <w:rStyle w:val="FontStyle13"/>
          <w:rFonts w:eastAsia="Arial"/>
        </w:rPr>
        <w:t xml:space="preserve"> w </w:t>
      </w:r>
      <w:r>
        <w:rPr>
          <w:rStyle w:val="FontStyle13"/>
          <w:rFonts w:eastAsia="Arial"/>
        </w:rPr>
        <w:t xml:space="preserve">Uczestniku PCP lub podmiocie kontrolującym Uczestnika PCP </w:t>
      </w:r>
      <w:r w:rsidR="003B77C4" w:rsidRPr="009E6BBA">
        <w:rPr>
          <w:rStyle w:val="FontStyle13"/>
          <w:rFonts w:eastAsia="Arial"/>
        </w:rPr>
        <w:t>więcej niż 5% udziału kapitałowego</w:t>
      </w:r>
      <w:r>
        <w:rPr>
          <w:rStyle w:val="FontStyle13"/>
          <w:rFonts w:eastAsia="Arial"/>
        </w:rPr>
        <w:t xml:space="preserve">, </w:t>
      </w:r>
    </w:p>
    <w:p w14:paraId="10E641FB" w14:textId="6D02FF4C" w:rsidR="00D14E50" w:rsidRDefault="00D14E50" w:rsidP="000C61E2">
      <w:pPr>
        <w:pStyle w:val="Akapitzlist"/>
        <w:numPr>
          <w:ilvl w:val="0"/>
          <w:numId w:val="15"/>
        </w:numPr>
        <w:spacing w:before="60" w:after="60" w:line="276" w:lineRule="auto"/>
        <w:jc w:val="both"/>
        <w:rPr>
          <w:rStyle w:val="FontStyle13"/>
          <w:rFonts w:eastAsia="Arial"/>
        </w:rPr>
      </w:pPr>
      <w:r>
        <w:rPr>
          <w:rStyle w:val="FontStyle13"/>
          <w:rFonts w:eastAsia="Arial"/>
        </w:rPr>
        <w:t xml:space="preserve">powiązania kontraktowe, rozumiane </w:t>
      </w:r>
      <w:r w:rsidR="00541F83">
        <w:rPr>
          <w:rStyle w:val="FontStyle13"/>
          <w:rFonts w:eastAsia="Arial"/>
        </w:rPr>
        <w:t xml:space="preserve">jako pozostawanie </w:t>
      </w:r>
      <w:r w:rsidR="00613146">
        <w:rPr>
          <w:rStyle w:val="FontStyle13"/>
          <w:rFonts w:eastAsia="Arial"/>
        </w:rPr>
        <w:t xml:space="preserve">przez Wykonawcę </w:t>
      </w:r>
      <w:r w:rsidR="00541F83">
        <w:rPr>
          <w:rStyle w:val="FontStyle13"/>
          <w:rFonts w:eastAsia="Arial"/>
        </w:rPr>
        <w:t xml:space="preserve">w relacji umownej z Uczestnikiem PCP, która jednorazowo lub w sposób łączny </w:t>
      </w:r>
      <w:r w:rsidR="00EE4034">
        <w:rPr>
          <w:rStyle w:val="FontStyle13"/>
          <w:rFonts w:eastAsia="Arial"/>
        </w:rPr>
        <w:t xml:space="preserve">w ramach wszystkich ich łączących umów </w:t>
      </w:r>
      <w:r w:rsidR="00541F83">
        <w:rPr>
          <w:rStyle w:val="FontStyle13"/>
          <w:rFonts w:eastAsia="Arial"/>
        </w:rPr>
        <w:t xml:space="preserve">w ciągu ostatnich 24 miesięcy osiągnęła wartość co najmniej </w:t>
      </w:r>
      <w:r w:rsidR="00613146">
        <w:rPr>
          <w:rStyle w:val="FontStyle13"/>
          <w:rFonts w:eastAsia="Arial"/>
        </w:rPr>
        <w:t>2</w:t>
      </w:r>
      <w:r w:rsidR="00541F83">
        <w:rPr>
          <w:rStyle w:val="FontStyle13"/>
          <w:rFonts w:eastAsia="Arial"/>
        </w:rPr>
        <w:t>00 000 (</w:t>
      </w:r>
      <w:r w:rsidR="00613146">
        <w:rPr>
          <w:rStyle w:val="FontStyle13"/>
          <w:rFonts w:eastAsia="Arial"/>
        </w:rPr>
        <w:t>dwustu</w:t>
      </w:r>
      <w:r w:rsidR="00541F83">
        <w:rPr>
          <w:rStyle w:val="FontStyle13"/>
          <w:rFonts w:eastAsia="Arial"/>
        </w:rPr>
        <w:t xml:space="preserve"> tysięcy</w:t>
      </w:r>
      <w:r w:rsidR="00613146">
        <w:rPr>
          <w:rStyle w:val="FontStyle13"/>
          <w:rFonts w:eastAsia="Arial"/>
        </w:rPr>
        <w:t>)</w:t>
      </w:r>
      <w:r w:rsidR="00541F83">
        <w:rPr>
          <w:rStyle w:val="FontStyle13"/>
          <w:rFonts w:eastAsia="Arial"/>
        </w:rPr>
        <w:t xml:space="preserve"> złotych</w:t>
      </w:r>
      <w:r w:rsidR="00613146">
        <w:rPr>
          <w:rStyle w:val="FontStyle13"/>
          <w:rFonts w:eastAsia="Arial"/>
        </w:rPr>
        <w:t xml:space="preserve"> netto</w:t>
      </w:r>
      <w:r w:rsidR="00541F83">
        <w:rPr>
          <w:rStyle w:val="FontStyle13"/>
          <w:rFonts w:eastAsia="Arial"/>
        </w:rPr>
        <w:t>.</w:t>
      </w:r>
    </w:p>
    <w:p w14:paraId="3A625FD4" w14:textId="3FAA30A2" w:rsidR="00145CF8" w:rsidRPr="003411F4" w:rsidRDefault="00145CF8" w:rsidP="000C61E2">
      <w:pPr>
        <w:pStyle w:val="Akapitzlist"/>
        <w:spacing w:before="60" w:after="60" w:line="276" w:lineRule="auto"/>
        <w:ind w:left="709"/>
        <w:jc w:val="both"/>
        <w:rPr>
          <w:rStyle w:val="FontStyle13"/>
          <w:rFonts w:eastAsia="Arial"/>
          <w:u w:val="single"/>
        </w:rPr>
      </w:pPr>
      <w:r w:rsidRPr="003411F4">
        <w:rPr>
          <w:rStyle w:val="FontStyle13"/>
          <w:rFonts w:eastAsia="Arial"/>
          <w:u w:val="single"/>
        </w:rPr>
        <w:t>W celu potwierdzenia spełnienia wskazanego warunku, Wykonawca w ofercie oświadcza, że wedle jego najlepszej wiedzy nie występuje żaden konflikt interesów, który mógłby stanowić przeszkodę dla wykonania przez niego przedmiotu zamówienia, rodzić wątpliwości co do jego bezstronności, niezależności lub rzetelności albo wpływać na jakość realizowanego przez niego przedmiotu zamówienia na rzecz NCBR.</w:t>
      </w:r>
    </w:p>
    <w:p w14:paraId="65B8E9CB" w14:textId="77777777" w:rsidR="000F0C63" w:rsidRPr="000F0C63" w:rsidRDefault="000F0C63" w:rsidP="000C61E2">
      <w:pPr>
        <w:pStyle w:val="Akapitzlist"/>
        <w:spacing w:before="60" w:after="60" w:line="276" w:lineRule="auto"/>
        <w:ind w:left="1418"/>
        <w:jc w:val="both"/>
        <w:rPr>
          <w:rFonts w:ascii="Times New Roman" w:eastAsia="Arial" w:hAnsi="Times New Roman" w:cs="Times New Roman"/>
          <w:sz w:val="22"/>
          <w:szCs w:val="22"/>
        </w:rPr>
      </w:pPr>
    </w:p>
    <w:p w14:paraId="0A5F8A1E" w14:textId="45F1701C" w:rsidR="00D64EAB" w:rsidRDefault="002C4091" w:rsidP="000C61E2">
      <w:pPr>
        <w:pStyle w:val="Akapitzlist"/>
        <w:numPr>
          <w:ilvl w:val="1"/>
          <w:numId w:val="2"/>
        </w:numPr>
        <w:spacing w:before="60" w:after="60" w:line="276" w:lineRule="auto"/>
        <w:jc w:val="both"/>
        <w:rPr>
          <w:rFonts w:ascii="Times New Roman" w:hAnsi="Times New Roman"/>
          <w:sz w:val="22"/>
          <w:szCs w:val="22"/>
        </w:rPr>
      </w:pPr>
      <w:r>
        <w:rPr>
          <w:rFonts w:ascii="Times New Roman" w:hAnsi="Times New Roman"/>
          <w:sz w:val="22"/>
          <w:szCs w:val="22"/>
        </w:rPr>
        <w:t>Wykonawca</w:t>
      </w:r>
      <w:r w:rsidRPr="00494565">
        <w:rPr>
          <w:rFonts w:ascii="Times New Roman" w:hAnsi="Times New Roman"/>
          <w:sz w:val="22"/>
          <w:szCs w:val="22"/>
        </w:rPr>
        <w:t xml:space="preserve"> </w:t>
      </w:r>
      <w:r>
        <w:rPr>
          <w:rFonts w:ascii="Times New Roman" w:hAnsi="Times New Roman"/>
          <w:sz w:val="22"/>
          <w:szCs w:val="22"/>
        </w:rPr>
        <w:t xml:space="preserve">przedstawia swoją </w:t>
      </w:r>
      <w:r w:rsidR="000530A6">
        <w:rPr>
          <w:rFonts w:ascii="Times New Roman" w:hAnsi="Times New Roman"/>
          <w:sz w:val="22"/>
          <w:szCs w:val="22"/>
        </w:rPr>
        <w:t>Ofert</w:t>
      </w:r>
      <w:r>
        <w:rPr>
          <w:rFonts w:ascii="Times New Roman" w:hAnsi="Times New Roman"/>
          <w:sz w:val="22"/>
          <w:szCs w:val="22"/>
        </w:rPr>
        <w:t xml:space="preserve">ę wypełniając Załącznik nr 1 do Ogłoszenia (Formularz </w:t>
      </w:r>
      <w:r w:rsidR="000530A6">
        <w:rPr>
          <w:rFonts w:ascii="Times New Roman" w:hAnsi="Times New Roman"/>
          <w:sz w:val="22"/>
          <w:szCs w:val="22"/>
        </w:rPr>
        <w:t>Ofert</w:t>
      </w:r>
      <w:r>
        <w:rPr>
          <w:rFonts w:ascii="Times New Roman" w:hAnsi="Times New Roman"/>
          <w:sz w:val="22"/>
          <w:szCs w:val="22"/>
        </w:rPr>
        <w:t>y)</w:t>
      </w:r>
      <w:r w:rsidR="00D64EAB">
        <w:rPr>
          <w:rFonts w:ascii="Times New Roman" w:hAnsi="Times New Roman"/>
          <w:sz w:val="22"/>
          <w:szCs w:val="22"/>
        </w:rPr>
        <w:t>, w ramach której, w szczególności deklaruje spełnienie lub niespełnienie poszczególnych Wymagań</w:t>
      </w:r>
    </w:p>
    <w:p w14:paraId="1A19BBC3" w14:textId="2F8190B5" w:rsidR="002C4091" w:rsidRDefault="002C4091" w:rsidP="000C61E2">
      <w:pPr>
        <w:pStyle w:val="Akapitzlist"/>
        <w:spacing w:before="60" w:after="60" w:line="276" w:lineRule="auto"/>
        <w:ind w:left="792"/>
        <w:jc w:val="both"/>
        <w:rPr>
          <w:rFonts w:ascii="Times New Roman" w:hAnsi="Times New Roman"/>
          <w:sz w:val="22"/>
          <w:szCs w:val="22"/>
        </w:rPr>
      </w:pPr>
      <w:r>
        <w:rPr>
          <w:rFonts w:ascii="Times New Roman" w:hAnsi="Times New Roman"/>
          <w:sz w:val="22"/>
          <w:szCs w:val="22"/>
        </w:rPr>
        <w:t xml:space="preserve">przy czym </w:t>
      </w:r>
      <w:r w:rsidR="00D64EAB">
        <w:rPr>
          <w:rFonts w:ascii="Times New Roman" w:hAnsi="Times New Roman"/>
          <w:sz w:val="22"/>
          <w:szCs w:val="22"/>
        </w:rPr>
        <w:t xml:space="preserve">dla wskazanych przez Zamawiającego w formularzu </w:t>
      </w:r>
      <w:r w:rsidR="000530A6">
        <w:rPr>
          <w:rFonts w:ascii="Times New Roman" w:hAnsi="Times New Roman"/>
          <w:sz w:val="22"/>
          <w:szCs w:val="22"/>
        </w:rPr>
        <w:t>Ofert</w:t>
      </w:r>
      <w:r w:rsidR="00D64EAB">
        <w:rPr>
          <w:rFonts w:ascii="Times New Roman" w:hAnsi="Times New Roman"/>
          <w:sz w:val="22"/>
          <w:szCs w:val="22"/>
        </w:rPr>
        <w:t>y</w:t>
      </w:r>
      <w:r w:rsidR="00145CF8">
        <w:rPr>
          <w:rFonts w:ascii="Times New Roman" w:hAnsi="Times New Roman"/>
          <w:sz w:val="22"/>
          <w:szCs w:val="22"/>
        </w:rPr>
        <w:t xml:space="preserve"> W</w:t>
      </w:r>
      <w:r>
        <w:rPr>
          <w:rFonts w:ascii="Times New Roman" w:hAnsi="Times New Roman"/>
          <w:sz w:val="22"/>
          <w:szCs w:val="22"/>
        </w:rPr>
        <w:t>ymagań</w:t>
      </w:r>
      <w:r w:rsidR="00D64EAB">
        <w:rPr>
          <w:rFonts w:ascii="Times New Roman" w:hAnsi="Times New Roman"/>
          <w:sz w:val="22"/>
          <w:szCs w:val="22"/>
        </w:rPr>
        <w:t xml:space="preserve">, jak również </w:t>
      </w:r>
      <w:r w:rsidRPr="66F393F4">
        <w:rPr>
          <w:rFonts w:ascii="Times New Roman" w:hAnsi="Times New Roman"/>
          <w:sz w:val="22"/>
          <w:szCs w:val="22"/>
        </w:rPr>
        <w:t>przedstawi</w:t>
      </w:r>
      <w:r w:rsidR="00D64EAB">
        <w:rPr>
          <w:rFonts w:ascii="Times New Roman" w:hAnsi="Times New Roman"/>
          <w:sz w:val="22"/>
          <w:szCs w:val="22"/>
        </w:rPr>
        <w:t>a</w:t>
      </w:r>
      <w:r w:rsidRPr="66F393F4">
        <w:rPr>
          <w:rFonts w:ascii="Times New Roman" w:hAnsi="Times New Roman"/>
          <w:sz w:val="22"/>
          <w:szCs w:val="22"/>
        </w:rPr>
        <w:t xml:space="preserve"> opisowe podsu</w:t>
      </w:r>
      <w:r w:rsidR="00663430" w:rsidRPr="66F393F4">
        <w:rPr>
          <w:rFonts w:ascii="Times New Roman" w:hAnsi="Times New Roman"/>
          <w:sz w:val="22"/>
          <w:szCs w:val="22"/>
        </w:rPr>
        <w:t xml:space="preserve">mowanie propozycji realizacji </w:t>
      </w:r>
      <w:r w:rsidR="00D64EAB">
        <w:rPr>
          <w:rFonts w:ascii="Times New Roman" w:hAnsi="Times New Roman"/>
          <w:sz w:val="22"/>
          <w:szCs w:val="22"/>
        </w:rPr>
        <w:t xml:space="preserve">przedmiotu zamówienia ze wskazaniem planowanych do wykonania </w:t>
      </w:r>
      <w:r w:rsidR="00663430" w:rsidRPr="66F393F4">
        <w:rPr>
          <w:rFonts w:ascii="Times New Roman" w:hAnsi="Times New Roman"/>
          <w:sz w:val="22"/>
          <w:szCs w:val="22"/>
        </w:rPr>
        <w:t xml:space="preserve">zadań i swojej roli w realizacji Przedsięwzięcia PCP. </w:t>
      </w:r>
      <w:r w:rsidR="00663430" w:rsidRPr="66F393F4">
        <w:rPr>
          <w:rFonts w:ascii="Times New Roman" w:hAnsi="Times New Roman"/>
          <w:sz w:val="22"/>
          <w:szCs w:val="22"/>
          <w:u w:val="single"/>
        </w:rPr>
        <w:t>Przykładowo</w:t>
      </w:r>
      <w:r w:rsidR="00663430" w:rsidRPr="66F393F4">
        <w:rPr>
          <w:rFonts w:ascii="Times New Roman" w:hAnsi="Times New Roman"/>
          <w:sz w:val="22"/>
          <w:szCs w:val="22"/>
        </w:rPr>
        <w:t xml:space="preserve">: </w:t>
      </w:r>
      <w:r w:rsidRPr="66F393F4">
        <w:rPr>
          <w:rFonts w:ascii="Times New Roman" w:hAnsi="Times New Roman"/>
          <w:sz w:val="22"/>
          <w:szCs w:val="22"/>
        </w:rPr>
        <w:t xml:space="preserve">oznacza to opis sposobu eksploatacji Demonstratora po zakończeniu Etapu II, planowane działania, </w:t>
      </w:r>
      <w:r w:rsidR="00663430" w:rsidRPr="66F393F4">
        <w:rPr>
          <w:rFonts w:ascii="Times New Roman" w:hAnsi="Times New Roman"/>
          <w:sz w:val="22"/>
          <w:szCs w:val="22"/>
        </w:rPr>
        <w:t>również promujące Technologię opracowaną w trakcie Przedsięwzięcia PCP</w:t>
      </w:r>
      <w:r w:rsidRPr="66F393F4">
        <w:rPr>
          <w:rFonts w:ascii="Times New Roman" w:hAnsi="Times New Roman"/>
          <w:sz w:val="22"/>
          <w:szCs w:val="22"/>
        </w:rPr>
        <w:t xml:space="preserve">, a także kierunek ewentualnego rozwoju – np. maksymalizacja wydajności, rozbudowa instalacji, organizacja dodatkowych wydarzeń promocyjnych, stworzenie centrum edukacyjnego wokół instalacji itp. </w:t>
      </w:r>
    </w:p>
    <w:p w14:paraId="7D37328B" w14:textId="77777777" w:rsidR="00F257B8" w:rsidRPr="00F257B8" w:rsidRDefault="00F257B8" w:rsidP="000C61E2">
      <w:pPr>
        <w:pStyle w:val="Akapitzlist"/>
        <w:spacing w:before="60" w:after="60" w:line="276" w:lineRule="auto"/>
        <w:ind w:left="1134"/>
        <w:jc w:val="both"/>
        <w:rPr>
          <w:rStyle w:val="FontStyle13"/>
          <w:rFonts w:eastAsia="Arial"/>
          <w:u w:val="single"/>
        </w:rPr>
      </w:pPr>
    </w:p>
    <w:p w14:paraId="57108E78" w14:textId="21662BC6" w:rsidR="00893461" w:rsidRPr="00663430" w:rsidRDefault="625C3413" w:rsidP="000C61E2">
      <w:pPr>
        <w:pStyle w:val="Akapitzlist"/>
        <w:numPr>
          <w:ilvl w:val="1"/>
          <w:numId w:val="2"/>
        </w:numPr>
        <w:spacing w:before="60" w:after="60" w:line="276" w:lineRule="auto"/>
        <w:jc w:val="both"/>
        <w:rPr>
          <w:rStyle w:val="FontStyle13"/>
          <w:rFonts w:eastAsia="Arial"/>
          <w:b/>
          <w:iCs/>
        </w:rPr>
      </w:pPr>
      <w:bookmarkStart w:id="147" w:name="_Ref51792918"/>
      <w:r w:rsidRPr="00663430">
        <w:rPr>
          <w:rStyle w:val="FontStyle13"/>
          <w:rFonts w:eastAsia="Arial"/>
          <w:b/>
          <w:iCs/>
        </w:rPr>
        <w:t xml:space="preserve">Z </w:t>
      </w:r>
      <w:r w:rsidR="005D68BC">
        <w:rPr>
          <w:rStyle w:val="FontStyle13"/>
          <w:rFonts w:eastAsia="Arial"/>
          <w:b/>
          <w:iCs/>
        </w:rPr>
        <w:t>P</w:t>
      </w:r>
      <w:r w:rsidRPr="00663430">
        <w:rPr>
          <w:rStyle w:val="FontStyle13"/>
          <w:rFonts w:eastAsia="Arial"/>
          <w:b/>
          <w:iCs/>
        </w:rPr>
        <w:t xml:space="preserve">ostępowania o udzielenie zamówienia </w:t>
      </w:r>
      <w:r w:rsidR="7E88DF5F" w:rsidRPr="00663430">
        <w:rPr>
          <w:rStyle w:val="FontStyle13"/>
          <w:rFonts w:eastAsia="Arial"/>
          <w:b/>
          <w:iCs/>
        </w:rPr>
        <w:t>Zamawiając</w:t>
      </w:r>
      <w:r w:rsidRPr="00663430">
        <w:rPr>
          <w:rStyle w:val="FontStyle13"/>
          <w:rFonts w:eastAsia="Arial"/>
          <w:b/>
          <w:iCs/>
        </w:rPr>
        <w:t>y może wykluczyć:</w:t>
      </w:r>
      <w:bookmarkEnd w:id="147"/>
    </w:p>
    <w:p w14:paraId="31366477" w14:textId="3D2704C3" w:rsidR="00893461" w:rsidRPr="00573D8C" w:rsidRDefault="00451276" w:rsidP="000C61E2">
      <w:pPr>
        <w:pStyle w:val="Akapitzlist"/>
        <w:numPr>
          <w:ilvl w:val="0"/>
          <w:numId w:val="5"/>
        </w:numPr>
        <w:spacing w:before="60" w:after="60" w:line="276" w:lineRule="auto"/>
        <w:jc w:val="both"/>
        <w:rPr>
          <w:rStyle w:val="FontStyle13"/>
          <w:rFonts w:eastAsia="Arial"/>
        </w:rPr>
      </w:pPr>
      <w:r>
        <w:rPr>
          <w:rStyle w:val="FontStyle13"/>
          <w:rFonts w:eastAsia="Arial"/>
        </w:rPr>
        <w:t>Wykonawc</w:t>
      </w:r>
      <w:r w:rsidR="00110167">
        <w:rPr>
          <w:rStyle w:val="FontStyle13"/>
          <w:rFonts w:eastAsia="Arial"/>
        </w:rPr>
        <w:t xml:space="preserve">ę </w:t>
      </w:r>
      <w:r w:rsidR="00893461" w:rsidRPr="00893461">
        <w:rPr>
          <w:rStyle w:val="FontStyle13"/>
          <w:rFonts w:eastAsia="Arial"/>
        </w:rPr>
        <w:t>w stosunku do którego otwarto likwidację, w zatwierdzonym przez sąd układzie w p</w:t>
      </w:r>
      <w:r w:rsidR="00893461">
        <w:rPr>
          <w:rStyle w:val="FontStyle13"/>
          <w:rFonts w:eastAsia="Arial"/>
        </w:rPr>
        <w:t xml:space="preserve">ostępowaniu restrukturyzacyjnym </w:t>
      </w:r>
      <w:r w:rsidR="00893461" w:rsidRPr="00893461">
        <w:rPr>
          <w:rStyle w:val="FontStyle13"/>
          <w:rFonts w:eastAsia="Arial"/>
        </w:rPr>
        <w:t>jest przewidziane zaspokojenie wierzycieli przez likwidację jego majątku lub sąd zarządził likwidację jego majątku</w:t>
      </w:r>
      <w:r w:rsidR="00893461">
        <w:rPr>
          <w:rStyle w:val="FontStyle13"/>
          <w:rFonts w:eastAsia="Arial"/>
        </w:rPr>
        <w:t xml:space="preserve"> </w:t>
      </w:r>
      <w:r w:rsidR="00893461" w:rsidRPr="00893461">
        <w:rPr>
          <w:rStyle w:val="FontStyle13"/>
          <w:rFonts w:eastAsia="Arial"/>
        </w:rPr>
        <w:t>w trybie art. 332 ust. 1 ustawy z dnia 15 maja 2015 r. – Prawo restrukturyzacyjne (</w:t>
      </w:r>
      <w:r w:rsidR="003A463A">
        <w:rPr>
          <w:rStyle w:val="FontStyle13"/>
          <w:rFonts w:eastAsia="Arial"/>
        </w:rPr>
        <w:t xml:space="preserve">tj. </w:t>
      </w:r>
      <w:r w:rsidR="00893461" w:rsidRPr="00893461">
        <w:rPr>
          <w:rStyle w:val="FontStyle13"/>
          <w:rFonts w:eastAsia="Arial"/>
        </w:rPr>
        <w:t xml:space="preserve">Dz. U. z </w:t>
      </w:r>
      <w:r w:rsidR="003A463A">
        <w:rPr>
          <w:rStyle w:val="FontStyle13"/>
          <w:rFonts w:eastAsia="Arial"/>
        </w:rPr>
        <w:t>2020</w:t>
      </w:r>
      <w:r w:rsidR="003A463A" w:rsidRPr="00893461">
        <w:rPr>
          <w:rStyle w:val="FontStyle13"/>
          <w:rFonts w:eastAsia="Arial"/>
        </w:rPr>
        <w:t xml:space="preserve"> </w:t>
      </w:r>
      <w:r w:rsidR="00893461" w:rsidRPr="00893461">
        <w:rPr>
          <w:rStyle w:val="FontStyle13"/>
          <w:rFonts w:eastAsia="Arial"/>
        </w:rPr>
        <w:t xml:space="preserve">r. poz. </w:t>
      </w:r>
      <w:r w:rsidR="003A463A">
        <w:rPr>
          <w:rStyle w:val="FontStyle13"/>
          <w:rFonts w:eastAsia="Arial"/>
        </w:rPr>
        <w:t>814</w:t>
      </w:r>
      <w:r w:rsidR="00893461" w:rsidRPr="00893461">
        <w:rPr>
          <w:rStyle w:val="FontStyle13"/>
          <w:rFonts w:eastAsia="Arial"/>
        </w:rPr>
        <w:t xml:space="preserve">) lub którego upadłość ogłoszono, z wyjątkiem </w:t>
      </w:r>
      <w:r>
        <w:rPr>
          <w:rStyle w:val="FontStyle13"/>
          <w:rFonts w:eastAsia="Arial"/>
        </w:rPr>
        <w:t>Wykonawc</w:t>
      </w:r>
      <w:r w:rsidR="00893461" w:rsidRPr="00893461">
        <w:rPr>
          <w:rStyle w:val="FontStyle13"/>
          <w:rFonts w:eastAsia="Arial"/>
        </w:rPr>
        <w:t>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w:t>
      </w:r>
      <w:r w:rsidR="00573D8C">
        <w:rPr>
          <w:rStyle w:val="FontStyle13"/>
          <w:rFonts w:eastAsia="Arial"/>
        </w:rPr>
        <w:t xml:space="preserve"> </w:t>
      </w:r>
      <w:r w:rsidR="00893461" w:rsidRPr="00573D8C">
        <w:rPr>
          <w:rStyle w:val="FontStyle13"/>
          <w:rFonts w:eastAsia="Arial"/>
        </w:rPr>
        <w:t>2003 r. – Prawo upadłościowe (</w:t>
      </w:r>
      <w:r w:rsidR="003A463A">
        <w:rPr>
          <w:rStyle w:val="FontStyle13"/>
          <w:rFonts w:eastAsia="Arial"/>
        </w:rPr>
        <w:t xml:space="preserve">tj. </w:t>
      </w:r>
      <w:r w:rsidR="00893461" w:rsidRPr="00573D8C">
        <w:rPr>
          <w:rStyle w:val="FontStyle13"/>
          <w:rFonts w:eastAsia="Arial"/>
        </w:rPr>
        <w:t xml:space="preserve">Dz. U. z </w:t>
      </w:r>
      <w:r w:rsidR="003A463A">
        <w:rPr>
          <w:rStyle w:val="FontStyle13"/>
          <w:rFonts w:eastAsia="Arial"/>
        </w:rPr>
        <w:t xml:space="preserve">2020 </w:t>
      </w:r>
      <w:r w:rsidR="00893461" w:rsidRPr="00573D8C">
        <w:rPr>
          <w:rStyle w:val="FontStyle13"/>
          <w:rFonts w:eastAsia="Arial"/>
        </w:rPr>
        <w:t xml:space="preserve">r. poz. </w:t>
      </w:r>
      <w:r w:rsidR="003A463A">
        <w:rPr>
          <w:rStyle w:val="FontStyle13"/>
          <w:rFonts w:eastAsia="Arial"/>
        </w:rPr>
        <w:t>1228</w:t>
      </w:r>
      <w:r w:rsidR="00893461" w:rsidRPr="00573D8C">
        <w:rPr>
          <w:rStyle w:val="FontStyle13"/>
          <w:rFonts w:eastAsia="Arial"/>
        </w:rPr>
        <w:t>);</w:t>
      </w:r>
    </w:p>
    <w:p w14:paraId="0EB8FF07" w14:textId="4D5B48D6" w:rsidR="00BC5FEB"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sidRPr="569001FE">
        <w:rPr>
          <w:rFonts w:ascii="Times New Roman" w:eastAsia="Arial" w:hAnsi="Times New Roman" w:cs="Times New Roman"/>
          <w:sz w:val="22"/>
          <w:szCs w:val="22"/>
        </w:rPr>
        <w:t>Wykonawc</w:t>
      </w:r>
      <w:r w:rsidR="00BC5FEB" w:rsidRPr="569001FE">
        <w:rPr>
          <w:rFonts w:ascii="Times New Roman" w:eastAsia="Arial" w:hAnsi="Times New Roman" w:cs="Times New Roman"/>
          <w:sz w:val="22"/>
          <w:szCs w:val="22"/>
        </w:rPr>
        <w:t xml:space="preserve">ę, który nie wykazał spełniania warunków udziału w </w:t>
      </w:r>
      <w:r w:rsidR="00257C4E">
        <w:rPr>
          <w:rFonts w:ascii="Times New Roman" w:eastAsia="Arial" w:hAnsi="Times New Roman" w:cs="Times New Roman"/>
          <w:sz w:val="22"/>
          <w:szCs w:val="22"/>
        </w:rPr>
        <w:t>P</w:t>
      </w:r>
      <w:r w:rsidR="00BC5FEB" w:rsidRPr="569001FE">
        <w:rPr>
          <w:rFonts w:ascii="Times New Roman" w:eastAsia="Arial" w:hAnsi="Times New Roman" w:cs="Times New Roman"/>
          <w:sz w:val="22"/>
          <w:szCs w:val="22"/>
        </w:rPr>
        <w:t xml:space="preserve">ostępowaniu lub nie wykazał braku podstaw wykluczenia; </w:t>
      </w:r>
    </w:p>
    <w:p w14:paraId="6A1C6231" w14:textId="2ED19CE0" w:rsidR="00BC5FEB"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BC5FEB">
        <w:rPr>
          <w:rFonts w:ascii="Times New Roman" w:eastAsia="Arial" w:hAnsi="Times New Roman" w:cs="Times New Roman"/>
          <w:sz w:val="22"/>
          <w:szCs w:val="22"/>
        </w:rPr>
        <w:t xml:space="preserve">ę będącego osobą fizyczną, którego prawomocnie skazano za przestępstwo: </w:t>
      </w:r>
    </w:p>
    <w:p w14:paraId="5DEFE9E9" w14:textId="77777777" w:rsidR="00BC5FEB" w:rsidRDefault="00BC5FEB" w:rsidP="000C61E2">
      <w:pPr>
        <w:pStyle w:val="Akapitzlist"/>
        <w:spacing w:before="60" w:after="60" w:line="276" w:lineRule="auto"/>
        <w:ind w:left="993"/>
        <w:jc w:val="both"/>
        <w:rPr>
          <w:rFonts w:ascii="Times New Roman" w:eastAsia="Arial" w:hAnsi="Times New Roman" w:cs="Times New Roman"/>
          <w:sz w:val="22"/>
          <w:szCs w:val="22"/>
        </w:rPr>
      </w:pPr>
      <w:r w:rsidRPr="00BC5FEB">
        <w:rPr>
          <w:rFonts w:ascii="Times New Roman" w:eastAsia="Arial" w:hAnsi="Times New Roman" w:cs="Times New Roman"/>
          <w:sz w:val="22"/>
          <w:szCs w:val="22"/>
        </w:rPr>
        <w:t xml:space="preserve">a) o którym mowa w art. 165a, art. 181–188, art. 189a, art. 218–221, art. 228–230a, art. 250a, art. 258 lub art. 270–309 ustawy z dnia 6 czerwca 1997 r. – Kodeks karny (Dz. U. z 2018 r. poz. 1600, z późn. zm.11)) lub art. 46 lub art. 48 ustawy z dnia 25 czerwca 2010 r. o sporcie (Dz. U. z 2019 r. poz. 1468 i 1495), </w:t>
      </w:r>
    </w:p>
    <w:p w14:paraId="57ED7000" w14:textId="77777777" w:rsidR="00BC5FEB" w:rsidRDefault="00BC5FEB" w:rsidP="000C61E2">
      <w:pPr>
        <w:pStyle w:val="Akapitzlist"/>
        <w:spacing w:before="60" w:after="60" w:line="276" w:lineRule="auto"/>
        <w:ind w:left="993"/>
        <w:jc w:val="both"/>
        <w:rPr>
          <w:rFonts w:ascii="Times New Roman" w:eastAsia="Arial" w:hAnsi="Times New Roman" w:cs="Times New Roman"/>
          <w:sz w:val="22"/>
          <w:szCs w:val="22"/>
        </w:rPr>
      </w:pPr>
      <w:r w:rsidRPr="00BC5FEB">
        <w:rPr>
          <w:rFonts w:ascii="Times New Roman" w:eastAsia="Arial" w:hAnsi="Times New Roman" w:cs="Times New Roman"/>
          <w:sz w:val="22"/>
          <w:szCs w:val="22"/>
        </w:rPr>
        <w:t xml:space="preserve">b) o charakterze terrorystycznym, o którym mowa w art. 115 § 20 ustawy z dnia 6 czerwca 1997 r. – Kodeks karny, </w:t>
      </w:r>
    </w:p>
    <w:p w14:paraId="4AEEA078" w14:textId="77777777" w:rsidR="00BC5FEB" w:rsidRDefault="00BC5FEB" w:rsidP="000C61E2">
      <w:pPr>
        <w:pStyle w:val="Akapitzlist"/>
        <w:spacing w:before="60" w:after="60" w:line="276" w:lineRule="auto"/>
        <w:ind w:left="993"/>
        <w:jc w:val="both"/>
        <w:rPr>
          <w:rFonts w:ascii="Times New Roman" w:eastAsia="Arial" w:hAnsi="Times New Roman" w:cs="Times New Roman"/>
          <w:sz w:val="22"/>
          <w:szCs w:val="22"/>
        </w:rPr>
      </w:pPr>
      <w:r w:rsidRPr="00BC5FEB">
        <w:rPr>
          <w:rFonts w:ascii="Times New Roman" w:eastAsia="Arial" w:hAnsi="Times New Roman" w:cs="Times New Roman"/>
          <w:sz w:val="22"/>
          <w:szCs w:val="22"/>
        </w:rPr>
        <w:t xml:space="preserve">c) skarbowe, </w:t>
      </w:r>
    </w:p>
    <w:p w14:paraId="3F8EE7B9" w14:textId="77777777" w:rsidR="00BC5FEB" w:rsidRDefault="00BC5FEB" w:rsidP="000C61E2">
      <w:pPr>
        <w:pStyle w:val="Akapitzlist"/>
        <w:spacing w:before="60" w:after="60" w:line="276" w:lineRule="auto"/>
        <w:ind w:left="993"/>
        <w:jc w:val="both"/>
        <w:rPr>
          <w:rFonts w:ascii="Times New Roman" w:eastAsia="Arial" w:hAnsi="Times New Roman" w:cs="Times New Roman"/>
          <w:sz w:val="22"/>
          <w:szCs w:val="22"/>
        </w:rPr>
      </w:pPr>
      <w:r w:rsidRPr="00BC5FEB">
        <w:rPr>
          <w:rFonts w:ascii="Times New Roman" w:eastAsia="Arial" w:hAnsi="Times New Roman" w:cs="Times New Roman"/>
          <w:sz w:val="22"/>
          <w:szCs w:val="22"/>
        </w:rPr>
        <w:t>d) o którym mowa w art. 9 lub art. 10 ustawy z dnia 15 czerwca 2012 r. o skutkach powierzania wykonywania pracy cudzoziemcom przebywającym wbrew przepisom na terytorium Rzeczypospolit</w:t>
      </w:r>
      <w:r>
        <w:rPr>
          <w:rFonts w:ascii="Times New Roman" w:eastAsia="Arial" w:hAnsi="Times New Roman" w:cs="Times New Roman"/>
          <w:sz w:val="22"/>
          <w:szCs w:val="22"/>
        </w:rPr>
        <w:t xml:space="preserve">ej Polskiej (Dz. U. poz. 769); </w:t>
      </w:r>
    </w:p>
    <w:p w14:paraId="685C6CA9" w14:textId="3A7C0DA0"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BC5FEB">
        <w:rPr>
          <w:rFonts w:ascii="Times New Roman" w:eastAsia="Arial" w:hAnsi="Times New Roman" w:cs="Times New Roman"/>
          <w:sz w:val="22"/>
          <w:szCs w:val="22"/>
        </w:rPr>
        <w:t>ę, jeżeli urzędującego członka jego organu zarządzającego lub nadzorczego, wspólnika spółki w spółce jawnej lub partnerskiej albo komplementariusza w spółce komandytowej lub komandytowo-akcyjnej lub prokurenta prawomocnie skazano za prz</w:t>
      </w:r>
      <w:r w:rsidR="00BC5FEB">
        <w:rPr>
          <w:rFonts w:ascii="Times New Roman" w:eastAsia="Arial" w:hAnsi="Times New Roman" w:cs="Times New Roman"/>
          <w:sz w:val="22"/>
          <w:szCs w:val="22"/>
        </w:rPr>
        <w:t xml:space="preserve">estępstwo, o którym mowa w pkt </w:t>
      </w:r>
      <w:r w:rsidR="00BC5FEB" w:rsidRPr="00BC5FEB">
        <w:rPr>
          <w:rFonts w:ascii="Times New Roman" w:eastAsia="Arial" w:hAnsi="Times New Roman" w:cs="Times New Roman"/>
          <w:sz w:val="22"/>
          <w:szCs w:val="22"/>
        </w:rPr>
        <w:t xml:space="preserve">3; </w:t>
      </w:r>
    </w:p>
    <w:p w14:paraId="3CC18209" w14:textId="21F3AC2A"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573D8C">
        <w:rPr>
          <w:rFonts w:ascii="Times New Roman" w:eastAsia="Arial" w:hAnsi="Times New Roman" w:cs="Times New Roman"/>
          <w:sz w:val="22"/>
          <w:szCs w:val="22"/>
        </w:rPr>
        <w:t xml:space="preserve">ę, wobec którego wydano prawomocny wyrok sądu lub ostateczną decyzję administracyjną o zaleganiu z uiszczeniem podatków, opłat lub składek na ubezpieczenia społeczne lub zdrowotne, chyba że </w:t>
      </w:r>
      <w:r>
        <w:rPr>
          <w:rFonts w:ascii="Times New Roman" w:eastAsia="Arial" w:hAnsi="Times New Roman" w:cs="Times New Roman"/>
          <w:sz w:val="22"/>
          <w:szCs w:val="22"/>
        </w:rPr>
        <w:t>Wykonawc</w:t>
      </w:r>
      <w:r w:rsidR="00BC5FEB" w:rsidRPr="00573D8C">
        <w:rPr>
          <w:rFonts w:ascii="Times New Roman" w:eastAsia="Arial" w:hAnsi="Times New Roman" w:cs="Times New Roman"/>
          <w:sz w:val="22"/>
          <w:szCs w:val="22"/>
        </w:rPr>
        <w:t xml:space="preserve">a dokonał płatności należnych podatków, opłat lub składek na ubezpieczenia społeczne lub zdrowotne wraz z odsetkami lub grzywnami lub zawarł wiążące porozumienie w sprawie spłaty tych należności; </w:t>
      </w:r>
    </w:p>
    <w:p w14:paraId="66A669A9" w14:textId="48E8DD93"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573D8C">
        <w:rPr>
          <w:rFonts w:ascii="Times New Roman" w:eastAsia="Arial" w:hAnsi="Times New Roman" w:cs="Times New Roman"/>
          <w:sz w:val="22"/>
          <w:szCs w:val="22"/>
        </w:rPr>
        <w:t xml:space="preserve">ę, który w wyniku zamierzonego działania lub rażącego niedbalstwa wprowadził </w:t>
      </w:r>
      <w:r w:rsidR="0077762D">
        <w:rPr>
          <w:rFonts w:ascii="Times New Roman" w:eastAsia="Arial" w:hAnsi="Times New Roman" w:cs="Times New Roman"/>
          <w:sz w:val="22"/>
          <w:szCs w:val="22"/>
        </w:rPr>
        <w:t>Zamawiając</w:t>
      </w:r>
      <w:r w:rsidR="00BC5FEB" w:rsidRPr="00573D8C">
        <w:rPr>
          <w:rFonts w:ascii="Times New Roman" w:eastAsia="Arial" w:hAnsi="Times New Roman" w:cs="Times New Roman"/>
          <w:sz w:val="22"/>
          <w:szCs w:val="22"/>
        </w:rPr>
        <w:t xml:space="preserve">ego w błąd przy przedstawieniu informacji, że nie podlega wykluczeniu, spełnia warunki udziału w </w:t>
      </w:r>
      <w:r w:rsidR="005D68BC">
        <w:rPr>
          <w:rFonts w:ascii="Times New Roman" w:eastAsia="Arial" w:hAnsi="Times New Roman" w:cs="Times New Roman"/>
          <w:sz w:val="22"/>
          <w:szCs w:val="22"/>
        </w:rPr>
        <w:t>P</w:t>
      </w:r>
      <w:r w:rsidR="00BC5FEB" w:rsidRPr="00573D8C">
        <w:rPr>
          <w:rFonts w:ascii="Times New Roman" w:eastAsia="Arial" w:hAnsi="Times New Roman" w:cs="Times New Roman"/>
          <w:sz w:val="22"/>
          <w:szCs w:val="22"/>
        </w:rPr>
        <w:t xml:space="preserve">ostępowaniu lub obiektywne i niedyskryminacyjne kryteria, </w:t>
      </w:r>
      <w:r w:rsidR="00902D74">
        <w:rPr>
          <w:rFonts w:ascii="Times New Roman" w:eastAsia="Arial" w:hAnsi="Times New Roman" w:cs="Times New Roman"/>
          <w:sz w:val="22"/>
          <w:szCs w:val="22"/>
        </w:rPr>
        <w:t xml:space="preserve">zwane dalej „kryteriami oceny </w:t>
      </w:r>
      <w:r w:rsidR="000530A6">
        <w:rPr>
          <w:rFonts w:ascii="Times New Roman" w:eastAsia="Arial" w:hAnsi="Times New Roman" w:cs="Times New Roman"/>
          <w:sz w:val="22"/>
          <w:szCs w:val="22"/>
        </w:rPr>
        <w:t>Ofert</w:t>
      </w:r>
      <w:r w:rsidR="00BC5FEB" w:rsidRPr="00573D8C">
        <w:rPr>
          <w:rFonts w:ascii="Times New Roman" w:eastAsia="Arial" w:hAnsi="Times New Roman" w:cs="Times New Roman"/>
          <w:sz w:val="22"/>
          <w:szCs w:val="22"/>
        </w:rPr>
        <w:t xml:space="preserve">”, lub który zataił te informacje lub nie jest w stanie przedstawić wymaganych dokumentów; </w:t>
      </w:r>
    </w:p>
    <w:p w14:paraId="193062CC" w14:textId="68EF9C78"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573D8C">
        <w:rPr>
          <w:rFonts w:ascii="Times New Roman" w:eastAsia="Arial" w:hAnsi="Times New Roman" w:cs="Times New Roman"/>
          <w:sz w:val="22"/>
          <w:szCs w:val="22"/>
        </w:rPr>
        <w:t xml:space="preserve">ę, który w wyniku lekkomyślności lub niedbalstwa przedstawił informacje wprowadzające w błąd </w:t>
      </w:r>
      <w:r w:rsidR="0077762D">
        <w:rPr>
          <w:rFonts w:ascii="Times New Roman" w:eastAsia="Arial" w:hAnsi="Times New Roman" w:cs="Times New Roman"/>
          <w:sz w:val="22"/>
          <w:szCs w:val="22"/>
        </w:rPr>
        <w:t>Zamawiając</w:t>
      </w:r>
      <w:r w:rsidR="00BC5FEB" w:rsidRPr="00573D8C">
        <w:rPr>
          <w:rFonts w:ascii="Times New Roman" w:eastAsia="Arial" w:hAnsi="Times New Roman" w:cs="Times New Roman"/>
          <w:sz w:val="22"/>
          <w:szCs w:val="22"/>
        </w:rPr>
        <w:t xml:space="preserve">ego, mogące mieć istotny wpływ na decyzje podejmowane przez </w:t>
      </w:r>
      <w:r w:rsidR="0077762D">
        <w:rPr>
          <w:rFonts w:ascii="Times New Roman" w:eastAsia="Arial" w:hAnsi="Times New Roman" w:cs="Times New Roman"/>
          <w:sz w:val="22"/>
          <w:szCs w:val="22"/>
        </w:rPr>
        <w:t>Zamawiając</w:t>
      </w:r>
      <w:r w:rsidR="00BC5FEB" w:rsidRPr="00573D8C">
        <w:rPr>
          <w:rFonts w:ascii="Times New Roman" w:eastAsia="Arial" w:hAnsi="Times New Roman" w:cs="Times New Roman"/>
          <w:sz w:val="22"/>
          <w:szCs w:val="22"/>
        </w:rPr>
        <w:t xml:space="preserve">ego w </w:t>
      </w:r>
      <w:r w:rsidR="005D68BC">
        <w:rPr>
          <w:rFonts w:ascii="Times New Roman" w:eastAsia="Arial" w:hAnsi="Times New Roman" w:cs="Times New Roman"/>
          <w:sz w:val="22"/>
          <w:szCs w:val="22"/>
        </w:rPr>
        <w:t>P</w:t>
      </w:r>
      <w:r w:rsidR="00BC5FEB" w:rsidRPr="00573D8C">
        <w:rPr>
          <w:rFonts w:ascii="Times New Roman" w:eastAsia="Arial" w:hAnsi="Times New Roman" w:cs="Times New Roman"/>
          <w:sz w:val="22"/>
          <w:szCs w:val="22"/>
        </w:rPr>
        <w:t xml:space="preserve">ostępowaniu o udzielenie zamówienia; </w:t>
      </w:r>
    </w:p>
    <w:p w14:paraId="704ADCE3" w14:textId="17296CB4"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C5FEB" w:rsidRPr="00573D8C">
        <w:rPr>
          <w:rFonts w:ascii="Times New Roman" w:eastAsia="Arial" w:hAnsi="Times New Roman" w:cs="Times New Roman"/>
          <w:sz w:val="22"/>
          <w:szCs w:val="22"/>
        </w:rPr>
        <w:t xml:space="preserve">ę, który bezprawnie wpływał lub próbował wpłynąć na czynności </w:t>
      </w:r>
      <w:r w:rsidR="0077762D">
        <w:rPr>
          <w:rFonts w:ascii="Times New Roman" w:eastAsia="Arial" w:hAnsi="Times New Roman" w:cs="Times New Roman"/>
          <w:sz w:val="22"/>
          <w:szCs w:val="22"/>
        </w:rPr>
        <w:t>Zamawiając</w:t>
      </w:r>
      <w:r w:rsidR="00BC5FEB" w:rsidRPr="00573D8C">
        <w:rPr>
          <w:rFonts w:ascii="Times New Roman" w:eastAsia="Arial" w:hAnsi="Times New Roman" w:cs="Times New Roman"/>
          <w:sz w:val="22"/>
          <w:szCs w:val="22"/>
        </w:rPr>
        <w:t xml:space="preserve">ego lub pozyskać informacje poufne, mogące dać mu przewagę w </w:t>
      </w:r>
      <w:r w:rsidR="005D68BC">
        <w:rPr>
          <w:rFonts w:ascii="Times New Roman" w:eastAsia="Arial" w:hAnsi="Times New Roman" w:cs="Times New Roman"/>
          <w:sz w:val="22"/>
          <w:szCs w:val="22"/>
        </w:rPr>
        <w:t>P</w:t>
      </w:r>
      <w:r w:rsidR="00BC5FEB" w:rsidRPr="00573D8C">
        <w:rPr>
          <w:rFonts w:ascii="Times New Roman" w:eastAsia="Arial" w:hAnsi="Times New Roman" w:cs="Times New Roman"/>
          <w:sz w:val="22"/>
          <w:szCs w:val="22"/>
        </w:rPr>
        <w:t>ostępowaniu o udzielenie zamówienia;</w:t>
      </w:r>
    </w:p>
    <w:p w14:paraId="0308D3D3" w14:textId="5921D7AD" w:rsid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193D72" w:rsidRPr="00573D8C">
        <w:rPr>
          <w:rFonts w:ascii="Times New Roman" w:eastAsia="Arial" w:hAnsi="Times New Roman" w:cs="Times New Roman"/>
          <w:sz w:val="22"/>
          <w:szCs w:val="22"/>
        </w:rPr>
        <w:t xml:space="preserve">ę, który brał udział w przygotowaniu </w:t>
      </w:r>
      <w:r w:rsidR="0077762D">
        <w:rPr>
          <w:rFonts w:ascii="Times New Roman" w:eastAsia="Arial" w:hAnsi="Times New Roman" w:cs="Times New Roman"/>
          <w:sz w:val="22"/>
          <w:szCs w:val="22"/>
        </w:rPr>
        <w:t xml:space="preserve">niniejszego </w:t>
      </w:r>
      <w:r w:rsidR="00257C4E">
        <w:rPr>
          <w:rFonts w:ascii="Times New Roman" w:eastAsia="Arial" w:hAnsi="Times New Roman" w:cs="Times New Roman"/>
          <w:sz w:val="22"/>
          <w:szCs w:val="22"/>
        </w:rPr>
        <w:t>P</w:t>
      </w:r>
      <w:r w:rsidR="00193D72" w:rsidRPr="00573D8C">
        <w:rPr>
          <w:rFonts w:ascii="Times New Roman" w:eastAsia="Arial" w:hAnsi="Times New Roman" w:cs="Times New Roman"/>
          <w:sz w:val="22"/>
          <w:szCs w:val="22"/>
        </w:rPr>
        <w:t xml:space="preserve">ostępowania lub którego pracownik, a także osoba wykonująca pracę na podstawie umowy zlecenia, o dzieło, agencyjnej lub innej umowy o świadczenie usług, brał udział w przygotowaniu takiego </w:t>
      </w:r>
      <w:r w:rsidR="005D68BC">
        <w:rPr>
          <w:rFonts w:ascii="Times New Roman" w:eastAsia="Arial" w:hAnsi="Times New Roman" w:cs="Times New Roman"/>
          <w:sz w:val="22"/>
          <w:szCs w:val="22"/>
        </w:rPr>
        <w:t>P</w:t>
      </w:r>
      <w:r w:rsidR="00193D72" w:rsidRPr="00573D8C">
        <w:rPr>
          <w:rFonts w:ascii="Times New Roman" w:eastAsia="Arial" w:hAnsi="Times New Roman" w:cs="Times New Roman"/>
          <w:sz w:val="22"/>
          <w:szCs w:val="22"/>
        </w:rPr>
        <w:t xml:space="preserve">ostępowania, chyba że spowodowane tym zakłócenie konkurencji może być wyeliminowane w inny sposób niż przez wykluczenie </w:t>
      </w:r>
      <w:r>
        <w:rPr>
          <w:rFonts w:ascii="Times New Roman" w:eastAsia="Arial" w:hAnsi="Times New Roman" w:cs="Times New Roman"/>
          <w:sz w:val="22"/>
          <w:szCs w:val="22"/>
        </w:rPr>
        <w:t>Wykonawc</w:t>
      </w:r>
      <w:r w:rsidR="00193D72" w:rsidRPr="00573D8C">
        <w:rPr>
          <w:rFonts w:ascii="Times New Roman" w:eastAsia="Arial" w:hAnsi="Times New Roman" w:cs="Times New Roman"/>
          <w:sz w:val="22"/>
          <w:szCs w:val="22"/>
        </w:rPr>
        <w:t xml:space="preserve">y z udziału w </w:t>
      </w:r>
      <w:r w:rsidR="00257C4E">
        <w:rPr>
          <w:rFonts w:ascii="Times New Roman" w:eastAsia="Arial" w:hAnsi="Times New Roman" w:cs="Times New Roman"/>
          <w:sz w:val="22"/>
          <w:szCs w:val="22"/>
        </w:rPr>
        <w:t>P</w:t>
      </w:r>
      <w:r w:rsidR="00193D72" w:rsidRPr="00573D8C">
        <w:rPr>
          <w:rFonts w:ascii="Times New Roman" w:eastAsia="Arial" w:hAnsi="Times New Roman" w:cs="Times New Roman"/>
          <w:sz w:val="22"/>
          <w:szCs w:val="22"/>
        </w:rPr>
        <w:t xml:space="preserve">ostępowaniu; </w:t>
      </w:r>
    </w:p>
    <w:p w14:paraId="04B2F3BD" w14:textId="4408FBAD" w:rsidR="00573D8C" w:rsidRPr="00573D8C"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193D72" w:rsidRPr="00573D8C">
        <w:rPr>
          <w:rFonts w:ascii="Times New Roman" w:eastAsia="Arial" w:hAnsi="Times New Roman" w:cs="Times New Roman"/>
          <w:sz w:val="22"/>
          <w:szCs w:val="22"/>
        </w:rPr>
        <w:t xml:space="preserve">ę, który z innymi </w:t>
      </w:r>
      <w:r>
        <w:rPr>
          <w:rFonts w:ascii="Times New Roman" w:eastAsia="Arial" w:hAnsi="Times New Roman" w:cs="Times New Roman"/>
          <w:sz w:val="22"/>
          <w:szCs w:val="22"/>
        </w:rPr>
        <w:t>Wykonawc</w:t>
      </w:r>
      <w:r w:rsidR="00193D72" w:rsidRPr="00573D8C">
        <w:rPr>
          <w:rFonts w:ascii="Times New Roman" w:eastAsia="Arial" w:hAnsi="Times New Roman" w:cs="Times New Roman"/>
          <w:sz w:val="22"/>
          <w:szCs w:val="22"/>
        </w:rPr>
        <w:t xml:space="preserve">ami zawarł porozumienie mające na celu zakłócenie konkurencji między </w:t>
      </w:r>
      <w:r>
        <w:rPr>
          <w:rFonts w:ascii="Times New Roman" w:eastAsia="Arial" w:hAnsi="Times New Roman" w:cs="Times New Roman"/>
          <w:sz w:val="22"/>
          <w:szCs w:val="22"/>
        </w:rPr>
        <w:t>Wykonawc</w:t>
      </w:r>
      <w:r w:rsidR="00193D72" w:rsidRPr="00573D8C">
        <w:rPr>
          <w:rFonts w:ascii="Times New Roman" w:eastAsia="Arial" w:hAnsi="Times New Roman" w:cs="Times New Roman"/>
          <w:sz w:val="22"/>
          <w:szCs w:val="22"/>
        </w:rPr>
        <w:t xml:space="preserve">ami w </w:t>
      </w:r>
      <w:r w:rsidR="00257C4E">
        <w:rPr>
          <w:rFonts w:ascii="Times New Roman" w:eastAsia="Arial" w:hAnsi="Times New Roman" w:cs="Times New Roman"/>
          <w:sz w:val="22"/>
          <w:szCs w:val="22"/>
        </w:rPr>
        <w:t>P</w:t>
      </w:r>
      <w:r w:rsidR="00193D72" w:rsidRPr="00573D8C">
        <w:rPr>
          <w:rFonts w:ascii="Times New Roman" w:eastAsia="Arial" w:hAnsi="Times New Roman" w:cs="Times New Roman"/>
          <w:sz w:val="22"/>
          <w:szCs w:val="22"/>
        </w:rPr>
        <w:t xml:space="preserve">ostępowaniu o udzielenie zamówienia, co </w:t>
      </w:r>
      <w:r w:rsidR="0077762D">
        <w:rPr>
          <w:rFonts w:ascii="Times New Roman" w:eastAsia="Arial" w:hAnsi="Times New Roman" w:cs="Times New Roman"/>
          <w:sz w:val="22"/>
          <w:szCs w:val="22"/>
        </w:rPr>
        <w:t>Zamawiając</w:t>
      </w:r>
      <w:r w:rsidR="00193D72" w:rsidRPr="00573D8C">
        <w:rPr>
          <w:rFonts w:ascii="Times New Roman" w:eastAsia="Arial" w:hAnsi="Times New Roman" w:cs="Times New Roman"/>
          <w:sz w:val="22"/>
          <w:szCs w:val="22"/>
        </w:rPr>
        <w:t>y jest w stanie wykazać za pomocą stosownych środków dowodowych;</w:t>
      </w:r>
    </w:p>
    <w:p w14:paraId="2918D3A7" w14:textId="433E3003" w:rsidR="00F257B8" w:rsidRDefault="00451276" w:rsidP="000C61E2">
      <w:pPr>
        <w:pStyle w:val="Akapitzlist"/>
        <w:numPr>
          <w:ilvl w:val="0"/>
          <w:numId w:val="5"/>
        </w:numPr>
        <w:spacing w:before="60" w:after="60" w:line="276" w:lineRule="auto"/>
        <w:jc w:val="both"/>
        <w:rPr>
          <w:rFonts w:ascii="Times New Roman" w:eastAsia="Arial" w:hAnsi="Times New Roman" w:cs="Times New Roman"/>
          <w:sz w:val="22"/>
          <w:szCs w:val="22"/>
        </w:rPr>
      </w:pPr>
      <w:r>
        <w:rPr>
          <w:rFonts w:ascii="Times New Roman" w:eastAsia="Arial" w:hAnsi="Times New Roman" w:cs="Times New Roman"/>
          <w:sz w:val="22"/>
          <w:szCs w:val="22"/>
        </w:rPr>
        <w:t>Wykonawc</w:t>
      </w:r>
      <w:r w:rsidR="00BD129C" w:rsidRPr="00573D8C">
        <w:rPr>
          <w:rFonts w:ascii="Times New Roman" w:eastAsia="Arial" w:hAnsi="Times New Roman" w:cs="Times New Roman"/>
          <w:sz w:val="22"/>
          <w:szCs w:val="22"/>
        </w:rPr>
        <w:t xml:space="preserve">ę, który naruszył obowiązki dotyczące płatności podatków, opłat lub składek na ubezpieczenia społeczne lub zdrowotne, co </w:t>
      </w:r>
      <w:r w:rsidR="0077762D">
        <w:rPr>
          <w:rFonts w:ascii="Times New Roman" w:eastAsia="Arial" w:hAnsi="Times New Roman" w:cs="Times New Roman"/>
          <w:sz w:val="22"/>
          <w:szCs w:val="22"/>
        </w:rPr>
        <w:t>Zamawiając</w:t>
      </w:r>
      <w:r w:rsidR="00BD129C" w:rsidRPr="00573D8C">
        <w:rPr>
          <w:rFonts w:ascii="Times New Roman" w:eastAsia="Arial" w:hAnsi="Times New Roman" w:cs="Times New Roman"/>
          <w:sz w:val="22"/>
          <w:szCs w:val="22"/>
        </w:rPr>
        <w:t>y jest w stanie wykazać za pomocą stosownych środków dowodowych, z wyjątkiem przypadku, o którym mowa w ust. 1 pkt 1</w:t>
      </w:r>
      <w:r w:rsidR="00194C1D">
        <w:rPr>
          <w:rFonts w:ascii="Times New Roman" w:eastAsia="Arial" w:hAnsi="Times New Roman" w:cs="Times New Roman"/>
          <w:sz w:val="22"/>
          <w:szCs w:val="22"/>
        </w:rPr>
        <w:t>0</w:t>
      </w:r>
      <w:r w:rsidR="00BD129C" w:rsidRPr="00573D8C">
        <w:rPr>
          <w:rFonts w:ascii="Times New Roman" w:eastAsia="Arial" w:hAnsi="Times New Roman" w:cs="Times New Roman"/>
          <w:sz w:val="22"/>
          <w:szCs w:val="22"/>
        </w:rPr>
        <w:t xml:space="preserve">, chyba że </w:t>
      </w:r>
      <w:r>
        <w:rPr>
          <w:rFonts w:ascii="Times New Roman" w:eastAsia="Arial" w:hAnsi="Times New Roman" w:cs="Times New Roman"/>
          <w:sz w:val="22"/>
          <w:szCs w:val="22"/>
        </w:rPr>
        <w:t>Wykonawc</w:t>
      </w:r>
      <w:r w:rsidR="00BD129C" w:rsidRPr="00573D8C">
        <w:rPr>
          <w:rFonts w:ascii="Times New Roman" w:eastAsia="Arial" w:hAnsi="Times New Roman" w:cs="Times New Roman"/>
          <w:sz w:val="22"/>
          <w:szCs w:val="22"/>
        </w:rPr>
        <w:t xml:space="preserve">a dokonał płatności należnych podatków, opłat lub składek na ubezpieczenia społeczne lub zdrowotne wraz z odsetkami lub grzywnami lub zawarł wiążące porozumienie w sprawie spłaty tych należności. </w:t>
      </w:r>
      <w:r w:rsidR="00BD129C" w:rsidRPr="00573D8C">
        <w:rPr>
          <w:rFonts w:ascii="Times New Roman" w:eastAsia="Arial" w:hAnsi="Times New Roman" w:cs="Times New Roman"/>
          <w:sz w:val="22"/>
          <w:szCs w:val="22"/>
        </w:rPr>
        <w:cr/>
      </w:r>
    </w:p>
    <w:p w14:paraId="55B75032" w14:textId="748C7410" w:rsidR="00902D74" w:rsidRPr="00950643" w:rsidRDefault="00902D74" w:rsidP="000C61E2">
      <w:pPr>
        <w:pStyle w:val="Akapitzlist"/>
        <w:spacing w:before="60" w:after="60" w:line="276" w:lineRule="auto"/>
        <w:ind w:left="927"/>
        <w:jc w:val="both"/>
        <w:rPr>
          <w:rStyle w:val="FontStyle13"/>
          <w:rFonts w:eastAsia="Arial"/>
        </w:rPr>
      </w:pPr>
    </w:p>
    <w:p w14:paraId="387C6EEE" w14:textId="70CA5434" w:rsidR="001147D8" w:rsidRDefault="00663430" w:rsidP="000C61E2">
      <w:pPr>
        <w:pStyle w:val="Nagwek1"/>
        <w:spacing w:before="60" w:after="60"/>
        <w:rPr>
          <w:rFonts w:cs="Times New Roman"/>
          <w:b w:val="0"/>
        </w:rPr>
      </w:pPr>
      <w:bookmarkStart w:id="148" w:name="_Ref51795029"/>
      <w:r w:rsidRPr="006C291E">
        <w:t>DOKUMENTY I OŚWIADCZENIA SKŁADANE W CELU WYKAZANIA BRAKU PODSTAW DO WYKLUCZENIA Z POSTĘPOWANIA</w:t>
      </w:r>
      <w:bookmarkEnd w:id="148"/>
    </w:p>
    <w:p w14:paraId="1D0D3459" w14:textId="77777777" w:rsidR="00663430" w:rsidRPr="00663430" w:rsidRDefault="00663430"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18B88252" w14:textId="32E9A9E4" w:rsidR="001147D8" w:rsidRPr="008B12A8" w:rsidRDefault="001147D8" w:rsidP="000C61E2">
      <w:pPr>
        <w:widowControl w:val="0"/>
        <w:adjustRightInd w:val="0"/>
        <w:spacing w:before="60" w:after="60" w:line="276" w:lineRule="auto"/>
        <w:ind w:left="426"/>
        <w:jc w:val="both"/>
        <w:textAlignment w:val="baseline"/>
        <w:rPr>
          <w:rFonts w:ascii="Times New Roman" w:hAnsi="Times New Roman"/>
          <w:color w:val="000000" w:themeColor="text1"/>
          <w:sz w:val="22"/>
          <w:szCs w:val="22"/>
        </w:rPr>
      </w:pPr>
      <w:r w:rsidRPr="569001FE">
        <w:rPr>
          <w:rFonts w:ascii="Times New Roman" w:hAnsi="Times New Roman"/>
          <w:b/>
          <w:bCs/>
          <w:color w:val="000000" w:themeColor="text1"/>
          <w:sz w:val="22"/>
          <w:szCs w:val="22"/>
        </w:rPr>
        <w:t xml:space="preserve">W celu potwierdzenia </w:t>
      </w:r>
      <w:r w:rsidR="00663430">
        <w:rPr>
          <w:rFonts w:ascii="Times New Roman" w:hAnsi="Times New Roman"/>
          <w:b/>
          <w:bCs/>
          <w:color w:val="000000" w:themeColor="text1"/>
          <w:sz w:val="22"/>
          <w:szCs w:val="22"/>
        </w:rPr>
        <w:t>braku podstaw do wykluczenia z P</w:t>
      </w:r>
      <w:r w:rsidRPr="569001FE">
        <w:rPr>
          <w:rFonts w:ascii="Times New Roman" w:hAnsi="Times New Roman"/>
          <w:b/>
          <w:bCs/>
          <w:color w:val="000000" w:themeColor="text1"/>
          <w:sz w:val="22"/>
          <w:szCs w:val="22"/>
        </w:rPr>
        <w:t>ostępowania</w:t>
      </w:r>
      <w:r w:rsidR="00451276" w:rsidRPr="569001FE">
        <w:rPr>
          <w:rFonts w:ascii="Times New Roman" w:hAnsi="Times New Roman"/>
          <w:b/>
          <w:bCs/>
          <w:color w:val="000000" w:themeColor="text1"/>
          <w:sz w:val="22"/>
          <w:szCs w:val="22"/>
        </w:rPr>
        <w:t xml:space="preserve"> Wykonawca przedstawia wraz z </w:t>
      </w:r>
      <w:r w:rsidR="000530A6">
        <w:rPr>
          <w:rFonts w:ascii="Times New Roman" w:eastAsia="Times New Roman" w:hAnsi="Times New Roman" w:cs="Times New Roman"/>
          <w:b/>
          <w:bCs/>
          <w:color w:val="000000" w:themeColor="text1"/>
          <w:sz w:val="22"/>
          <w:szCs w:val="22"/>
        </w:rPr>
        <w:t>Ofert</w:t>
      </w:r>
      <w:r w:rsidR="007435C1" w:rsidRPr="569001FE">
        <w:rPr>
          <w:rFonts w:ascii="Times New Roman" w:eastAsia="Times New Roman" w:hAnsi="Times New Roman" w:cs="Times New Roman"/>
          <w:b/>
          <w:bCs/>
          <w:color w:val="000000" w:themeColor="text1"/>
          <w:sz w:val="22"/>
          <w:szCs w:val="22"/>
        </w:rPr>
        <w:t>ą</w:t>
      </w:r>
      <w:r w:rsidRPr="569001FE">
        <w:rPr>
          <w:rFonts w:ascii="Times New Roman" w:hAnsi="Times New Roman"/>
          <w:b/>
          <w:bCs/>
          <w:color w:val="000000" w:themeColor="text1"/>
          <w:sz w:val="22"/>
          <w:szCs w:val="22"/>
        </w:rPr>
        <w:t>:</w:t>
      </w:r>
    </w:p>
    <w:p w14:paraId="47035440" w14:textId="77777777" w:rsidR="00663430" w:rsidRPr="00663430" w:rsidRDefault="00663430" w:rsidP="000C61E2">
      <w:pPr>
        <w:pStyle w:val="Akapitzlist"/>
        <w:widowControl w:val="0"/>
        <w:numPr>
          <w:ilvl w:val="0"/>
          <w:numId w:val="4"/>
        </w:numPr>
        <w:adjustRightInd w:val="0"/>
        <w:spacing w:before="60" w:after="60" w:line="276" w:lineRule="auto"/>
        <w:jc w:val="both"/>
        <w:textAlignment w:val="baseline"/>
        <w:rPr>
          <w:rFonts w:ascii="Times New Roman" w:hAnsi="Times New Roman"/>
          <w:b/>
          <w:bCs/>
          <w:vanish/>
          <w:color w:val="000000" w:themeColor="text1"/>
          <w:sz w:val="22"/>
          <w:szCs w:val="22"/>
        </w:rPr>
      </w:pPr>
    </w:p>
    <w:p w14:paraId="282895D7" w14:textId="77777777" w:rsidR="00663430" w:rsidRPr="00663430" w:rsidRDefault="00663430" w:rsidP="000C61E2">
      <w:pPr>
        <w:pStyle w:val="Akapitzlist"/>
        <w:widowControl w:val="0"/>
        <w:numPr>
          <w:ilvl w:val="0"/>
          <w:numId w:val="4"/>
        </w:numPr>
        <w:adjustRightInd w:val="0"/>
        <w:spacing w:before="60" w:after="60" w:line="276" w:lineRule="auto"/>
        <w:jc w:val="both"/>
        <w:textAlignment w:val="baseline"/>
        <w:rPr>
          <w:rFonts w:ascii="Times New Roman" w:hAnsi="Times New Roman"/>
          <w:b/>
          <w:bCs/>
          <w:vanish/>
          <w:color w:val="000000" w:themeColor="text1"/>
          <w:sz w:val="22"/>
          <w:szCs w:val="22"/>
        </w:rPr>
      </w:pPr>
      <w:commentRangeStart w:id="149"/>
    </w:p>
    <w:p w14:paraId="53AF42B0" w14:textId="77777777" w:rsidR="00663430" w:rsidRPr="00663430" w:rsidRDefault="00663430" w:rsidP="000C61E2">
      <w:pPr>
        <w:pStyle w:val="Akapitzlist"/>
        <w:widowControl w:val="0"/>
        <w:numPr>
          <w:ilvl w:val="0"/>
          <w:numId w:val="4"/>
        </w:numPr>
        <w:adjustRightInd w:val="0"/>
        <w:spacing w:before="60" w:after="60" w:line="276" w:lineRule="auto"/>
        <w:jc w:val="both"/>
        <w:textAlignment w:val="baseline"/>
        <w:rPr>
          <w:rFonts w:ascii="Times New Roman" w:hAnsi="Times New Roman"/>
          <w:b/>
          <w:bCs/>
          <w:vanish/>
          <w:color w:val="000000" w:themeColor="text1"/>
          <w:sz w:val="22"/>
          <w:szCs w:val="22"/>
        </w:rPr>
      </w:pPr>
    </w:p>
    <w:commentRangeEnd w:id="149"/>
    <w:p w14:paraId="2476C576" w14:textId="77777777" w:rsidR="00663430" w:rsidRPr="00663430" w:rsidRDefault="00663430" w:rsidP="000C61E2">
      <w:pPr>
        <w:pStyle w:val="Akapitzlist"/>
        <w:widowControl w:val="0"/>
        <w:numPr>
          <w:ilvl w:val="0"/>
          <w:numId w:val="4"/>
        </w:numPr>
        <w:adjustRightInd w:val="0"/>
        <w:spacing w:before="60" w:after="60" w:line="276" w:lineRule="auto"/>
        <w:jc w:val="both"/>
        <w:textAlignment w:val="baseline"/>
        <w:rPr>
          <w:rFonts w:ascii="Times New Roman" w:hAnsi="Times New Roman"/>
          <w:b/>
          <w:bCs/>
          <w:vanish/>
          <w:color w:val="000000" w:themeColor="text1"/>
          <w:sz w:val="22"/>
          <w:szCs w:val="22"/>
        </w:rPr>
      </w:pPr>
      <w:r>
        <w:commentReference w:id="149"/>
      </w:r>
    </w:p>
    <w:p w14:paraId="482F914A" w14:textId="77777777" w:rsidR="00663430" w:rsidRPr="00663430" w:rsidRDefault="00663430" w:rsidP="000C61E2">
      <w:pPr>
        <w:pStyle w:val="Akapitzlist"/>
        <w:widowControl w:val="0"/>
        <w:numPr>
          <w:ilvl w:val="0"/>
          <w:numId w:val="4"/>
        </w:numPr>
        <w:adjustRightInd w:val="0"/>
        <w:spacing w:before="60" w:after="60" w:line="276" w:lineRule="auto"/>
        <w:jc w:val="both"/>
        <w:textAlignment w:val="baseline"/>
        <w:rPr>
          <w:rFonts w:ascii="Times New Roman" w:hAnsi="Times New Roman"/>
          <w:b/>
          <w:bCs/>
          <w:vanish/>
          <w:color w:val="000000" w:themeColor="text1"/>
          <w:sz w:val="22"/>
          <w:szCs w:val="22"/>
        </w:rPr>
      </w:pPr>
    </w:p>
    <w:p w14:paraId="796C3FCE" w14:textId="08C2AEA6" w:rsidR="001147D8" w:rsidRPr="008B12A8" w:rsidRDefault="001147D8" w:rsidP="000C61E2">
      <w:pPr>
        <w:pStyle w:val="Akapitzlist"/>
        <w:widowControl w:val="0"/>
        <w:numPr>
          <w:ilvl w:val="1"/>
          <w:numId w:val="4"/>
        </w:numPr>
        <w:adjustRightInd w:val="0"/>
        <w:spacing w:before="60" w:after="60" w:line="276" w:lineRule="auto"/>
        <w:jc w:val="both"/>
        <w:textAlignment w:val="baseline"/>
        <w:rPr>
          <w:rFonts w:ascii="Times New Roman" w:hAnsi="Times New Roman"/>
          <w:color w:val="000000" w:themeColor="text1"/>
          <w:sz w:val="22"/>
          <w:szCs w:val="22"/>
        </w:rPr>
      </w:pPr>
      <w:r w:rsidRPr="62046C26">
        <w:rPr>
          <w:rFonts w:ascii="Times New Roman" w:hAnsi="Times New Roman"/>
          <w:b/>
          <w:bCs/>
          <w:color w:val="000000" w:themeColor="text1"/>
          <w:sz w:val="22"/>
          <w:szCs w:val="22"/>
        </w:rPr>
        <w:t>informację z Krajowego Rejestru Karnego</w:t>
      </w:r>
      <w:r w:rsidRPr="62046C26">
        <w:rPr>
          <w:rFonts w:ascii="Times New Roman" w:hAnsi="Times New Roman"/>
          <w:color w:val="000000" w:themeColor="text1"/>
          <w:sz w:val="22"/>
          <w:szCs w:val="22"/>
        </w:rPr>
        <w:t xml:space="preserve"> w zakresie określonym w </w:t>
      </w:r>
      <w:r w:rsidR="0088776C" w:rsidRPr="62046C26">
        <w:rPr>
          <w:rFonts w:ascii="Times New Roman" w:hAnsi="Times New Roman"/>
          <w:color w:val="000000" w:themeColor="text1"/>
          <w:sz w:val="22"/>
          <w:szCs w:val="22"/>
        </w:rPr>
        <w:t xml:space="preserve">pkt. </w:t>
      </w:r>
      <w:r w:rsidR="004B11C1">
        <w:rPr>
          <w:rFonts w:ascii="Times New Roman" w:eastAsia="Times New Roman" w:hAnsi="Times New Roman" w:cs="Times New Roman"/>
          <w:color w:val="000000" w:themeColor="text1"/>
          <w:sz w:val="22"/>
          <w:szCs w:val="22"/>
        </w:rPr>
        <w:t>4.3</w:t>
      </w:r>
      <w:r w:rsidR="00290393" w:rsidRPr="62046C26">
        <w:rPr>
          <w:rFonts w:ascii="Times New Roman" w:hAnsi="Times New Roman"/>
          <w:color w:val="000000" w:themeColor="text1"/>
          <w:sz w:val="22"/>
          <w:szCs w:val="22"/>
        </w:rPr>
        <w:t xml:space="preserve"> </w:t>
      </w:r>
      <w:r w:rsidR="00BD129C" w:rsidRPr="62046C26">
        <w:rPr>
          <w:rFonts w:ascii="Times New Roman" w:hAnsi="Times New Roman"/>
          <w:color w:val="000000" w:themeColor="text1"/>
          <w:sz w:val="22"/>
          <w:szCs w:val="22"/>
        </w:rPr>
        <w:t xml:space="preserve">ppkt 3 i 4 </w:t>
      </w:r>
      <w:r w:rsidRPr="62046C26">
        <w:rPr>
          <w:rFonts w:ascii="Times New Roman" w:hAnsi="Times New Roman"/>
          <w:color w:val="000000" w:themeColor="text1"/>
          <w:sz w:val="22"/>
          <w:szCs w:val="22"/>
        </w:rPr>
        <w:t xml:space="preserve">wystawioną nie wcześniej niż 6 miesięcy przed upływem terminu składania </w:t>
      </w:r>
      <w:r w:rsidR="000530A6">
        <w:rPr>
          <w:rFonts w:ascii="Times New Roman" w:eastAsia="Times New Roman" w:hAnsi="Times New Roman" w:cs="Times New Roman"/>
          <w:color w:val="000000" w:themeColor="text1"/>
          <w:sz w:val="22"/>
          <w:szCs w:val="22"/>
        </w:rPr>
        <w:t>Ofert</w:t>
      </w:r>
      <w:r w:rsidR="0077762D" w:rsidRPr="62046C26">
        <w:rPr>
          <w:rFonts w:ascii="Times New Roman" w:hAnsi="Times New Roman"/>
          <w:color w:val="000000" w:themeColor="text1"/>
          <w:sz w:val="22"/>
          <w:szCs w:val="22"/>
        </w:rPr>
        <w:t>.</w:t>
      </w:r>
      <w:r w:rsidRPr="62046C26">
        <w:rPr>
          <w:rFonts w:ascii="Times New Roman" w:hAnsi="Times New Roman"/>
          <w:color w:val="000000" w:themeColor="text1"/>
          <w:sz w:val="22"/>
          <w:szCs w:val="22"/>
        </w:rPr>
        <w:t xml:space="preserve"> Uwaga: Dokumenty, o których mowa w niniejszym punkcie dotyczą urzędujących członków organu zarządzającego, członków organu nadzorczego, wspólników w spółce jawnej lub spółce partnerskiej, komplementariuszy w spółce komandytowej i komandytowo-akcyjnej, prokurentów oraz podmiotu zbiorowego;</w:t>
      </w:r>
    </w:p>
    <w:p w14:paraId="2A09B148" w14:textId="6CD30E1C" w:rsidR="00B44D63" w:rsidRPr="008B12A8" w:rsidRDefault="4DF2D6C6" w:rsidP="00175B92">
      <w:pPr>
        <w:pStyle w:val="Akapitzlist"/>
        <w:widowControl w:val="0"/>
        <w:numPr>
          <w:ilvl w:val="1"/>
          <w:numId w:val="4"/>
        </w:numPr>
        <w:adjustRightInd w:val="0"/>
        <w:spacing w:before="60" w:after="60" w:line="276" w:lineRule="auto"/>
        <w:ind w:left="426"/>
        <w:jc w:val="both"/>
        <w:textAlignment w:val="baseline"/>
        <w:rPr>
          <w:rFonts w:ascii="Times New Roman" w:hAnsi="Times New Roman"/>
          <w:b/>
          <w:bCs/>
          <w:color w:val="000000" w:themeColor="text1"/>
          <w:sz w:val="22"/>
          <w:szCs w:val="22"/>
        </w:rPr>
      </w:pPr>
      <w:r w:rsidRPr="7D55D799">
        <w:rPr>
          <w:rFonts w:ascii="Times New Roman" w:hAnsi="Times New Roman"/>
          <w:b/>
          <w:bCs/>
          <w:color w:val="000000" w:themeColor="text1"/>
          <w:sz w:val="22"/>
          <w:szCs w:val="22"/>
        </w:rPr>
        <w:t>odpis z właściwego rejestru lub z centralnej ewidencji i informacji o działalności gospodarczej</w:t>
      </w:r>
      <w:r w:rsidRPr="7D55D799">
        <w:rPr>
          <w:rFonts w:ascii="Times New Roman" w:hAnsi="Times New Roman"/>
          <w:color w:val="000000" w:themeColor="text1"/>
          <w:sz w:val="22"/>
          <w:szCs w:val="22"/>
        </w:rPr>
        <w:t>, jeżeli odrębne przepisy wymagają wpisu do rejestru lub ewidencji, w celu potwierdzenia braku podstaw wykluczenia; W przypadku</w:t>
      </w:r>
      <w:r w:rsidR="1F91D4D2" w:rsidRPr="7D55D799">
        <w:rPr>
          <w:rFonts w:ascii="Times New Roman" w:hAnsi="Times New Roman"/>
          <w:color w:val="000000" w:themeColor="text1"/>
          <w:sz w:val="22"/>
          <w:szCs w:val="22"/>
        </w:rPr>
        <w:t>,</w:t>
      </w:r>
      <w:r w:rsidRPr="7D55D799">
        <w:rPr>
          <w:rFonts w:ascii="Times New Roman" w:hAnsi="Times New Roman"/>
          <w:color w:val="000000" w:themeColor="text1"/>
          <w:sz w:val="22"/>
          <w:szCs w:val="22"/>
        </w:rPr>
        <w:t xml:space="preserve"> gdy rejestr jest dostępny publicznie nie wymaga się złożenia tego dokumentu (dotyczy np. rejestru przedsiębiorców KRS, CEIDG</w:t>
      </w:r>
      <w:r w:rsidRPr="7D55D799">
        <w:rPr>
          <w:rFonts w:ascii="Times New Roman" w:eastAsia="Times New Roman" w:hAnsi="Times New Roman" w:cs="Times New Roman"/>
          <w:color w:val="000000" w:themeColor="text1"/>
          <w:sz w:val="22"/>
          <w:szCs w:val="22"/>
        </w:rPr>
        <w:t>)</w:t>
      </w:r>
      <w:r w:rsidR="1A8B49BE" w:rsidRPr="7D55D799">
        <w:rPr>
          <w:rFonts w:ascii="Times New Roman" w:eastAsia="Times New Roman" w:hAnsi="Times New Roman" w:cs="Times New Roman"/>
          <w:color w:val="000000" w:themeColor="text1"/>
          <w:sz w:val="22"/>
          <w:szCs w:val="22"/>
        </w:rPr>
        <w:t>,</w:t>
      </w:r>
    </w:p>
    <w:p w14:paraId="50E2DA5E" w14:textId="18ACAEF0" w:rsidR="00C90D76" w:rsidRPr="0064067C" w:rsidRDefault="00451276" w:rsidP="00175B92">
      <w:pPr>
        <w:pStyle w:val="Akapitzlist"/>
        <w:widowControl w:val="0"/>
        <w:numPr>
          <w:ilvl w:val="1"/>
          <w:numId w:val="4"/>
        </w:numPr>
        <w:adjustRightInd w:val="0"/>
        <w:spacing w:before="60" w:after="60" w:line="276" w:lineRule="auto"/>
        <w:ind w:left="426"/>
        <w:jc w:val="both"/>
        <w:textAlignment w:val="baseline"/>
        <w:rPr>
          <w:rFonts w:eastAsia="Times New Roman"/>
          <w:lang w:eastAsia="pl-PL"/>
        </w:rPr>
      </w:pPr>
      <w:r w:rsidRPr="4FD61535">
        <w:rPr>
          <w:rFonts w:ascii="Times New Roman" w:hAnsi="Times New Roman"/>
          <w:color w:val="000000" w:themeColor="text1"/>
          <w:sz w:val="22"/>
          <w:szCs w:val="22"/>
        </w:rPr>
        <w:t xml:space="preserve">w przypadku </w:t>
      </w:r>
      <w:r w:rsidR="0084167F" w:rsidRPr="4FD61535">
        <w:rPr>
          <w:rFonts w:ascii="Times New Roman" w:hAnsi="Times New Roman"/>
          <w:color w:val="000000" w:themeColor="text1"/>
          <w:sz w:val="22"/>
          <w:szCs w:val="22"/>
        </w:rPr>
        <w:t>osób fizycznych posiadających miejsce zamieszania poza granicami RP oraz  Wykonawców mających siedzibę poza granicami RP,</w:t>
      </w:r>
      <w:r w:rsidRPr="4FD61535">
        <w:rPr>
          <w:rFonts w:ascii="Times New Roman" w:hAnsi="Times New Roman"/>
          <w:color w:val="000000" w:themeColor="text1"/>
          <w:sz w:val="22"/>
          <w:szCs w:val="22"/>
        </w:rPr>
        <w:t xml:space="preserve"> Wykonawca przedstawia dokumenty </w:t>
      </w:r>
      <w:r w:rsidR="0084167F" w:rsidRPr="4FD61535">
        <w:rPr>
          <w:rFonts w:ascii="Times New Roman" w:hAnsi="Times New Roman"/>
          <w:color w:val="000000" w:themeColor="text1"/>
          <w:sz w:val="22"/>
          <w:szCs w:val="22"/>
        </w:rPr>
        <w:t>potwierdzające brak przesłanek wykluczenia o których mowa w pkt. 4.</w:t>
      </w:r>
      <w:r w:rsidR="1B030494" w:rsidRPr="4FD61535">
        <w:rPr>
          <w:rFonts w:ascii="Times New Roman" w:hAnsi="Times New Roman"/>
          <w:color w:val="000000" w:themeColor="text1"/>
          <w:sz w:val="22"/>
          <w:szCs w:val="22"/>
        </w:rPr>
        <w:t>3</w:t>
      </w:r>
      <w:r w:rsidR="0084167F" w:rsidRPr="4FD61535">
        <w:rPr>
          <w:rFonts w:ascii="Times New Roman" w:hAnsi="Times New Roman"/>
          <w:color w:val="000000" w:themeColor="text1"/>
          <w:sz w:val="22"/>
          <w:szCs w:val="22"/>
        </w:rPr>
        <w:t xml:space="preserve"> ppkt. 1,3,4 i 11</w:t>
      </w:r>
      <w:r w:rsidR="00A079DD" w:rsidRPr="4FD61535">
        <w:rPr>
          <w:rFonts w:ascii="Times New Roman" w:hAnsi="Times New Roman"/>
          <w:color w:val="000000" w:themeColor="text1"/>
          <w:sz w:val="22"/>
          <w:szCs w:val="22"/>
        </w:rPr>
        <w:t>,</w:t>
      </w:r>
      <w:r w:rsidR="0084167F" w:rsidRPr="4FD61535">
        <w:rPr>
          <w:rFonts w:ascii="Times New Roman" w:hAnsi="Times New Roman"/>
          <w:color w:val="000000" w:themeColor="text1"/>
          <w:sz w:val="22"/>
          <w:szCs w:val="22"/>
        </w:rPr>
        <w:t xml:space="preserve"> wystawione przez uprawnione organy </w:t>
      </w:r>
      <w:r w:rsidRPr="4FD61535">
        <w:rPr>
          <w:rFonts w:ascii="Times New Roman" w:hAnsi="Times New Roman"/>
          <w:color w:val="000000" w:themeColor="text1"/>
          <w:sz w:val="22"/>
          <w:szCs w:val="22"/>
        </w:rPr>
        <w:t>w kraju zamieszkania lub siedziby</w:t>
      </w:r>
      <w:r w:rsidR="0084167F" w:rsidRPr="4FD61535">
        <w:rPr>
          <w:rFonts w:ascii="Times New Roman" w:hAnsi="Times New Roman"/>
          <w:color w:val="000000" w:themeColor="text1"/>
          <w:sz w:val="22"/>
          <w:szCs w:val="22"/>
        </w:rPr>
        <w:t xml:space="preserve"> </w:t>
      </w:r>
      <w:r w:rsidRPr="4FD61535">
        <w:rPr>
          <w:rFonts w:ascii="Times New Roman" w:hAnsi="Times New Roman"/>
          <w:color w:val="000000" w:themeColor="text1"/>
          <w:sz w:val="22"/>
          <w:szCs w:val="22"/>
        </w:rPr>
        <w:t>wraz z tłumaczeniem przysięgłym</w:t>
      </w:r>
      <w:r w:rsidR="0084167F" w:rsidRPr="4FD61535">
        <w:rPr>
          <w:rFonts w:ascii="Times New Roman" w:hAnsi="Times New Roman"/>
          <w:color w:val="000000" w:themeColor="text1"/>
          <w:sz w:val="22"/>
          <w:szCs w:val="22"/>
        </w:rPr>
        <w:t>, a w przypadku w którym dokumentów takich nie wystawia się w kraju zamieszkania/siedziby -</w:t>
      </w:r>
      <w:r w:rsidR="00D57ABD" w:rsidRPr="4FD61535">
        <w:rPr>
          <w:rFonts w:ascii="Times New Roman" w:hAnsi="Times New Roman"/>
          <w:color w:val="000000" w:themeColor="text1"/>
          <w:sz w:val="22"/>
          <w:szCs w:val="22"/>
        </w:rPr>
        <w:t xml:space="preserve"> </w:t>
      </w:r>
      <w:r w:rsidR="0084167F" w:rsidRPr="4FD61535">
        <w:rPr>
          <w:rFonts w:ascii="Times New Roman" w:hAnsi="Times New Roman"/>
          <w:color w:val="000000" w:themeColor="text1"/>
          <w:sz w:val="22"/>
          <w:szCs w:val="22"/>
        </w:rPr>
        <w:t xml:space="preserve">oświadczenie własne Wykonawcy o braku podstaw do wykluczenia z </w:t>
      </w:r>
      <w:r w:rsidR="005D68BC">
        <w:rPr>
          <w:rFonts w:ascii="Times New Roman" w:hAnsi="Times New Roman"/>
          <w:color w:val="000000" w:themeColor="text1"/>
          <w:sz w:val="22"/>
          <w:szCs w:val="22"/>
        </w:rPr>
        <w:t>P</w:t>
      </w:r>
      <w:r w:rsidR="0084167F" w:rsidRPr="4FD61535">
        <w:rPr>
          <w:rFonts w:ascii="Times New Roman" w:hAnsi="Times New Roman"/>
          <w:color w:val="000000" w:themeColor="text1"/>
          <w:sz w:val="22"/>
          <w:szCs w:val="22"/>
        </w:rPr>
        <w:t>ostępowania</w:t>
      </w:r>
      <w:r w:rsidRPr="4FD61535">
        <w:rPr>
          <w:rFonts w:ascii="Times New Roman" w:hAnsi="Times New Roman"/>
          <w:color w:val="000000" w:themeColor="text1"/>
          <w:sz w:val="22"/>
          <w:szCs w:val="22"/>
        </w:rPr>
        <w:t>.</w:t>
      </w:r>
    </w:p>
    <w:p w14:paraId="0DD49F92" w14:textId="77777777" w:rsidR="00902D74" w:rsidRPr="00902D74" w:rsidRDefault="00902D74" w:rsidP="000C61E2">
      <w:pPr>
        <w:pStyle w:val="Akapitzlist1"/>
        <w:spacing w:before="60" w:after="60" w:line="276" w:lineRule="auto"/>
        <w:ind w:left="360"/>
        <w:jc w:val="both"/>
        <w:rPr>
          <w:rFonts w:asciiTheme="minorHAnsi" w:eastAsiaTheme="minorEastAsia" w:hAnsiTheme="minorHAnsi" w:cstheme="minorBidi"/>
          <w:b/>
          <w:bCs/>
          <w:color w:val="000000" w:themeColor="text1"/>
        </w:rPr>
      </w:pPr>
      <w:bookmarkStart w:id="150" w:name="_Ref51795129"/>
    </w:p>
    <w:p w14:paraId="10B120F8" w14:textId="77777777" w:rsidR="00902D74" w:rsidRPr="00902D74" w:rsidRDefault="00902D74" w:rsidP="000C61E2">
      <w:pPr>
        <w:pStyle w:val="Akapitzlist1"/>
        <w:spacing w:before="60" w:after="60" w:line="276" w:lineRule="auto"/>
        <w:ind w:left="360"/>
        <w:jc w:val="both"/>
        <w:rPr>
          <w:rFonts w:asciiTheme="minorHAnsi" w:eastAsiaTheme="minorEastAsia" w:hAnsiTheme="minorHAnsi" w:cstheme="minorBidi"/>
          <w:b/>
          <w:bCs/>
          <w:color w:val="000000" w:themeColor="text1"/>
        </w:rPr>
      </w:pPr>
    </w:p>
    <w:p w14:paraId="29E01F5E" w14:textId="7A38A0B6" w:rsidR="00E021CF" w:rsidRDefault="00902D74" w:rsidP="000C61E2">
      <w:pPr>
        <w:pStyle w:val="Nagwek1"/>
        <w:spacing w:before="60" w:after="60"/>
        <w:rPr>
          <w:rFonts w:cs="Times New Roman"/>
          <w:b w:val="0"/>
        </w:rPr>
      </w:pPr>
      <w:r w:rsidRPr="006C291E">
        <w:t xml:space="preserve">KRYTERIA OCENY </w:t>
      </w:r>
      <w:r w:rsidR="000530A6">
        <w:t>OFERT</w:t>
      </w:r>
      <w:bookmarkEnd w:id="150"/>
    </w:p>
    <w:p w14:paraId="2564D1E1" w14:textId="77777777" w:rsidR="00902D74" w:rsidRPr="00902D74" w:rsidRDefault="00902D74"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14E2BEA1" w14:textId="77777777" w:rsidR="001963A9" w:rsidRPr="001963A9" w:rsidRDefault="001963A9" w:rsidP="001963A9">
      <w:pPr>
        <w:pStyle w:val="Akapitzlist"/>
        <w:numPr>
          <w:ilvl w:val="0"/>
          <w:numId w:val="2"/>
        </w:numPr>
        <w:suppressAutoHyphens/>
        <w:spacing w:before="60" w:after="60" w:line="276" w:lineRule="auto"/>
        <w:jc w:val="both"/>
        <w:rPr>
          <w:rFonts w:ascii="Times New Roman" w:eastAsia="Calibri" w:hAnsi="Times New Roman" w:cs="Times New Roman"/>
          <w:vanish/>
          <w:color w:val="000000" w:themeColor="text1"/>
          <w:sz w:val="22"/>
          <w:szCs w:val="22"/>
        </w:rPr>
      </w:pPr>
    </w:p>
    <w:p w14:paraId="005C45F0" w14:textId="77777777" w:rsidR="001963A9" w:rsidRPr="001963A9" w:rsidRDefault="001963A9" w:rsidP="001963A9">
      <w:pPr>
        <w:pStyle w:val="Akapitzlist"/>
        <w:numPr>
          <w:ilvl w:val="0"/>
          <w:numId w:val="2"/>
        </w:numPr>
        <w:suppressAutoHyphens/>
        <w:spacing w:before="60" w:after="60" w:line="276" w:lineRule="auto"/>
        <w:jc w:val="both"/>
        <w:rPr>
          <w:rFonts w:ascii="Times New Roman" w:eastAsia="Calibri" w:hAnsi="Times New Roman" w:cs="Times New Roman"/>
          <w:vanish/>
          <w:color w:val="000000" w:themeColor="text1"/>
          <w:sz w:val="22"/>
          <w:szCs w:val="22"/>
        </w:rPr>
      </w:pPr>
    </w:p>
    <w:p w14:paraId="67785A34" w14:textId="197A23BE" w:rsidR="000F0C63" w:rsidRDefault="000F0C63" w:rsidP="001963A9">
      <w:pPr>
        <w:pStyle w:val="Akapitzlist1"/>
        <w:numPr>
          <w:ilvl w:val="1"/>
          <w:numId w:val="2"/>
        </w:numPr>
        <w:spacing w:before="60" w:after="60" w:line="276" w:lineRule="auto"/>
        <w:jc w:val="both"/>
        <w:rPr>
          <w:rFonts w:ascii="Times New Roman" w:hAnsi="Times New Roman"/>
          <w:color w:val="000000" w:themeColor="text1"/>
        </w:rPr>
      </w:pPr>
      <w:r w:rsidRPr="00CF6320">
        <w:rPr>
          <w:rFonts w:ascii="Times New Roman" w:hAnsi="Times New Roman"/>
          <w:color w:val="000000" w:themeColor="text1"/>
        </w:rPr>
        <w:t xml:space="preserve">Mając na względzie przedmiot Postępowania, kryteria oceny </w:t>
      </w:r>
      <w:r w:rsidR="000530A6">
        <w:rPr>
          <w:rFonts w:ascii="Times New Roman" w:hAnsi="Times New Roman"/>
          <w:color w:val="000000" w:themeColor="text1"/>
        </w:rPr>
        <w:t>Ofert</w:t>
      </w:r>
      <w:r w:rsidR="00902D74">
        <w:rPr>
          <w:rFonts w:ascii="Times New Roman" w:hAnsi="Times New Roman"/>
          <w:color w:val="000000" w:themeColor="text1"/>
        </w:rPr>
        <w:t xml:space="preserve"> Wykonawców będą premiować Wykonawcę</w:t>
      </w:r>
      <w:r w:rsidRPr="00CF6320">
        <w:rPr>
          <w:rFonts w:ascii="Times New Roman" w:hAnsi="Times New Roman"/>
          <w:color w:val="000000" w:themeColor="text1"/>
        </w:rPr>
        <w:t xml:space="preserve"> o najniższej</w:t>
      </w:r>
      <w:ins w:id="151" w:author="Autor">
        <w:r w:rsidR="00D74D41">
          <w:rPr>
            <w:rFonts w:ascii="Times New Roman" w:hAnsi="Times New Roman"/>
            <w:color w:val="000000" w:themeColor="text1"/>
          </w:rPr>
          <w:t xml:space="preserve"> łącznej</w:t>
        </w:r>
      </w:ins>
      <w:r w:rsidRPr="00CF6320">
        <w:rPr>
          <w:rFonts w:ascii="Times New Roman" w:hAnsi="Times New Roman"/>
          <w:color w:val="000000" w:themeColor="text1"/>
        </w:rPr>
        <w:t xml:space="preserve"> cenie </w:t>
      </w:r>
      <w:r w:rsidR="000530A6">
        <w:rPr>
          <w:rFonts w:ascii="Times New Roman" w:hAnsi="Times New Roman"/>
          <w:color w:val="000000" w:themeColor="text1"/>
        </w:rPr>
        <w:t>Ofert</w:t>
      </w:r>
      <w:r w:rsidRPr="00CF6320">
        <w:rPr>
          <w:rFonts w:ascii="Times New Roman" w:hAnsi="Times New Roman"/>
          <w:color w:val="000000" w:themeColor="text1"/>
        </w:rPr>
        <w:t xml:space="preserve">y, </w:t>
      </w:r>
      <w:r w:rsidR="00F47857">
        <w:rPr>
          <w:rFonts w:ascii="Times New Roman" w:hAnsi="Times New Roman"/>
          <w:color w:val="000000" w:themeColor="text1"/>
        </w:rPr>
        <w:t xml:space="preserve">najwyższym oferowanym dochodzie z działalności Demonstratora, </w:t>
      </w:r>
      <w:r w:rsidRPr="00CF6320">
        <w:rPr>
          <w:rFonts w:ascii="Times New Roman" w:hAnsi="Times New Roman"/>
          <w:color w:val="000000" w:themeColor="text1"/>
        </w:rPr>
        <w:t>najwyższych kompetencjach oraz potencjale technicznym i kadro</w:t>
      </w:r>
      <w:r w:rsidR="00902D74">
        <w:rPr>
          <w:rFonts w:ascii="Times New Roman" w:hAnsi="Times New Roman"/>
          <w:color w:val="000000" w:themeColor="text1"/>
        </w:rPr>
        <w:t>wym w zakresie przeprowadzenia T</w:t>
      </w:r>
      <w:r w:rsidRPr="00CF6320">
        <w:rPr>
          <w:rFonts w:ascii="Times New Roman" w:hAnsi="Times New Roman"/>
          <w:color w:val="000000" w:themeColor="text1"/>
        </w:rPr>
        <w:t>estów Instalacji Ułamkowo-Technicznych oraz Demonstratora Technologii w ramach Przedsięwzięcia PCP, o na</w:t>
      </w:r>
      <w:r w:rsidR="00902D74">
        <w:rPr>
          <w:rFonts w:ascii="Times New Roman" w:hAnsi="Times New Roman"/>
          <w:color w:val="000000" w:themeColor="text1"/>
        </w:rPr>
        <w:t>jlepszej propozycji realizacji przedmiotu zamówienia</w:t>
      </w:r>
      <w:r w:rsidRPr="00CF6320">
        <w:rPr>
          <w:rFonts w:ascii="Times New Roman" w:hAnsi="Times New Roman"/>
          <w:color w:val="000000" w:themeColor="text1"/>
        </w:rPr>
        <w:t>, a także oferującego Nieruchomości o określonych cechach.</w:t>
      </w:r>
    </w:p>
    <w:p w14:paraId="30469EA1" w14:textId="77777777" w:rsidR="00902D74" w:rsidRDefault="00902D74" w:rsidP="000C61E2">
      <w:pPr>
        <w:pStyle w:val="Akapitzlist1"/>
        <w:spacing w:before="60" w:after="60" w:line="276" w:lineRule="auto"/>
        <w:ind w:left="792"/>
        <w:jc w:val="both"/>
        <w:rPr>
          <w:rFonts w:ascii="Times New Roman" w:hAnsi="Times New Roman"/>
          <w:color w:val="000000" w:themeColor="text1"/>
        </w:rPr>
      </w:pPr>
    </w:p>
    <w:p w14:paraId="338DC68C" w14:textId="6429A9F1" w:rsidR="00902D74" w:rsidRDefault="000F0C63" w:rsidP="00175B92">
      <w:pPr>
        <w:pStyle w:val="Akapitzlist1"/>
        <w:numPr>
          <w:ilvl w:val="1"/>
          <w:numId w:val="2"/>
        </w:numPr>
        <w:spacing w:before="60" w:after="60" w:line="276" w:lineRule="auto"/>
        <w:ind w:left="426"/>
        <w:jc w:val="both"/>
        <w:rPr>
          <w:rFonts w:ascii="Times New Roman" w:hAnsi="Times New Roman"/>
          <w:color w:val="000000" w:themeColor="text1"/>
        </w:rPr>
      </w:pPr>
      <w:r w:rsidRPr="6B2580CD">
        <w:rPr>
          <w:rFonts w:ascii="Times New Roman" w:hAnsi="Times New Roman"/>
          <w:color w:val="000000" w:themeColor="text1"/>
        </w:rPr>
        <w:t xml:space="preserve">Dodatkowo NCBR oczekuje, że wynagrodzenie za świadczenia Partnera, ze względu na </w:t>
      </w:r>
      <w:r w:rsidR="00F47857" w:rsidRPr="6B2580CD">
        <w:rPr>
          <w:rFonts w:ascii="Times New Roman" w:hAnsi="Times New Roman"/>
          <w:color w:val="000000" w:themeColor="text1"/>
        </w:rPr>
        <w:t>wkład Partnera Publicznego</w:t>
      </w:r>
      <w:r w:rsidRPr="6B2580CD">
        <w:rPr>
          <w:rFonts w:ascii="Times New Roman" w:hAnsi="Times New Roman"/>
          <w:color w:val="000000" w:themeColor="text1"/>
        </w:rPr>
        <w:t xml:space="preserve"> w postaci </w:t>
      </w:r>
      <w:r w:rsidR="00F47857" w:rsidRPr="6B2580CD">
        <w:rPr>
          <w:rFonts w:ascii="Times New Roman" w:hAnsi="Times New Roman"/>
          <w:color w:val="000000" w:themeColor="text1"/>
        </w:rPr>
        <w:t xml:space="preserve">roszczenia o stworzenie </w:t>
      </w:r>
      <w:r w:rsidRPr="6B2580CD">
        <w:rPr>
          <w:rFonts w:ascii="Times New Roman" w:hAnsi="Times New Roman"/>
          <w:color w:val="000000" w:themeColor="text1"/>
        </w:rPr>
        <w:t xml:space="preserve">Instalacji Ułamkowo-Technicznych oraz </w:t>
      </w:r>
      <w:r w:rsidR="000D6F8F" w:rsidRPr="6B2580CD">
        <w:rPr>
          <w:rFonts w:ascii="Times New Roman" w:hAnsi="Times New Roman"/>
          <w:color w:val="000000" w:themeColor="text1"/>
        </w:rPr>
        <w:t>Demonstratora Technologii, będzie</w:t>
      </w:r>
      <w:r w:rsidRPr="6B2580CD">
        <w:rPr>
          <w:rFonts w:ascii="Times New Roman" w:hAnsi="Times New Roman"/>
          <w:color w:val="000000" w:themeColor="text1"/>
        </w:rPr>
        <w:t xml:space="preserve"> jak najniższe</w:t>
      </w:r>
      <w:r w:rsidR="000111D9" w:rsidRPr="6B2580CD">
        <w:rPr>
          <w:rFonts w:ascii="Times New Roman" w:hAnsi="Times New Roman"/>
          <w:color w:val="000000" w:themeColor="text1"/>
        </w:rPr>
        <w:t xml:space="preserve">, a nawet, że </w:t>
      </w:r>
      <w:ins w:id="152" w:author="Autor">
        <w:r w:rsidR="00C15E45">
          <w:rPr>
            <w:rFonts w:ascii="Times New Roman" w:hAnsi="Times New Roman"/>
            <w:color w:val="000000" w:themeColor="text1"/>
          </w:rPr>
          <w:t xml:space="preserve">może </w:t>
        </w:r>
      </w:ins>
      <w:r w:rsidR="000111D9" w:rsidRPr="6B2580CD">
        <w:rPr>
          <w:rFonts w:ascii="Times New Roman" w:hAnsi="Times New Roman"/>
          <w:color w:val="000000" w:themeColor="text1"/>
        </w:rPr>
        <w:t>osiągn</w:t>
      </w:r>
      <w:ins w:id="153" w:author="Autor">
        <w:r w:rsidR="00C15E45">
          <w:rPr>
            <w:rFonts w:ascii="Times New Roman" w:hAnsi="Times New Roman"/>
            <w:color w:val="000000" w:themeColor="text1"/>
          </w:rPr>
          <w:t>ąć</w:t>
        </w:r>
      </w:ins>
      <w:del w:id="154" w:author="Autor">
        <w:r w:rsidR="000111D9" w:rsidRPr="6B2580CD" w:rsidDel="00C15E45">
          <w:rPr>
            <w:rFonts w:ascii="Times New Roman" w:hAnsi="Times New Roman"/>
            <w:color w:val="000000" w:themeColor="text1"/>
          </w:rPr>
          <w:delText>ie</w:delText>
        </w:r>
      </w:del>
      <w:r w:rsidR="000111D9" w:rsidRPr="6B2580CD">
        <w:rPr>
          <w:rFonts w:ascii="Times New Roman" w:hAnsi="Times New Roman"/>
          <w:color w:val="000000" w:themeColor="text1"/>
        </w:rPr>
        <w:t xml:space="preserve"> ono wartość równą „0”</w:t>
      </w:r>
      <w:ins w:id="155" w:author="Autor">
        <w:r w:rsidR="00C15E45">
          <w:rPr>
            <w:rFonts w:ascii="Times New Roman" w:hAnsi="Times New Roman"/>
            <w:color w:val="000000" w:themeColor="text1"/>
          </w:rPr>
          <w:t xml:space="preserve"> (zero)</w:t>
        </w:r>
      </w:ins>
      <w:r w:rsidRPr="6B2580CD">
        <w:rPr>
          <w:rFonts w:ascii="Times New Roman" w:hAnsi="Times New Roman"/>
          <w:color w:val="000000" w:themeColor="text1"/>
        </w:rPr>
        <w:t>.</w:t>
      </w:r>
      <w:r w:rsidR="00423C57" w:rsidRPr="6B2580CD">
        <w:rPr>
          <w:rFonts w:ascii="Times New Roman" w:hAnsi="Times New Roman"/>
          <w:color w:val="000000" w:themeColor="text1"/>
        </w:rPr>
        <w:t xml:space="preserve"> Wynagrodzenie </w:t>
      </w:r>
      <w:r w:rsidR="00334C0B" w:rsidRPr="6B2580CD">
        <w:rPr>
          <w:rFonts w:ascii="Times New Roman" w:hAnsi="Times New Roman"/>
          <w:color w:val="000000" w:themeColor="text1"/>
        </w:rPr>
        <w:t xml:space="preserve">Partnera Strategicznego jest zależne </w:t>
      </w:r>
      <w:r w:rsidR="00FA4454" w:rsidRPr="6B2580CD">
        <w:rPr>
          <w:rFonts w:ascii="Times New Roman" w:hAnsi="Times New Roman"/>
          <w:color w:val="000000" w:themeColor="text1"/>
        </w:rPr>
        <w:t xml:space="preserve">w odpowiednim zakresie </w:t>
      </w:r>
      <w:r w:rsidR="00334C0B" w:rsidRPr="6B2580CD">
        <w:rPr>
          <w:rFonts w:ascii="Times New Roman" w:hAnsi="Times New Roman"/>
          <w:color w:val="000000" w:themeColor="text1"/>
        </w:rPr>
        <w:t>od faktycznej dostępności przedmiotu przedsięwzięcia, tj.</w:t>
      </w:r>
      <w:r w:rsidR="00E00FDB" w:rsidRPr="6B2580CD">
        <w:rPr>
          <w:rFonts w:ascii="Times New Roman" w:hAnsi="Times New Roman"/>
          <w:color w:val="000000" w:themeColor="text1"/>
        </w:rPr>
        <w:t xml:space="preserve"> powstania Instalacji Ułamkowo-Technicznej na</w:t>
      </w:r>
      <w:r w:rsidR="00334C0B" w:rsidRPr="6B2580CD">
        <w:rPr>
          <w:rFonts w:ascii="Times New Roman" w:hAnsi="Times New Roman"/>
          <w:color w:val="000000" w:themeColor="text1"/>
        </w:rPr>
        <w:t xml:space="preserve"> Nieruchomości 1 i </w:t>
      </w:r>
      <w:r w:rsidR="00E00FDB" w:rsidRPr="6B2580CD">
        <w:rPr>
          <w:rFonts w:ascii="Times New Roman" w:hAnsi="Times New Roman"/>
          <w:color w:val="000000" w:themeColor="text1"/>
        </w:rPr>
        <w:t xml:space="preserve">Demonstratora na </w:t>
      </w:r>
      <w:r w:rsidR="00334C0B" w:rsidRPr="6B2580CD">
        <w:rPr>
          <w:rFonts w:ascii="Times New Roman" w:hAnsi="Times New Roman"/>
          <w:color w:val="000000" w:themeColor="text1"/>
        </w:rPr>
        <w:t>Nieruchomości 2.</w:t>
      </w:r>
    </w:p>
    <w:p w14:paraId="597F74AF" w14:textId="77777777" w:rsidR="00902D74" w:rsidRDefault="00902D74" w:rsidP="000C61E2">
      <w:pPr>
        <w:pStyle w:val="Akapitzlist1"/>
        <w:spacing w:before="60" w:after="60" w:line="276" w:lineRule="auto"/>
        <w:ind w:left="792"/>
        <w:jc w:val="both"/>
        <w:rPr>
          <w:rFonts w:ascii="Times New Roman" w:hAnsi="Times New Roman"/>
          <w:color w:val="000000" w:themeColor="text1"/>
        </w:rPr>
      </w:pPr>
    </w:p>
    <w:p w14:paraId="0D3EF125" w14:textId="74005D5C" w:rsidR="000F0C63" w:rsidRPr="00902D74" w:rsidRDefault="000F0C63" w:rsidP="000C61E2">
      <w:pPr>
        <w:pStyle w:val="Akapitzlist1"/>
        <w:numPr>
          <w:ilvl w:val="1"/>
          <w:numId w:val="2"/>
        </w:numPr>
        <w:spacing w:before="60" w:after="60" w:line="276" w:lineRule="auto"/>
        <w:jc w:val="both"/>
        <w:rPr>
          <w:rFonts w:ascii="Times New Roman" w:hAnsi="Times New Roman"/>
          <w:color w:val="000000" w:themeColor="text1"/>
        </w:rPr>
      </w:pPr>
      <w:r w:rsidRPr="00902D74">
        <w:rPr>
          <w:rFonts w:ascii="Times New Roman" w:hAnsi="Times New Roman"/>
          <w:color w:val="000000" w:themeColor="text1"/>
        </w:rPr>
        <w:t xml:space="preserve">Za najkorzystniejszą </w:t>
      </w:r>
      <w:r w:rsidR="000530A6">
        <w:rPr>
          <w:rFonts w:ascii="Times New Roman" w:hAnsi="Times New Roman"/>
          <w:color w:val="000000" w:themeColor="text1"/>
        </w:rPr>
        <w:t>Ofert</w:t>
      </w:r>
      <w:r w:rsidRPr="00902D74">
        <w:rPr>
          <w:rFonts w:ascii="Times New Roman" w:hAnsi="Times New Roman"/>
          <w:color w:val="000000" w:themeColor="text1"/>
        </w:rPr>
        <w:t xml:space="preserve">ę zostanie uznana </w:t>
      </w:r>
      <w:r w:rsidR="000530A6">
        <w:rPr>
          <w:rFonts w:ascii="Times New Roman" w:hAnsi="Times New Roman"/>
          <w:color w:val="000000" w:themeColor="text1"/>
        </w:rPr>
        <w:t>Ofert</w:t>
      </w:r>
      <w:r w:rsidRPr="00902D74">
        <w:rPr>
          <w:rFonts w:ascii="Times New Roman" w:hAnsi="Times New Roman"/>
          <w:color w:val="000000" w:themeColor="text1"/>
        </w:rPr>
        <w:t xml:space="preserve">a, która uzyska najwyższą liczbę punktów (Zamawiający zastosuje zaokrąglenie wyników do dwóch miejsc po przecinku). </w:t>
      </w:r>
    </w:p>
    <w:p w14:paraId="0A326C70" w14:textId="77777777" w:rsidR="000F0C63" w:rsidRPr="00CF6320" w:rsidRDefault="000F0C63" w:rsidP="000C61E2">
      <w:pPr>
        <w:pStyle w:val="Akapitzlist1"/>
        <w:spacing w:before="60" w:after="60" w:line="276" w:lineRule="auto"/>
        <w:ind w:left="792"/>
        <w:jc w:val="both"/>
        <w:rPr>
          <w:rFonts w:ascii="Times New Roman" w:hAnsi="Times New Roman"/>
          <w:color w:val="000000" w:themeColor="text1"/>
        </w:rPr>
      </w:pPr>
    </w:p>
    <w:p w14:paraId="42B5CC71" w14:textId="284925A7" w:rsidR="000F0C63" w:rsidRDefault="000F0C63" w:rsidP="000C61E2">
      <w:pPr>
        <w:pStyle w:val="Akapitzlist1"/>
        <w:numPr>
          <w:ilvl w:val="1"/>
          <w:numId w:val="2"/>
        </w:numPr>
        <w:spacing w:before="60" w:after="60" w:line="276" w:lineRule="auto"/>
        <w:jc w:val="both"/>
        <w:rPr>
          <w:rFonts w:ascii="Times New Roman" w:hAnsi="Times New Roman"/>
          <w:color w:val="000000" w:themeColor="text1"/>
        </w:rPr>
      </w:pPr>
      <w:r w:rsidRPr="53D4E7C3">
        <w:rPr>
          <w:rFonts w:ascii="Times New Roman" w:hAnsi="Times New Roman"/>
          <w:color w:val="000000" w:themeColor="text1"/>
        </w:rPr>
        <w:t xml:space="preserve">Zamawiający będzie oceniał </w:t>
      </w:r>
      <w:r w:rsidR="000530A6">
        <w:rPr>
          <w:rFonts w:ascii="Times New Roman" w:hAnsi="Times New Roman"/>
          <w:color w:val="000000" w:themeColor="text1"/>
        </w:rPr>
        <w:t>Ofert</w:t>
      </w:r>
      <w:r w:rsidRPr="53D4E7C3">
        <w:rPr>
          <w:rFonts w:ascii="Times New Roman" w:hAnsi="Times New Roman"/>
          <w:color w:val="000000" w:themeColor="text1"/>
        </w:rPr>
        <w:t>y zgodnie z poniższymi Kryteriami:</w:t>
      </w:r>
    </w:p>
    <w:p w14:paraId="4302EC9C" w14:textId="36477969" w:rsidR="00902D74" w:rsidRDefault="00902D74" w:rsidP="000C61E2">
      <w:pPr>
        <w:pStyle w:val="Akapitzlist1"/>
        <w:spacing w:before="60" w:after="60" w:line="276" w:lineRule="auto"/>
        <w:ind w:left="792"/>
        <w:jc w:val="both"/>
        <w:rPr>
          <w:rFonts w:ascii="Times New Roman" w:hAnsi="Times New Roman"/>
          <w:color w:val="000000" w:themeColor="text1"/>
        </w:rPr>
      </w:pPr>
    </w:p>
    <w:p w14:paraId="1DB829E2" w14:textId="77777777" w:rsidR="000F0C63" w:rsidRDefault="000F0C63" w:rsidP="000C61E2">
      <w:pPr>
        <w:pStyle w:val="Akapitzlist1"/>
        <w:spacing w:before="60" w:after="60" w:line="276" w:lineRule="auto"/>
        <w:ind w:left="792"/>
        <w:jc w:val="both"/>
        <w:rPr>
          <w:rFonts w:ascii="Times New Roman" w:hAnsi="Times New Roman"/>
          <w:color w:val="000000"/>
        </w:rPr>
      </w:pPr>
    </w:p>
    <w:p w14:paraId="3D2B94C6" w14:textId="4FB749E1" w:rsidR="000F0C63" w:rsidRPr="00CF6320" w:rsidRDefault="000F0C63" w:rsidP="000C61E2">
      <w:pPr>
        <w:pStyle w:val="Akapitzlist1"/>
        <w:spacing w:before="60" w:after="60" w:line="276" w:lineRule="auto"/>
        <w:ind w:left="794"/>
        <w:jc w:val="both"/>
        <w:rPr>
          <w:rFonts w:ascii="Times New Roman" w:hAnsi="Times New Roman"/>
          <w:i/>
          <w:color w:val="000000" w:themeColor="text1"/>
          <w:sz w:val="18"/>
        </w:rPr>
      </w:pPr>
      <w:r w:rsidRPr="00CF6320">
        <w:rPr>
          <w:rFonts w:ascii="Times New Roman" w:hAnsi="Times New Roman"/>
          <w:i/>
          <w:color w:val="000000" w:themeColor="text1"/>
          <w:sz w:val="18"/>
        </w:rPr>
        <w:t xml:space="preserve">Tabela nr </w:t>
      </w:r>
      <w:r w:rsidRPr="000F0C63">
        <w:rPr>
          <w:rFonts w:ascii="Times New Roman" w:hAnsi="Times New Roman"/>
          <w:i/>
          <w:color w:val="000000" w:themeColor="text1"/>
          <w:sz w:val="18"/>
        </w:rPr>
        <w:t>1</w:t>
      </w:r>
      <w:r w:rsidRPr="00CF6320">
        <w:rPr>
          <w:rFonts w:ascii="Times New Roman" w:hAnsi="Times New Roman"/>
          <w:i/>
          <w:color w:val="000000" w:themeColor="text1"/>
          <w:sz w:val="18"/>
        </w:rPr>
        <w:t xml:space="preserve"> Kryteria oceny </w:t>
      </w:r>
      <w:r w:rsidR="000530A6">
        <w:rPr>
          <w:rFonts w:ascii="Times New Roman" w:hAnsi="Times New Roman"/>
          <w:i/>
          <w:color w:val="000000" w:themeColor="text1"/>
          <w:sz w:val="18"/>
        </w:rPr>
        <w:t>Ofert</w:t>
      </w:r>
      <w:r w:rsidRPr="00CF6320">
        <w:rPr>
          <w:rFonts w:ascii="Times New Roman" w:hAnsi="Times New Roman"/>
          <w:i/>
          <w:color w:val="000000" w:themeColor="text1"/>
          <w:sz w:val="18"/>
        </w:rPr>
        <w:t xml:space="preserve"> oraz odpowiadająca im punktacja.</w:t>
      </w:r>
    </w:p>
    <w:tbl>
      <w:tblPr>
        <w:tblStyle w:val="Tabela-Siatka"/>
        <w:tblW w:w="8306" w:type="dxa"/>
        <w:jc w:val="center"/>
        <w:tblLayout w:type="fixed"/>
        <w:tblLook w:val="06A0" w:firstRow="1" w:lastRow="0" w:firstColumn="1" w:lastColumn="0" w:noHBand="1" w:noVBand="1"/>
      </w:tblPr>
      <w:tblGrid>
        <w:gridCol w:w="4762"/>
        <w:gridCol w:w="3544"/>
      </w:tblGrid>
      <w:tr w:rsidR="00E36FF0" w14:paraId="7938B33A" w14:textId="77777777" w:rsidTr="00E36FF0">
        <w:trPr>
          <w:jc w:val="center"/>
        </w:trPr>
        <w:tc>
          <w:tcPr>
            <w:tcW w:w="4762" w:type="dxa"/>
            <w:shd w:val="clear" w:color="auto" w:fill="A8D08D" w:themeFill="accent6" w:themeFillTint="99"/>
            <w:vAlign w:val="center"/>
          </w:tcPr>
          <w:p w14:paraId="68C49D03" w14:textId="77777777" w:rsidR="00E36FF0" w:rsidRPr="006B5C67" w:rsidRDefault="00E36FF0" w:rsidP="000C61E2">
            <w:pPr>
              <w:pStyle w:val="Akapitzlist1"/>
              <w:spacing w:before="60" w:after="60" w:line="276" w:lineRule="auto"/>
              <w:ind w:left="0"/>
              <w:jc w:val="center"/>
              <w:rPr>
                <w:rFonts w:ascii="Times New Roman" w:eastAsia="Times New Roman" w:hAnsi="Times New Roman"/>
                <w:b/>
                <w:bCs/>
                <w:color w:val="000000" w:themeColor="text1"/>
              </w:rPr>
            </w:pPr>
            <w:r w:rsidRPr="006B5C67">
              <w:rPr>
                <w:rFonts w:ascii="Times New Roman" w:eastAsia="Times New Roman" w:hAnsi="Times New Roman"/>
                <w:b/>
                <w:bCs/>
                <w:color w:val="000000" w:themeColor="text1"/>
              </w:rPr>
              <w:t>Nazwa Kryterium</w:t>
            </w:r>
          </w:p>
        </w:tc>
        <w:tc>
          <w:tcPr>
            <w:tcW w:w="3544" w:type="dxa"/>
            <w:shd w:val="clear" w:color="auto" w:fill="A8D08D" w:themeFill="accent6" w:themeFillTint="99"/>
            <w:vAlign w:val="center"/>
          </w:tcPr>
          <w:p w14:paraId="59C86E34" w14:textId="77777777" w:rsidR="00E36FF0" w:rsidRPr="006B5C67" w:rsidRDefault="00E36FF0" w:rsidP="000C61E2">
            <w:pPr>
              <w:pStyle w:val="Akapitzlist1"/>
              <w:spacing w:before="60" w:after="60" w:line="276" w:lineRule="auto"/>
              <w:ind w:left="0"/>
              <w:jc w:val="center"/>
              <w:rPr>
                <w:rFonts w:ascii="Times New Roman" w:eastAsia="Times New Roman" w:hAnsi="Times New Roman"/>
                <w:b/>
                <w:bCs/>
                <w:color w:val="000000" w:themeColor="text1"/>
              </w:rPr>
            </w:pPr>
            <w:r>
              <w:rPr>
                <w:rFonts w:ascii="Times New Roman" w:eastAsia="Times New Roman" w:hAnsi="Times New Roman"/>
                <w:b/>
                <w:bCs/>
                <w:color w:val="000000" w:themeColor="text1"/>
              </w:rPr>
              <w:t xml:space="preserve">Maksymalna </w:t>
            </w:r>
            <w:r w:rsidRPr="006B5C67">
              <w:rPr>
                <w:rFonts w:ascii="Times New Roman" w:eastAsia="Times New Roman" w:hAnsi="Times New Roman"/>
                <w:b/>
                <w:bCs/>
                <w:color w:val="000000" w:themeColor="text1"/>
              </w:rPr>
              <w:t>liczba punktów</w:t>
            </w:r>
            <w:r>
              <w:rPr>
                <w:rFonts w:ascii="Times New Roman" w:eastAsia="Times New Roman" w:hAnsi="Times New Roman"/>
                <w:b/>
                <w:bCs/>
                <w:color w:val="000000" w:themeColor="text1"/>
              </w:rPr>
              <w:t xml:space="preserve"> do zdobycia w danym Kryterium</w:t>
            </w:r>
          </w:p>
        </w:tc>
      </w:tr>
      <w:tr w:rsidR="00E36FF0" w14:paraId="006561EC" w14:textId="77777777" w:rsidTr="00E36FF0">
        <w:trPr>
          <w:trHeight w:val="574"/>
          <w:jc w:val="center"/>
        </w:trPr>
        <w:tc>
          <w:tcPr>
            <w:tcW w:w="4762" w:type="dxa"/>
            <w:shd w:val="clear" w:color="auto" w:fill="E2EFD9" w:themeFill="accent6" w:themeFillTint="33"/>
            <w:vAlign w:val="center"/>
          </w:tcPr>
          <w:p w14:paraId="41F85B05" w14:textId="26C7446F" w:rsidR="00E36FF0" w:rsidRPr="006B5C67" w:rsidRDefault="00501391" w:rsidP="000C61E2">
            <w:pPr>
              <w:pStyle w:val="Akapitzlist1"/>
              <w:spacing w:before="60" w:after="60" w:line="276" w:lineRule="auto"/>
              <w:ind w:left="0"/>
              <w:jc w:val="center"/>
              <w:rPr>
                <w:rFonts w:ascii="Times New Roman" w:eastAsia="Times New Roman" w:hAnsi="Times New Roman"/>
                <w:color w:val="000000" w:themeColor="text1"/>
              </w:rPr>
            </w:pPr>
            <w:ins w:id="156" w:author="Autor">
              <w:r>
                <w:rPr>
                  <w:rFonts w:ascii="Times New Roman" w:eastAsia="Times New Roman" w:hAnsi="Times New Roman"/>
                  <w:color w:val="000000" w:themeColor="text1"/>
                </w:rPr>
                <w:t xml:space="preserve">Łączna </w:t>
              </w:r>
            </w:ins>
            <w:r w:rsidR="00E36FF0" w:rsidRPr="006B5C67">
              <w:rPr>
                <w:rFonts w:ascii="Times New Roman" w:eastAsia="Times New Roman" w:hAnsi="Times New Roman"/>
                <w:color w:val="000000" w:themeColor="text1"/>
              </w:rPr>
              <w:t xml:space="preserve">Cena </w:t>
            </w:r>
            <w:r w:rsidR="000530A6">
              <w:rPr>
                <w:rFonts w:ascii="Times New Roman" w:eastAsia="Times New Roman" w:hAnsi="Times New Roman"/>
                <w:color w:val="000000" w:themeColor="text1"/>
              </w:rPr>
              <w:t>Ofert</w:t>
            </w:r>
            <w:r w:rsidR="00E36FF0" w:rsidRPr="006B5C67">
              <w:rPr>
                <w:rFonts w:ascii="Times New Roman" w:eastAsia="Times New Roman" w:hAnsi="Times New Roman"/>
                <w:color w:val="000000" w:themeColor="text1"/>
              </w:rPr>
              <w:t>y</w:t>
            </w:r>
          </w:p>
        </w:tc>
        <w:tc>
          <w:tcPr>
            <w:tcW w:w="3544" w:type="dxa"/>
            <w:vAlign w:val="center"/>
          </w:tcPr>
          <w:p w14:paraId="6FC8AB6D" w14:textId="32E4E178" w:rsidR="00E36FF0" w:rsidRPr="006B5C67"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30</w:t>
            </w:r>
          </w:p>
        </w:tc>
      </w:tr>
      <w:tr w:rsidR="00E36FF0" w14:paraId="4252EA15" w14:textId="77777777" w:rsidTr="00E36FF0">
        <w:trPr>
          <w:trHeight w:val="574"/>
          <w:jc w:val="center"/>
        </w:trPr>
        <w:tc>
          <w:tcPr>
            <w:tcW w:w="4762" w:type="dxa"/>
            <w:shd w:val="clear" w:color="auto" w:fill="E2EFD9" w:themeFill="accent6" w:themeFillTint="33"/>
            <w:vAlign w:val="center"/>
          </w:tcPr>
          <w:p w14:paraId="2FEB5EF1" w14:textId="3FFF541B" w:rsidR="00E36FF0" w:rsidRPr="006B5C67"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Udział w Dochodzie z działalności Demonstratora Technologii</w:t>
            </w:r>
          </w:p>
        </w:tc>
        <w:tc>
          <w:tcPr>
            <w:tcW w:w="3544" w:type="dxa"/>
            <w:vAlign w:val="center"/>
          </w:tcPr>
          <w:p w14:paraId="73A5FFCA" w14:textId="4B08D3A3" w:rsidR="00E36FF0"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10</w:t>
            </w:r>
          </w:p>
        </w:tc>
      </w:tr>
      <w:tr w:rsidR="00E36FF0" w14:paraId="7C675B71" w14:textId="77777777" w:rsidTr="00E36FF0">
        <w:trPr>
          <w:trHeight w:val="574"/>
          <w:jc w:val="center"/>
        </w:trPr>
        <w:tc>
          <w:tcPr>
            <w:tcW w:w="4762" w:type="dxa"/>
            <w:shd w:val="clear" w:color="auto" w:fill="E2EFD9" w:themeFill="accent6" w:themeFillTint="33"/>
            <w:vAlign w:val="center"/>
          </w:tcPr>
          <w:p w14:paraId="255E3E42" w14:textId="77777777" w:rsidR="00E36FF0" w:rsidRPr="006B5C67"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Ocena kompetencji Personelu Wykonawcy oraz potencjału technicznego Wykonawcy</w:t>
            </w:r>
          </w:p>
        </w:tc>
        <w:tc>
          <w:tcPr>
            <w:tcW w:w="3544" w:type="dxa"/>
            <w:vAlign w:val="center"/>
          </w:tcPr>
          <w:p w14:paraId="2B8730C9" w14:textId="624F2008" w:rsidR="00E36FF0" w:rsidRPr="53D4E7C3"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10</w:t>
            </w:r>
          </w:p>
        </w:tc>
      </w:tr>
      <w:tr w:rsidR="00E36FF0" w14:paraId="41414126" w14:textId="77777777" w:rsidTr="00E36FF0">
        <w:trPr>
          <w:trHeight w:val="574"/>
          <w:jc w:val="center"/>
        </w:trPr>
        <w:tc>
          <w:tcPr>
            <w:tcW w:w="4762" w:type="dxa"/>
            <w:shd w:val="clear" w:color="auto" w:fill="E2EFD9" w:themeFill="accent6" w:themeFillTint="33"/>
            <w:vAlign w:val="center"/>
          </w:tcPr>
          <w:p w14:paraId="48584341" w14:textId="0B637CB9" w:rsidR="00E36FF0" w:rsidRPr="006B5C67" w:rsidRDefault="00002E44"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Ocena propozycji realizacji przedmiotu zamówienia</w:t>
            </w:r>
          </w:p>
        </w:tc>
        <w:tc>
          <w:tcPr>
            <w:tcW w:w="3544" w:type="dxa"/>
            <w:vAlign w:val="center"/>
          </w:tcPr>
          <w:p w14:paraId="7D18F378" w14:textId="1D0870E2" w:rsidR="00E36FF0" w:rsidRPr="53D4E7C3"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40</w:t>
            </w:r>
          </w:p>
        </w:tc>
      </w:tr>
      <w:tr w:rsidR="00E36FF0" w14:paraId="7975B954" w14:textId="77777777" w:rsidTr="00E36FF0">
        <w:trPr>
          <w:trHeight w:val="574"/>
          <w:jc w:val="center"/>
        </w:trPr>
        <w:tc>
          <w:tcPr>
            <w:tcW w:w="4762" w:type="dxa"/>
            <w:shd w:val="clear" w:color="auto" w:fill="E2EFD9" w:themeFill="accent6" w:themeFillTint="33"/>
            <w:vAlign w:val="center"/>
          </w:tcPr>
          <w:p w14:paraId="188C6153" w14:textId="77777777" w:rsidR="00E36FF0" w:rsidRPr="006B5C67"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Ocena Nieruchomości 1 i Nieruchomości 2</w:t>
            </w:r>
          </w:p>
        </w:tc>
        <w:tc>
          <w:tcPr>
            <w:tcW w:w="3544" w:type="dxa"/>
            <w:vAlign w:val="center"/>
          </w:tcPr>
          <w:p w14:paraId="5C7E6F03" w14:textId="6830E4F2" w:rsidR="00E36FF0" w:rsidRPr="53D4E7C3" w:rsidRDefault="00E36FF0" w:rsidP="000C61E2">
            <w:pPr>
              <w:pStyle w:val="Akapitzlist1"/>
              <w:spacing w:before="60" w:after="60" w:line="276" w:lineRule="auto"/>
              <w:ind w:left="0"/>
              <w:jc w:val="center"/>
              <w:rPr>
                <w:rFonts w:ascii="Times New Roman" w:eastAsia="Times New Roman" w:hAnsi="Times New Roman"/>
                <w:color w:val="000000" w:themeColor="text1"/>
              </w:rPr>
            </w:pPr>
            <w:r>
              <w:rPr>
                <w:rFonts w:ascii="Times New Roman" w:eastAsia="Times New Roman" w:hAnsi="Times New Roman"/>
                <w:color w:val="000000" w:themeColor="text1"/>
              </w:rPr>
              <w:t>10</w:t>
            </w:r>
          </w:p>
        </w:tc>
      </w:tr>
    </w:tbl>
    <w:p w14:paraId="153DB941" w14:textId="07B97194" w:rsidR="000F0C63" w:rsidRDefault="000F0C63" w:rsidP="000C61E2">
      <w:pPr>
        <w:pStyle w:val="Akapitzlist1"/>
        <w:spacing w:before="60" w:after="60" w:line="276" w:lineRule="auto"/>
        <w:ind w:left="851"/>
        <w:jc w:val="both"/>
        <w:rPr>
          <w:rFonts w:ascii="Times New Roman" w:hAnsi="Times New Roman"/>
          <w:color w:val="000000" w:themeColor="text1"/>
          <w:u w:val="single"/>
        </w:rPr>
      </w:pPr>
    </w:p>
    <w:p w14:paraId="7BF8A590" w14:textId="14A9EC12" w:rsidR="000F0C63" w:rsidRPr="008B12A8" w:rsidRDefault="000F0C63" w:rsidP="000C61E2">
      <w:pPr>
        <w:pStyle w:val="Akapitzlist1"/>
        <w:spacing w:before="60" w:after="60" w:line="276" w:lineRule="auto"/>
        <w:ind w:left="851"/>
        <w:jc w:val="both"/>
        <w:rPr>
          <w:rFonts w:ascii="Times New Roman" w:hAnsi="Times New Roman"/>
          <w:color w:val="000000" w:themeColor="text1"/>
          <w:u w:val="single"/>
        </w:rPr>
      </w:pPr>
      <w:r w:rsidRPr="53D4E7C3">
        <w:rPr>
          <w:rFonts w:ascii="Times New Roman" w:hAnsi="Times New Roman"/>
          <w:color w:val="000000" w:themeColor="text1"/>
          <w:u w:val="single"/>
        </w:rPr>
        <w:t xml:space="preserve">Wykonawcy mogą otrzymać maksymalnie 100 </w:t>
      </w:r>
      <w:r>
        <w:rPr>
          <w:rFonts w:ascii="Times New Roman" w:hAnsi="Times New Roman"/>
          <w:color w:val="000000" w:themeColor="text1"/>
          <w:u w:val="single"/>
        </w:rPr>
        <w:t xml:space="preserve">punktów łącznie w ramach oceny </w:t>
      </w:r>
      <w:r w:rsidR="000530A6">
        <w:rPr>
          <w:rFonts w:ascii="Times New Roman" w:hAnsi="Times New Roman"/>
          <w:color w:val="000000" w:themeColor="text1"/>
          <w:u w:val="single"/>
        </w:rPr>
        <w:t>Ofert</w:t>
      </w:r>
      <w:r w:rsidRPr="53D4E7C3">
        <w:rPr>
          <w:rFonts w:ascii="Times New Roman" w:hAnsi="Times New Roman"/>
          <w:color w:val="000000" w:themeColor="text1"/>
          <w:u w:val="single"/>
        </w:rPr>
        <w:t>.</w:t>
      </w:r>
    </w:p>
    <w:p w14:paraId="0CF472F0" w14:textId="77777777" w:rsidR="000F0C63" w:rsidRPr="008B12A8" w:rsidRDefault="000F0C63" w:rsidP="000C61E2">
      <w:pPr>
        <w:pStyle w:val="Akapitzlist1"/>
        <w:spacing w:before="60" w:after="60" w:line="276" w:lineRule="auto"/>
        <w:ind w:left="851"/>
        <w:jc w:val="both"/>
        <w:rPr>
          <w:color w:val="000000"/>
        </w:rPr>
      </w:pPr>
    </w:p>
    <w:p w14:paraId="18EA0AC7" w14:textId="77777777" w:rsidR="000F0C63" w:rsidRDefault="000F0C63" w:rsidP="000C61E2">
      <w:pPr>
        <w:pStyle w:val="Akapitzlist1"/>
        <w:spacing w:before="60" w:after="60" w:line="276" w:lineRule="auto"/>
        <w:ind w:left="851"/>
        <w:jc w:val="both"/>
        <w:rPr>
          <w:rFonts w:ascii="Times New Roman" w:eastAsia="Times New Roman" w:hAnsi="Times New Roman"/>
          <w:color w:val="000000" w:themeColor="text1"/>
        </w:rPr>
      </w:pPr>
      <w:r w:rsidRPr="53D4E7C3">
        <w:rPr>
          <w:rFonts w:ascii="Times New Roman" w:eastAsia="Times New Roman" w:hAnsi="Times New Roman"/>
          <w:color w:val="000000" w:themeColor="text1"/>
        </w:rPr>
        <w:t>Szczegółowa informacja odnośnie sposobu przyznawania punktów w ramach poszczególnych Kryteriów:</w:t>
      </w:r>
    </w:p>
    <w:p w14:paraId="647DB94E" w14:textId="77777777" w:rsidR="000F0C63" w:rsidRDefault="000F0C63" w:rsidP="000C61E2">
      <w:pPr>
        <w:pStyle w:val="Akapitzlist1"/>
        <w:spacing w:before="60" w:after="60" w:line="276" w:lineRule="auto"/>
        <w:ind w:left="851"/>
        <w:jc w:val="both"/>
        <w:rPr>
          <w:rFonts w:ascii="Times New Roman" w:eastAsia="Times New Roman" w:hAnsi="Times New Roman"/>
          <w:color w:val="000000" w:themeColor="text1"/>
        </w:rPr>
      </w:pPr>
    </w:p>
    <w:p w14:paraId="463AC432" w14:textId="77777777" w:rsidR="000F0C63" w:rsidRDefault="000F0C63" w:rsidP="000C61E2">
      <w:pPr>
        <w:pStyle w:val="Akapitzlist1"/>
        <w:spacing w:before="60" w:after="60" w:line="276" w:lineRule="auto"/>
        <w:ind w:left="851"/>
        <w:jc w:val="both"/>
        <w:rPr>
          <w:color w:val="000000" w:themeColor="text1"/>
        </w:rPr>
      </w:pPr>
    </w:p>
    <w:p w14:paraId="57858A5B" w14:textId="69AEE1C5" w:rsidR="000F0C63" w:rsidRPr="00002E44" w:rsidRDefault="000F0C63" w:rsidP="000C61E2">
      <w:pPr>
        <w:pStyle w:val="Akapitzlist1"/>
        <w:numPr>
          <w:ilvl w:val="2"/>
          <w:numId w:val="2"/>
        </w:numPr>
        <w:spacing w:before="60" w:after="60" w:line="276" w:lineRule="auto"/>
        <w:jc w:val="both"/>
        <w:rPr>
          <w:rFonts w:ascii="Times New Roman" w:hAnsi="Times New Roman"/>
          <w:b/>
          <w:i/>
          <w:iCs/>
        </w:rPr>
      </w:pPr>
      <w:bookmarkStart w:id="157" w:name="_Hlk51795099"/>
      <w:r w:rsidRPr="00002E44">
        <w:rPr>
          <w:rFonts w:ascii="Times New Roman" w:hAnsi="Times New Roman"/>
          <w:b/>
          <w:i/>
          <w:color w:val="000000" w:themeColor="text1"/>
        </w:rPr>
        <w:t xml:space="preserve">Kryterium </w:t>
      </w:r>
      <w:ins w:id="158" w:author="Autor">
        <w:r w:rsidR="00501391">
          <w:rPr>
            <w:rFonts w:ascii="Times New Roman" w:hAnsi="Times New Roman"/>
            <w:b/>
            <w:i/>
            <w:color w:val="000000" w:themeColor="text1"/>
          </w:rPr>
          <w:t xml:space="preserve">Łączna </w:t>
        </w:r>
      </w:ins>
      <w:r w:rsidRPr="00002E44">
        <w:rPr>
          <w:rFonts w:ascii="Times New Roman" w:hAnsi="Times New Roman"/>
          <w:b/>
          <w:i/>
          <w:color w:val="000000" w:themeColor="text1"/>
        </w:rPr>
        <w:t xml:space="preserve">Cena </w:t>
      </w:r>
      <w:r w:rsidR="000530A6">
        <w:rPr>
          <w:rFonts w:ascii="Times New Roman" w:hAnsi="Times New Roman"/>
          <w:b/>
          <w:i/>
          <w:color w:val="000000" w:themeColor="text1"/>
        </w:rPr>
        <w:t>Ofert</w:t>
      </w:r>
      <w:r w:rsidRPr="00002E44">
        <w:rPr>
          <w:rFonts w:ascii="Times New Roman" w:hAnsi="Times New Roman"/>
          <w:b/>
          <w:i/>
          <w:color w:val="000000" w:themeColor="text1"/>
        </w:rPr>
        <w:t>y</w:t>
      </w:r>
    </w:p>
    <w:p w14:paraId="391996E2" w14:textId="77777777" w:rsidR="000F0C63" w:rsidRPr="0087599E" w:rsidRDefault="000F0C63" w:rsidP="000C61E2">
      <w:pPr>
        <w:pStyle w:val="Akapitzlist1"/>
        <w:spacing w:before="60" w:after="60" w:line="276" w:lineRule="auto"/>
        <w:ind w:left="851"/>
        <w:jc w:val="both"/>
        <w:rPr>
          <w:rFonts w:ascii="Times New Roman" w:hAnsi="Times New Roman"/>
          <w:i/>
        </w:rPr>
      </w:pPr>
      <w:r w:rsidRPr="0087599E">
        <w:rPr>
          <w:rFonts w:ascii="Times New Roman" w:hAnsi="Times New Roman"/>
          <w:i/>
          <w:iCs/>
        </w:rPr>
        <w:t xml:space="preserve"> </w:t>
      </w:r>
    </w:p>
    <w:bookmarkEnd w:id="157"/>
    <w:p w14:paraId="25BE1D11" w14:textId="4E3F158C" w:rsidR="000F0C63" w:rsidRDefault="000F0C63" w:rsidP="000C61E2">
      <w:pPr>
        <w:pStyle w:val="Akapitzlist1"/>
        <w:spacing w:before="60" w:after="60" w:line="276" w:lineRule="auto"/>
        <w:ind w:left="851"/>
        <w:jc w:val="both"/>
        <w:rPr>
          <w:rFonts w:ascii="Times New Roman" w:hAnsi="Times New Roman"/>
        </w:rPr>
      </w:pPr>
      <w:r w:rsidRPr="00491929">
        <w:rPr>
          <w:rFonts w:ascii="Times New Roman" w:hAnsi="Times New Roman"/>
        </w:rPr>
        <w:t xml:space="preserve">Zamawiający dokonując oceny złożonych </w:t>
      </w:r>
      <w:r w:rsidR="000530A6">
        <w:rPr>
          <w:rFonts w:ascii="Times New Roman" w:hAnsi="Times New Roman"/>
        </w:rPr>
        <w:t>Ofert</w:t>
      </w:r>
      <w:r w:rsidRPr="00491929">
        <w:rPr>
          <w:rFonts w:ascii="Times New Roman" w:hAnsi="Times New Roman"/>
        </w:rPr>
        <w:t xml:space="preserve"> w ramach Kryterium </w:t>
      </w:r>
      <w:ins w:id="159" w:author="Autor">
        <w:r w:rsidR="00722559" w:rsidRPr="00722559">
          <w:rPr>
            <w:rFonts w:ascii="Times New Roman" w:hAnsi="Times New Roman"/>
            <w:i/>
          </w:rPr>
          <w:t>Łączna</w:t>
        </w:r>
        <w:r w:rsidR="00722559">
          <w:rPr>
            <w:rFonts w:ascii="Times New Roman" w:hAnsi="Times New Roman"/>
          </w:rPr>
          <w:t xml:space="preserve"> </w:t>
        </w:r>
      </w:ins>
      <w:r w:rsidRPr="00491929">
        <w:rPr>
          <w:rFonts w:ascii="Times New Roman" w:hAnsi="Times New Roman"/>
          <w:i/>
          <w:iCs/>
        </w:rPr>
        <w:t>Cena</w:t>
      </w:r>
      <w:r w:rsidRPr="00491929">
        <w:rPr>
          <w:rFonts w:ascii="Times New Roman" w:hAnsi="Times New Roman"/>
        </w:rPr>
        <w:t xml:space="preserve"> </w:t>
      </w:r>
      <w:r w:rsidR="000530A6">
        <w:rPr>
          <w:rFonts w:ascii="Times New Roman" w:hAnsi="Times New Roman"/>
          <w:i/>
          <w:iCs/>
        </w:rPr>
        <w:t>Ofert</w:t>
      </w:r>
      <w:r w:rsidRPr="00491929">
        <w:rPr>
          <w:rFonts w:ascii="Times New Roman" w:hAnsi="Times New Roman"/>
          <w:i/>
          <w:iCs/>
        </w:rPr>
        <w:t>y</w:t>
      </w:r>
      <w:r w:rsidRPr="00491929">
        <w:rPr>
          <w:rFonts w:ascii="Times New Roman" w:hAnsi="Times New Roman"/>
        </w:rPr>
        <w:t xml:space="preserve"> </w:t>
      </w:r>
      <w:r w:rsidR="00002E44">
        <w:rPr>
          <w:rFonts w:ascii="Times New Roman" w:hAnsi="Times New Roman"/>
        </w:rPr>
        <w:t xml:space="preserve">dokona porównania </w:t>
      </w:r>
      <w:ins w:id="160" w:author="Autor">
        <w:r w:rsidR="00C01CEE">
          <w:rPr>
            <w:rFonts w:ascii="Times New Roman" w:hAnsi="Times New Roman"/>
          </w:rPr>
          <w:t xml:space="preserve">łącznych </w:t>
        </w:r>
      </w:ins>
      <w:r w:rsidR="00002E44">
        <w:rPr>
          <w:rFonts w:ascii="Times New Roman" w:hAnsi="Times New Roman"/>
        </w:rPr>
        <w:t xml:space="preserve">cen </w:t>
      </w:r>
      <w:r w:rsidR="000530A6">
        <w:rPr>
          <w:rFonts w:ascii="Times New Roman" w:hAnsi="Times New Roman"/>
        </w:rPr>
        <w:t>Ofert</w:t>
      </w:r>
      <w:ins w:id="161" w:author="Autor">
        <w:r w:rsidR="00B13E5E">
          <w:rPr>
            <w:rFonts w:ascii="Times New Roman" w:hAnsi="Times New Roman"/>
          </w:rPr>
          <w:t>,</w:t>
        </w:r>
      </w:ins>
      <w:r w:rsidR="00002E44">
        <w:rPr>
          <w:rFonts w:ascii="Times New Roman" w:hAnsi="Times New Roman"/>
        </w:rPr>
        <w:t xml:space="preserve"> </w:t>
      </w:r>
      <w:ins w:id="162" w:author="Autor">
        <w:r w:rsidR="00B13E5E">
          <w:rPr>
            <w:rFonts w:ascii="Times New Roman" w:hAnsi="Times New Roman"/>
          </w:rPr>
          <w:t xml:space="preserve">zadeklarowanych przez </w:t>
        </w:r>
      </w:ins>
      <w:del w:id="163" w:author="Autor">
        <w:r w:rsidR="00002E44" w:rsidDel="00B13E5E">
          <w:rPr>
            <w:rFonts w:ascii="Times New Roman" w:hAnsi="Times New Roman"/>
          </w:rPr>
          <w:delText>złożonych przez</w:delText>
        </w:r>
      </w:del>
      <w:r w:rsidR="00002E44">
        <w:rPr>
          <w:rFonts w:ascii="Times New Roman" w:hAnsi="Times New Roman"/>
        </w:rPr>
        <w:t xml:space="preserve"> Wykonawców</w:t>
      </w:r>
      <w:ins w:id="164" w:author="Autor">
        <w:r w:rsidR="00B13E5E">
          <w:rPr>
            <w:rFonts w:ascii="Times New Roman" w:hAnsi="Times New Roman"/>
          </w:rPr>
          <w:t xml:space="preserve"> w złożonych Ofertach</w:t>
        </w:r>
        <w:del w:id="165" w:author="Autor">
          <w:r w:rsidR="00C01CEE" w:rsidDel="00B13E5E">
            <w:rPr>
              <w:rFonts w:ascii="Times New Roman" w:hAnsi="Times New Roman"/>
            </w:rPr>
            <w:delText xml:space="preserve"> względem siebie.</w:delText>
          </w:r>
        </w:del>
        <w:r w:rsidR="00B13E5E">
          <w:rPr>
            <w:rFonts w:ascii="Times New Roman" w:hAnsi="Times New Roman"/>
          </w:rPr>
          <w:t>.</w:t>
        </w:r>
      </w:ins>
      <w:del w:id="166" w:author="Autor">
        <w:r w:rsidR="00002E44" w:rsidDel="00B13E5E">
          <w:rPr>
            <w:rFonts w:ascii="Times New Roman" w:hAnsi="Times New Roman"/>
          </w:rPr>
          <w:delText xml:space="preserve"> i</w:delText>
        </w:r>
      </w:del>
      <w:r w:rsidR="00002E44">
        <w:rPr>
          <w:rFonts w:ascii="Times New Roman" w:hAnsi="Times New Roman"/>
        </w:rPr>
        <w:t xml:space="preserve"> </w:t>
      </w:r>
      <w:ins w:id="167" w:author="Autor">
        <w:r w:rsidR="00B13E5E">
          <w:rPr>
            <w:rFonts w:ascii="Times New Roman" w:hAnsi="Times New Roman"/>
          </w:rPr>
          <w:t xml:space="preserve">Zamawiający </w:t>
        </w:r>
      </w:ins>
      <w:r w:rsidRPr="00491929">
        <w:rPr>
          <w:rFonts w:ascii="Times New Roman" w:hAnsi="Times New Roman"/>
        </w:rPr>
        <w:t xml:space="preserve">będzie przyznawał </w:t>
      </w:r>
      <w:r w:rsidR="000530A6">
        <w:rPr>
          <w:rFonts w:ascii="Times New Roman" w:hAnsi="Times New Roman"/>
        </w:rPr>
        <w:t>Ofert</w:t>
      </w:r>
      <w:r w:rsidRPr="00491929">
        <w:rPr>
          <w:rFonts w:ascii="Times New Roman" w:hAnsi="Times New Roman"/>
        </w:rPr>
        <w:t>om punkty</w:t>
      </w:r>
      <w:ins w:id="168" w:author="Autor">
        <w:r w:rsidR="009A6A75">
          <w:rPr>
            <w:rFonts w:ascii="Times New Roman" w:hAnsi="Times New Roman"/>
          </w:rPr>
          <w:t xml:space="preserve"> w ramach Kryterium </w:t>
        </w:r>
        <w:r w:rsidR="009A6A75" w:rsidRPr="00722559">
          <w:rPr>
            <w:rFonts w:ascii="Times New Roman" w:hAnsi="Times New Roman"/>
            <w:i/>
          </w:rPr>
          <w:t>Łączna</w:t>
        </w:r>
        <w:r w:rsidR="009A6A75">
          <w:rPr>
            <w:rFonts w:ascii="Times New Roman" w:hAnsi="Times New Roman"/>
          </w:rPr>
          <w:t xml:space="preserve"> </w:t>
        </w:r>
        <w:r w:rsidR="009A6A75" w:rsidRPr="00491929">
          <w:rPr>
            <w:rFonts w:ascii="Times New Roman" w:hAnsi="Times New Roman"/>
            <w:i/>
            <w:iCs/>
          </w:rPr>
          <w:t>Cena</w:t>
        </w:r>
        <w:r w:rsidR="009A6A75" w:rsidRPr="00491929">
          <w:rPr>
            <w:rFonts w:ascii="Times New Roman" w:hAnsi="Times New Roman"/>
          </w:rPr>
          <w:t xml:space="preserve"> </w:t>
        </w:r>
        <w:r w:rsidR="009A6A75">
          <w:rPr>
            <w:rFonts w:ascii="Times New Roman" w:hAnsi="Times New Roman"/>
            <w:i/>
            <w:iCs/>
          </w:rPr>
          <w:t>Ofert</w:t>
        </w:r>
        <w:r w:rsidR="009A6A75" w:rsidRPr="00491929">
          <w:rPr>
            <w:rFonts w:ascii="Times New Roman" w:hAnsi="Times New Roman"/>
            <w:i/>
            <w:iCs/>
          </w:rPr>
          <w:t>y</w:t>
        </w:r>
      </w:ins>
      <w:r w:rsidRPr="00491929">
        <w:rPr>
          <w:rFonts w:ascii="Times New Roman" w:hAnsi="Times New Roman"/>
        </w:rPr>
        <w:t xml:space="preserve"> zgodnie z poniższym wzorem</w:t>
      </w:r>
      <w:r w:rsidR="00493498">
        <w:rPr>
          <w:rFonts w:ascii="Times New Roman" w:hAnsi="Times New Roman"/>
        </w:rPr>
        <w:t>*</w:t>
      </w:r>
      <w:r w:rsidRPr="00491929">
        <w:rPr>
          <w:rFonts w:ascii="Times New Roman" w:hAnsi="Times New Roman"/>
        </w:rPr>
        <w:t>:</w:t>
      </w:r>
    </w:p>
    <w:p w14:paraId="096DDB2A" w14:textId="77777777" w:rsidR="000F0C63" w:rsidRDefault="000F0C63" w:rsidP="000C61E2">
      <w:pPr>
        <w:pStyle w:val="Akapitzlist1"/>
        <w:spacing w:before="60" w:after="60" w:line="276" w:lineRule="auto"/>
        <w:ind w:left="851"/>
        <w:jc w:val="both"/>
        <w:rPr>
          <w:rFonts w:ascii="Times New Roman" w:hAnsi="Times New Roman"/>
        </w:rPr>
      </w:pPr>
    </w:p>
    <w:p w14:paraId="567D8065" w14:textId="327C17E6" w:rsidR="000F0C63" w:rsidRPr="006B5C67" w:rsidRDefault="000F0C63" w:rsidP="000C61E2">
      <w:pPr>
        <w:pStyle w:val="Akapitzlist1"/>
        <w:spacing w:before="60" w:after="60" w:line="276" w:lineRule="auto"/>
        <w:ind w:left="851"/>
        <w:jc w:val="both"/>
        <w:rPr>
          <w:rFonts w:ascii="Times New Roman" w:hAnsi="Times New Roman"/>
        </w:rPr>
      </w:pPr>
      <m:oMathPara>
        <m:oMath>
          <m:r>
            <w:rPr>
              <w:rFonts w:ascii="Cambria Math" w:hAnsi="Cambria Math"/>
            </w:rPr>
            <m:t xml:space="preserve">Liczba punktów Kryterium C= </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min</m:t>
                  </m:r>
                </m:sub>
              </m:sSub>
            </m:num>
            <m:den>
              <m:sSub>
                <m:sSubPr>
                  <m:ctrlPr>
                    <w:rPr>
                      <w:rFonts w:ascii="Cambria Math" w:hAnsi="Cambria Math"/>
                      <w:i/>
                    </w:rPr>
                  </m:ctrlPr>
                </m:sSubPr>
                <m:e>
                  <m:r>
                    <w:rPr>
                      <w:rFonts w:ascii="Cambria Math" w:hAnsi="Cambria Math"/>
                    </w:rPr>
                    <m:t>C</m:t>
                  </m:r>
                </m:e>
                <m:sub>
                  <m:r>
                    <w:rPr>
                      <w:rFonts w:ascii="Cambria Math" w:hAnsi="Cambria Math"/>
                    </w:rPr>
                    <m:t>bad</m:t>
                  </m:r>
                </m:sub>
              </m:sSub>
            </m:den>
          </m:f>
          <m:r>
            <w:rPr>
              <w:rFonts w:ascii="Cambria Math" w:hAnsi="Cambria Math"/>
            </w:rPr>
            <m:t>*30</m:t>
          </m:r>
        </m:oMath>
      </m:oMathPara>
    </w:p>
    <w:p w14:paraId="27B38DFE" w14:textId="77777777" w:rsidR="000F0C63" w:rsidRPr="006B5C67" w:rsidRDefault="000F0C63" w:rsidP="000C61E2">
      <w:pPr>
        <w:pStyle w:val="Akapitzlist1"/>
        <w:spacing w:before="60" w:after="60" w:line="276" w:lineRule="auto"/>
        <w:ind w:left="851"/>
        <w:jc w:val="both"/>
        <w:rPr>
          <w:rFonts w:ascii="Times New Roman" w:hAnsi="Times New Roman"/>
        </w:rPr>
      </w:pPr>
    </w:p>
    <w:p w14:paraId="2E5B00F2" w14:textId="77777777" w:rsidR="000F0C63" w:rsidRDefault="000F0C63" w:rsidP="000C61E2">
      <w:pPr>
        <w:pStyle w:val="Akapitzlist1"/>
        <w:spacing w:before="60" w:after="60" w:line="276" w:lineRule="auto"/>
        <w:ind w:left="851"/>
        <w:jc w:val="both"/>
        <w:rPr>
          <w:rFonts w:ascii="Times New Roman" w:hAnsi="Times New Roman"/>
        </w:rPr>
      </w:pPr>
      <w:r w:rsidRPr="006B5C67">
        <w:rPr>
          <w:rFonts w:ascii="Times New Roman" w:hAnsi="Times New Roman"/>
        </w:rPr>
        <w:t>Gdzie:</w:t>
      </w:r>
    </w:p>
    <w:p w14:paraId="74401C2D" w14:textId="564144AC" w:rsidR="000F0C63" w:rsidRPr="006B5C67" w:rsidRDefault="009A6A75" w:rsidP="000C61E2">
      <w:pPr>
        <w:pStyle w:val="Akapitzlist1"/>
        <w:spacing w:before="60" w:after="60" w:line="276" w:lineRule="auto"/>
        <w:ind w:left="851"/>
        <w:jc w:val="both"/>
        <w:rPr>
          <w:rFonts w:ascii="Times New Roman" w:hAnsi="Times New Roman"/>
        </w:rPr>
      </w:pPr>
      <w:ins w:id="169" w:author="Autor">
        <w:r>
          <w:rPr>
            <w:rFonts w:ascii="Times New Roman" w:hAnsi="Times New Roman"/>
          </w:rPr>
          <w:t>Liczba punktów</w:t>
        </w:r>
        <w:del w:id="170" w:author="Autor">
          <w:r w:rsidDel="00B13E5E">
            <w:rPr>
              <w:rFonts w:ascii="Times New Roman" w:hAnsi="Times New Roman"/>
            </w:rPr>
            <w:delText xml:space="preserve"> </w:delText>
          </w:r>
        </w:del>
        <w:r w:rsidR="00B13E5E">
          <w:rPr>
            <w:rFonts w:ascii="Times New Roman" w:hAnsi="Times New Roman"/>
          </w:rPr>
          <w:t xml:space="preserve"> </w:t>
        </w:r>
      </w:ins>
      <w:r w:rsidR="000F0C63">
        <w:rPr>
          <w:rFonts w:ascii="Times New Roman" w:hAnsi="Times New Roman"/>
        </w:rPr>
        <w:t>Kryterium C –</w:t>
      </w:r>
      <w:ins w:id="171" w:author="Autor">
        <w:r>
          <w:rPr>
            <w:rFonts w:ascii="Times New Roman" w:hAnsi="Times New Roman"/>
          </w:rPr>
          <w:t xml:space="preserve"> liczba punktów przyznanych badanej Ofercie w ramach</w:t>
        </w:r>
      </w:ins>
      <w:r w:rsidR="000F0C63">
        <w:rPr>
          <w:rFonts w:ascii="Times New Roman" w:hAnsi="Times New Roman"/>
        </w:rPr>
        <w:t xml:space="preserve"> Kryterium </w:t>
      </w:r>
      <w:ins w:id="172" w:author="Autor">
        <w:r>
          <w:rPr>
            <w:rFonts w:ascii="Times New Roman" w:hAnsi="Times New Roman"/>
          </w:rPr>
          <w:t xml:space="preserve">Łączna </w:t>
        </w:r>
      </w:ins>
      <w:r w:rsidR="000F0C63">
        <w:rPr>
          <w:rFonts w:ascii="Times New Roman" w:hAnsi="Times New Roman"/>
        </w:rPr>
        <w:t xml:space="preserve">Cena </w:t>
      </w:r>
      <w:r w:rsidR="000530A6">
        <w:rPr>
          <w:rFonts w:ascii="Times New Roman" w:hAnsi="Times New Roman"/>
        </w:rPr>
        <w:t>Ofert</w:t>
      </w:r>
      <w:r w:rsidR="000F0C63">
        <w:rPr>
          <w:rFonts w:ascii="Times New Roman" w:hAnsi="Times New Roman"/>
        </w:rPr>
        <w:t>y,</w:t>
      </w:r>
    </w:p>
    <w:p w14:paraId="5A85E980" w14:textId="517CF84E" w:rsidR="000F0C63" w:rsidRPr="006B5C67" w:rsidRDefault="000F0C63" w:rsidP="000C61E2">
      <w:pPr>
        <w:pStyle w:val="Akapitzlist1"/>
        <w:spacing w:before="60" w:after="60" w:line="276" w:lineRule="auto"/>
        <w:ind w:left="851"/>
        <w:jc w:val="both"/>
        <w:rPr>
          <w:rFonts w:ascii="Times New Roman" w:hAnsi="Times New Roman"/>
          <w:sz w:val="24"/>
          <w:szCs w:val="24"/>
        </w:rPr>
      </w:pPr>
      <w:r w:rsidRPr="006B5C67">
        <w:rPr>
          <w:rFonts w:ascii="Times New Roman" w:hAnsi="Times New Roman"/>
        </w:rPr>
        <w:t>C</w:t>
      </w:r>
      <w:r w:rsidRPr="006B5C67">
        <w:rPr>
          <w:rFonts w:ascii="Times New Roman" w:hAnsi="Times New Roman"/>
          <w:vertAlign w:val="subscript"/>
        </w:rPr>
        <w:t>min</w:t>
      </w:r>
      <w:r w:rsidRPr="006B5C67">
        <w:rPr>
          <w:rFonts w:ascii="Times New Roman" w:hAnsi="Times New Roman"/>
        </w:rPr>
        <w:t xml:space="preserve"> –  najniższa cena spośród </w:t>
      </w:r>
      <w:ins w:id="173" w:author="Autor">
        <w:r w:rsidR="009A6A75">
          <w:rPr>
            <w:rFonts w:ascii="Times New Roman" w:hAnsi="Times New Roman"/>
          </w:rPr>
          <w:t>wszystkich badanych</w:t>
        </w:r>
      </w:ins>
      <w:del w:id="174" w:author="Autor">
        <w:r w:rsidRPr="006B5C67" w:rsidDel="009A6A75">
          <w:rPr>
            <w:rFonts w:ascii="Times New Roman" w:hAnsi="Times New Roman"/>
          </w:rPr>
          <w:delText xml:space="preserve">zaproponowanych </w:delText>
        </w:r>
      </w:del>
      <w:ins w:id="175" w:author="Autor">
        <w:r w:rsidR="009A6A75">
          <w:rPr>
            <w:rFonts w:ascii="Times New Roman" w:hAnsi="Times New Roman"/>
          </w:rPr>
          <w:t xml:space="preserve"> łącznych </w:t>
        </w:r>
      </w:ins>
      <w:r w:rsidRPr="006B5C67">
        <w:rPr>
          <w:rFonts w:ascii="Times New Roman" w:hAnsi="Times New Roman"/>
        </w:rPr>
        <w:t xml:space="preserve">cen </w:t>
      </w:r>
      <w:r w:rsidR="000530A6">
        <w:rPr>
          <w:rFonts w:ascii="Times New Roman" w:hAnsi="Times New Roman"/>
        </w:rPr>
        <w:t>Ofert</w:t>
      </w:r>
      <w:ins w:id="176" w:author="Autor">
        <w:r w:rsidR="009A6A75">
          <w:rPr>
            <w:rFonts w:ascii="Times New Roman" w:hAnsi="Times New Roman"/>
          </w:rPr>
          <w:t>y</w:t>
        </w:r>
      </w:ins>
      <w:del w:id="177" w:author="Autor">
        <w:r w:rsidRPr="006B5C67" w:rsidDel="009A6A75">
          <w:rPr>
            <w:rFonts w:ascii="Times New Roman" w:hAnsi="Times New Roman"/>
          </w:rPr>
          <w:delText>owych</w:delText>
        </w:r>
        <w:r w:rsidRPr="53D4E7C3" w:rsidDel="009A6A75">
          <w:rPr>
            <w:rFonts w:ascii="Times New Roman" w:hAnsi="Times New Roman"/>
          </w:rPr>
          <w:delText xml:space="preserve"> </w:delText>
        </w:r>
      </w:del>
      <w:r w:rsidRPr="53D4E7C3">
        <w:rPr>
          <w:rFonts w:ascii="Times New Roman" w:hAnsi="Times New Roman"/>
        </w:rPr>
        <w:t xml:space="preserve">[PLN </w:t>
      </w:r>
      <w:r>
        <w:rPr>
          <w:rFonts w:ascii="Times New Roman" w:hAnsi="Times New Roman"/>
        </w:rPr>
        <w:t>brutto</w:t>
      </w:r>
      <w:r w:rsidRPr="53D4E7C3">
        <w:rPr>
          <w:rFonts w:ascii="Times New Roman" w:hAnsi="Times New Roman"/>
        </w:rPr>
        <w:t>]</w:t>
      </w:r>
      <w:r w:rsidRPr="006B5C67">
        <w:rPr>
          <w:rFonts w:ascii="Times New Roman" w:hAnsi="Times New Roman"/>
        </w:rPr>
        <w:t xml:space="preserve">, </w:t>
      </w:r>
    </w:p>
    <w:p w14:paraId="5E5BB6C7" w14:textId="3FEED40E" w:rsidR="000F0C63" w:rsidRDefault="000F0C63" w:rsidP="000C61E2">
      <w:pPr>
        <w:pStyle w:val="Akapitzlist1"/>
        <w:spacing w:before="60" w:after="60" w:line="276" w:lineRule="auto"/>
        <w:ind w:left="851"/>
        <w:jc w:val="both"/>
        <w:rPr>
          <w:ins w:id="178" w:author="Autor"/>
          <w:rFonts w:ascii="Times New Roman" w:hAnsi="Times New Roman"/>
        </w:rPr>
      </w:pPr>
      <w:r w:rsidRPr="006B5C67">
        <w:rPr>
          <w:rFonts w:ascii="Times New Roman" w:hAnsi="Times New Roman"/>
        </w:rPr>
        <w:t>C</w:t>
      </w:r>
      <w:r w:rsidRPr="006B5C67">
        <w:rPr>
          <w:rFonts w:ascii="Times New Roman" w:hAnsi="Times New Roman"/>
          <w:vertAlign w:val="subscript"/>
        </w:rPr>
        <w:t>bad</w:t>
      </w:r>
      <w:r w:rsidRPr="006B5C67">
        <w:rPr>
          <w:rFonts w:ascii="Times New Roman" w:hAnsi="Times New Roman"/>
        </w:rPr>
        <w:t xml:space="preserve"> – </w:t>
      </w:r>
      <w:ins w:id="179" w:author="Autor">
        <w:r w:rsidR="00C01CEE">
          <w:rPr>
            <w:rFonts w:ascii="Times New Roman" w:hAnsi="Times New Roman"/>
          </w:rPr>
          <w:t xml:space="preserve">łączna </w:t>
        </w:r>
      </w:ins>
      <w:r w:rsidRPr="006B5C67">
        <w:rPr>
          <w:rFonts w:ascii="Times New Roman" w:hAnsi="Times New Roman"/>
        </w:rPr>
        <w:t xml:space="preserve">cena </w:t>
      </w:r>
      <w:ins w:id="180" w:author="Autor">
        <w:r w:rsidR="00C01CEE">
          <w:rPr>
            <w:rFonts w:ascii="Times New Roman" w:hAnsi="Times New Roman"/>
          </w:rPr>
          <w:t xml:space="preserve">badanej </w:t>
        </w:r>
      </w:ins>
      <w:del w:id="181" w:author="Autor">
        <w:r w:rsidRPr="006B5C67" w:rsidDel="00C01CEE">
          <w:rPr>
            <w:rFonts w:ascii="Times New Roman" w:hAnsi="Times New Roman"/>
          </w:rPr>
          <w:delText xml:space="preserve">zaproponowana przez Wykonawcę w badanej </w:delText>
        </w:r>
      </w:del>
      <w:ins w:id="182" w:author="Autor">
        <w:r w:rsidR="00C01CEE">
          <w:rPr>
            <w:rFonts w:ascii="Times New Roman" w:hAnsi="Times New Roman"/>
          </w:rPr>
          <w:t>O</w:t>
        </w:r>
      </w:ins>
      <w:del w:id="183" w:author="Autor">
        <w:r w:rsidRPr="006B5C67" w:rsidDel="00C01CEE">
          <w:rPr>
            <w:rFonts w:ascii="Times New Roman" w:hAnsi="Times New Roman"/>
          </w:rPr>
          <w:delText>o</w:delText>
        </w:r>
      </w:del>
      <w:r w:rsidRPr="006B5C67">
        <w:rPr>
          <w:rFonts w:ascii="Times New Roman" w:hAnsi="Times New Roman"/>
        </w:rPr>
        <w:t>fer</w:t>
      </w:r>
      <w:ins w:id="184" w:author="Autor">
        <w:r w:rsidR="00C01CEE">
          <w:rPr>
            <w:rFonts w:ascii="Times New Roman" w:hAnsi="Times New Roman"/>
          </w:rPr>
          <w:t>ty</w:t>
        </w:r>
      </w:ins>
      <w:del w:id="185" w:author="Autor">
        <w:r w:rsidRPr="006B5C67" w:rsidDel="00C01CEE">
          <w:rPr>
            <w:rFonts w:ascii="Times New Roman" w:hAnsi="Times New Roman"/>
          </w:rPr>
          <w:delText>cie</w:delText>
        </w:r>
      </w:del>
      <w:r>
        <w:rPr>
          <w:rFonts w:ascii="Times New Roman" w:hAnsi="Times New Roman"/>
        </w:rPr>
        <w:t xml:space="preserve"> </w:t>
      </w:r>
      <w:r w:rsidRPr="53D4E7C3">
        <w:rPr>
          <w:rFonts w:ascii="Times New Roman" w:hAnsi="Times New Roman"/>
        </w:rPr>
        <w:t xml:space="preserve">[PLN </w:t>
      </w:r>
      <w:r>
        <w:rPr>
          <w:rFonts w:ascii="Times New Roman" w:hAnsi="Times New Roman"/>
        </w:rPr>
        <w:t>brutto</w:t>
      </w:r>
      <w:r w:rsidRPr="53D4E7C3">
        <w:rPr>
          <w:rFonts w:ascii="Times New Roman" w:hAnsi="Times New Roman"/>
        </w:rPr>
        <w:t>]</w:t>
      </w:r>
      <w:r>
        <w:rPr>
          <w:rFonts w:ascii="Times New Roman" w:hAnsi="Times New Roman"/>
        </w:rPr>
        <w:t>.</w:t>
      </w:r>
    </w:p>
    <w:p w14:paraId="4849FCC5" w14:textId="77777777" w:rsidR="009A6A75" w:rsidRDefault="009A6A75" w:rsidP="000C61E2">
      <w:pPr>
        <w:pStyle w:val="Akapitzlist1"/>
        <w:spacing w:before="60" w:after="60" w:line="276" w:lineRule="auto"/>
        <w:ind w:left="851"/>
        <w:jc w:val="both"/>
        <w:rPr>
          <w:rFonts w:ascii="Times New Roman" w:hAnsi="Times New Roman"/>
        </w:rPr>
      </w:pPr>
    </w:p>
    <w:p w14:paraId="09132AA8" w14:textId="0C194915" w:rsidR="000D6F8F" w:rsidRDefault="00493498" w:rsidP="000C61E2">
      <w:pPr>
        <w:pStyle w:val="Akapitzlist1"/>
        <w:spacing w:before="60" w:after="60" w:line="276" w:lineRule="auto"/>
        <w:ind w:left="851"/>
        <w:jc w:val="both"/>
        <w:rPr>
          <w:rFonts w:ascii="Times New Roman" w:hAnsi="Times New Roman"/>
          <w:u w:val="single"/>
        </w:rPr>
      </w:pPr>
      <w:r>
        <w:rPr>
          <w:rFonts w:ascii="Times New Roman" w:hAnsi="Times New Roman"/>
          <w:u w:val="single"/>
        </w:rPr>
        <w:t>*Uwaga: W przypadku Oferty, której</w:t>
      </w:r>
      <w:ins w:id="186" w:author="Autor">
        <w:r w:rsidR="009A6A75">
          <w:rPr>
            <w:rFonts w:ascii="Times New Roman" w:hAnsi="Times New Roman"/>
            <w:u w:val="single"/>
          </w:rPr>
          <w:t xml:space="preserve"> łączna</w:t>
        </w:r>
      </w:ins>
      <w:r>
        <w:rPr>
          <w:rFonts w:ascii="Times New Roman" w:hAnsi="Times New Roman"/>
          <w:u w:val="single"/>
        </w:rPr>
        <w:t xml:space="preserve"> cena będzie wynosiła 0</w:t>
      </w:r>
      <w:r w:rsidR="00A47FDF">
        <w:rPr>
          <w:rFonts w:ascii="Times New Roman" w:hAnsi="Times New Roman"/>
          <w:u w:val="single"/>
        </w:rPr>
        <w:t>-1</w:t>
      </w:r>
      <w:r>
        <w:rPr>
          <w:rFonts w:ascii="Times New Roman" w:hAnsi="Times New Roman"/>
          <w:u w:val="single"/>
        </w:rPr>
        <w:t xml:space="preserve"> PLN brutto, Ofercie zostanie przyznana maksymalna liczba pun</w:t>
      </w:r>
      <w:r w:rsidR="00D73D38">
        <w:rPr>
          <w:rFonts w:ascii="Times New Roman" w:hAnsi="Times New Roman"/>
          <w:u w:val="single"/>
        </w:rPr>
        <w:t>któw w tym Kryterium tj. 30 pkt.</w:t>
      </w:r>
      <w:r w:rsidR="00D73D38" w:rsidRPr="00A47FDF">
        <w:rPr>
          <w:rFonts w:ascii="Times New Roman" w:hAnsi="Times New Roman"/>
        </w:rPr>
        <w:t xml:space="preserve"> </w:t>
      </w:r>
      <w:r w:rsidR="00A47FDF">
        <w:rPr>
          <w:rFonts w:ascii="Times New Roman" w:hAnsi="Times New Roman"/>
        </w:rPr>
        <w:t>Pozostałe Oferty będą przeliczone zgodnie z powyższym wzorem. Na potrzeby obliczenia liczby punktów, dla Ofert z</w:t>
      </w:r>
      <w:ins w:id="187" w:author="Autor">
        <w:r w:rsidR="009A6A75">
          <w:rPr>
            <w:rFonts w:ascii="Times New Roman" w:hAnsi="Times New Roman"/>
          </w:rPr>
          <w:t xml:space="preserve"> łączną</w:t>
        </w:r>
      </w:ins>
      <w:r w:rsidR="00A47FDF">
        <w:rPr>
          <w:rFonts w:ascii="Times New Roman" w:hAnsi="Times New Roman"/>
        </w:rPr>
        <w:t xml:space="preserve"> ceną jak wyżej wartością obliczeniową C</w:t>
      </w:r>
      <w:r w:rsidR="00A47FDF" w:rsidRPr="00A47FDF">
        <w:rPr>
          <w:rFonts w:ascii="Times New Roman" w:hAnsi="Times New Roman"/>
          <w:vertAlign w:val="subscript"/>
        </w:rPr>
        <w:t>bad</w:t>
      </w:r>
      <w:r w:rsidR="00A47FDF">
        <w:rPr>
          <w:rFonts w:ascii="Times New Roman" w:hAnsi="Times New Roman"/>
        </w:rPr>
        <w:t xml:space="preserve"> będzie 1 PLN brutto.</w:t>
      </w:r>
    </w:p>
    <w:p w14:paraId="7F7FE3FB" w14:textId="25596165"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6859FF67" w14:textId="46F8F103"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5742E22B" w14:textId="3BEB82E8" w:rsidR="00E36FF0" w:rsidRDefault="00E36FF0" w:rsidP="000C61E2">
      <w:pPr>
        <w:pStyle w:val="Akapitzlist1"/>
        <w:spacing w:before="60" w:after="60" w:line="276" w:lineRule="auto"/>
        <w:ind w:left="851"/>
        <w:jc w:val="both"/>
        <w:rPr>
          <w:rFonts w:ascii="Times New Roman" w:eastAsia="Times New Roman" w:hAnsi="Times New Roman"/>
          <w:i/>
          <w:iCs/>
          <w:color w:val="000000" w:themeColor="text1"/>
        </w:rPr>
      </w:pPr>
    </w:p>
    <w:p w14:paraId="6AF96199" w14:textId="035E7742" w:rsidR="00E36FF0" w:rsidRPr="00002E44" w:rsidRDefault="00002E44" w:rsidP="000C61E2">
      <w:pPr>
        <w:pStyle w:val="Akapitzlist1"/>
        <w:numPr>
          <w:ilvl w:val="2"/>
          <w:numId w:val="2"/>
        </w:numPr>
        <w:spacing w:before="60" w:after="60" w:line="276" w:lineRule="auto"/>
        <w:jc w:val="both"/>
        <w:rPr>
          <w:rFonts w:ascii="Times New Roman" w:hAnsi="Times New Roman"/>
          <w:b/>
          <w:i/>
          <w:color w:val="000000" w:themeColor="text1"/>
        </w:rPr>
      </w:pPr>
      <w:r>
        <w:rPr>
          <w:rFonts w:ascii="Times New Roman" w:hAnsi="Times New Roman"/>
          <w:b/>
          <w:i/>
          <w:color w:val="000000" w:themeColor="text1"/>
        </w:rPr>
        <w:t xml:space="preserve">Kryterium </w:t>
      </w:r>
      <w:r w:rsidR="00E36FF0" w:rsidRPr="00002E44">
        <w:rPr>
          <w:rFonts w:ascii="Times New Roman" w:hAnsi="Times New Roman"/>
          <w:b/>
          <w:i/>
          <w:color w:val="000000" w:themeColor="text1"/>
        </w:rPr>
        <w:t>Udział w Dochodzie z działalności Demonstratora Technologii</w:t>
      </w:r>
    </w:p>
    <w:p w14:paraId="5509DEB7" w14:textId="3DEA5BB2" w:rsidR="00E36FF0" w:rsidRDefault="00E36FF0" w:rsidP="000C61E2">
      <w:pPr>
        <w:pStyle w:val="Akapitzlist1"/>
        <w:spacing w:before="60" w:after="60" w:line="276" w:lineRule="auto"/>
        <w:ind w:left="851"/>
        <w:jc w:val="both"/>
        <w:rPr>
          <w:rFonts w:ascii="Times New Roman" w:eastAsia="Times New Roman" w:hAnsi="Times New Roman"/>
          <w:i/>
          <w:iCs/>
          <w:color w:val="000000" w:themeColor="text1"/>
        </w:rPr>
      </w:pPr>
    </w:p>
    <w:p w14:paraId="62CC90A2" w14:textId="414D8FFE" w:rsidR="00E36FF0" w:rsidRPr="00E36FF0" w:rsidRDefault="00E36FF0" w:rsidP="000C61E2">
      <w:pPr>
        <w:pStyle w:val="Akapitzlist1"/>
        <w:spacing w:before="60" w:after="60" w:line="276" w:lineRule="auto"/>
        <w:ind w:left="851"/>
        <w:jc w:val="both"/>
        <w:rPr>
          <w:rFonts w:ascii="Times New Roman" w:hAnsi="Times New Roman"/>
        </w:rPr>
      </w:pPr>
      <w:r w:rsidRPr="00E36FF0">
        <w:rPr>
          <w:rFonts w:ascii="Times New Roman" w:hAnsi="Times New Roman"/>
        </w:rPr>
        <w:t xml:space="preserve">W ramach niniejszego Kryterium, Zamawiający dokonując oceny złożonych </w:t>
      </w:r>
      <w:r w:rsidR="000530A6">
        <w:rPr>
          <w:rFonts w:ascii="Times New Roman" w:hAnsi="Times New Roman"/>
        </w:rPr>
        <w:t>Ofert</w:t>
      </w:r>
      <w:r w:rsidRPr="00E36FF0">
        <w:rPr>
          <w:rFonts w:ascii="Times New Roman" w:hAnsi="Times New Roman"/>
        </w:rPr>
        <w:t xml:space="preserve"> w ramach Kryterium </w:t>
      </w:r>
      <w:r w:rsidRPr="00E36FF0">
        <w:rPr>
          <w:rFonts w:ascii="Times New Roman" w:hAnsi="Times New Roman"/>
          <w:i/>
        </w:rPr>
        <w:t>Udział w Dochodzie z działalności Demonstratora Technologii</w:t>
      </w:r>
      <w:r w:rsidRPr="00E36FF0">
        <w:rPr>
          <w:rFonts w:ascii="Times New Roman" w:hAnsi="Times New Roman"/>
        </w:rPr>
        <w:t xml:space="preserve"> </w:t>
      </w:r>
      <w:r w:rsidR="00002E44">
        <w:rPr>
          <w:rFonts w:ascii="Times New Roman" w:hAnsi="Times New Roman"/>
        </w:rPr>
        <w:t>dokona porównania zadeklarowanych w ofercie udziałów</w:t>
      </w:r>
      <w:r w:rsidR="00954CB4">
        <w:rPr>
          <w:rFonts w:ascii="Times New Roman" w:hAnsi="Times New Roman"/>
        </w:rPr>
        <w:t xml:space="preserve"> dla NCBR</w:t>
      </w:r>
      <w:r w:rsidR="00002E44">
        <w:rPr>
          <w:rFonts w:ascii="Times New Roman" w:hAnsi="Times New Roman"/>
        </w:rPr>
        <w:t xml:space="preserve"> w dochodzie z działalności Demonstratora Technologii</w:t>
      </w:r>
      <w:r w:rsidR="00655579">
        <w:rPr>
          <w:rFonts w:ascii="Times New Roman" w:hAnsi="Times New Roman"/>
        </w:rPr>
        <w:t xml:space="preserve"> </w:t>
      </w:r>
      <w:r w:rsidR="000B3C51">
        <w:rPr>
          <w:rFonts w:ascii="Times New Roman" w:hAnsi="Times New Roman"/>
        </w:rPr>
        <w:t xml:space="preserve">w rozumieniu postanowień </w:t>
      </w:r>
      <w:r w:rsidR="008A31E7">
        <w:rPr>
          <w:rFonts w:ascii="Times New Roman" w:hAnsi="Times New Roman"/>
        </w:rPr>
        <w:t>Załącznika nr 3 do Ogłoszenia</w:t>
      </w:r>
      <w:r w:rsidR="000B3C51">
        <w:rPr>
          <w:rFonts w:ascii="Times New Roman" w:hAnsi="Times New Roman"/>
        </w:rPr>
        <w:t xml:space="preserve"> </w:t>
      </w:r>
      <w:r w:rsidR="00104454">
        <w:rPr>
          <w:rFonts w:ascii="Times New Roman" w:hAnsi="Times New Roman"/>
        </w:rPr>
        <w:t>(</w:t>
      </w:r>
      <w:r w:rsidR="0046568F">
        <w:rPr>
          <w:rFonts w:ascii="Times New Roman" w:hAnsi="Times New Roman"/>
        </w:rPr>
        <w:t>W</w:t>
      </w:r>
      <w:r w:rsidR="007C4FAA">
        <w:rPr>
          <w:rFonts w:ascii="Times New Roman" w:hAnsi="Times New Roman"/>
        </w:rPr>
        <w:t>ymaganie</w:t>
      </w:r>
      <w:r w:rsidR="00104454">
        <w:rPr>
          <w:rFonts w:ascii="Times New Roman" w:hAnsi="Times New Roman"/>
        </w:rPr>
        <w:t xml:space="preserve"> 2.27) </w:t>
      </w:r>
      <w:r w:rsidR="000B3C51">
        <w:rPr>
          <w:rFonts w:ascii="Times New Roman" w:hAnsi="Times New Roman"/>
        </w:rPr>
        <w:t xml:space="preserve">i o wartości nie niższej </w:t>
      </w:r>
      <w:r w:rsidR="008A31E7" w:rsidRPr="008A31E7">
        <w:rPr>
          <w:rFonts w:ascii="Times New Roman" w:hAnsi="Times New Roman"/>
        </w:rPr>
        <w:t>niż</w:t>
      </w:r>
      <w:r w:rsidR="008A31E7">
        <w:rPr>
          <w:rFonts w:ascii="Times New Roman" w:hAnsi="Times New Roman"/>
        </w:rPr>
        <w:t xml:space="preserve"> 50%</w:t>
      </w:r>
      <w:r w:rsidR="00002E44">
        <w:rPr>
          <w:rFonts w:ascii="Times New Roman" w:hAnsi="Times New Roman"/>
        </w:rPr>
        <w:t xml:space="preserve"> i </w:t>
      </w:r>
      <w:r w:rsidRPr="00E36FF0">
        <w:rPr>
          <w:rFonts w:ascii="Times New Roman" w:hAnsi="Times New Roman"/>
        </w:rPr>
        <w:t xml:space="preserve">będzie przyznawał </w:t>
      </w:r>
      <w:r w:rsidR="000530A6">
        <w:rPr>
          <w:rFonts w:ascii="Times New Roman" w:hAnsi="Times New Roman"/>
        </w:rPr>
        <w:t>Ofert</w:t>
      </w:r>
      <w:r w:rsidRPr="00E36FF0">
        <w:rPr>
          <w:rFonts w:ascii="Times New Roman" w:hAnsi="Times New Roman"/>
        </w:rPr>
        <w:t>om punkty zgodnie z poniższym wzorem:</w:t>
      </w:r>
    </w:p>
    <w:p w14:paraId="502831E5" w14:textId="77777777" w:rsidR="00002E44" w:rsidRDefault="00002E44" w:rsidP="000C61E2">
      <w:pPr>
        <w:pStyle w:val="Akapitzlist1"/>
        <w:spacing w:before="60" w:after="60" w:line="276" w:lineRule="auto"/>
        <w:ind w:left="851"/>
        <w:jc w:val="both"/>
        <w:rPr>
          <w:rFonts w:ascii="Times New Roman" w:hAnsi="Times New Roman"/>
        </w:rPr>
      </w:pPr>
    </w:p>
    <w:p w14:paraId="310F0299" w14:textId="26A159D6" w:rsidR="00002E44" w:rsidRPr="006B5C67" w:rsidRDefault="00002E44" w:rsidP="000C61E2">
      <w:pPr>
        <w:pStyle w:val="Akapitzlist1"/>
        <w:spacing w:before="60" w:after="60" w:line="276" w:lineRule="auto"/>
        <w:ind w:left="851"/>
        <w:jc w:val="both"/>
        <w:rPr>
          <w:rFonts w:ascii="Times New Roman" w:hAnsi="Times New Roman"/>
        </w:rPr>
      </w:pPr>
      <m:oMathPara>
        <m:oMath>
          <m:r>
            <w:rPr>
              <w:rFonts w:ascii="Cambria Math" w:hAnsi="Cambria Math"/>
            </w:rPr>
            <m:t xml:space="preserve">Liczba punktów Kryterium U= </m:t>
          </m:r>
          <m:f>
            <m:fPr>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bad</m:t>
                  </m:r>
                </m:sub>
              </m:sSub>
            </m:num>
            <m:den>
              <m:sSub>
                <m:sSubPr>
                  <m:ctrlPr>
                    <w:rPr>
                      <w:rFonts w:ascii="Cambria Math" w:hAnsi="Cambria Math"/>
                      <w:i/>
                    </w:rPr>
                  </m:ctrlPr>
                </m:sSubPr>
                <m:e>
                  <m:r>
                    <w:rPr>
                      <w:rFonts w:ascii="Cambria Math" w:hAnsi="Cambria Math"/>
                    </w:rPr>
                    <m:t>U</m:t>
                  </m:r>
                </m:e>
                <m:sub>
                  <m:r>
                    <w:rPr>
                      <w:rFonts w:ascii="Cambria Math" w:hAnsi="Cambria Math"/>
                    </w:rPr>
                    <m:t>max</m:t>
                  </m:r>
                </m:sub>
              </m:sSub>
            </m:den>
          </m:f>
          <m:r>
            <w:rPr>
              <w:rFonts w:ascii="Cambria Math" w:hAnsi="Cambria Math"/>
            </w:rPr>
            <m:t>*10</m:t>
          </m:r>
        </m:oMath>
      </m:oMathPara>
    </w:p>
    <w:p w14:paraId="27E36A58" w14:textId="77777777" w:rsidR="00002E44" w:rsidRPr="006B5C67" w:rsidRDefault="00002E44" w:rsidP="000C61E2">
      <w:pPr>
        <w:pStyle w:val="Akapitzlist1"/>
        <w:spacing w:before="60" w:after="60" w:line="276" w:lineRule="auto"/>
        <w:ind w:left="851"/>
        <w:jc w:val="both"/>
        <w:rPr>
          <w:rFonts w:ascii="Times New Roman" w:hAnsi="Times New Roman"/>
        </w:rPr>
      </w:pPr>
    </w:p>
    <w:p w14:paraId="5A7385BD" w14:textId="77777777" w:rsidR="00002E44" w:rsidRDefault="00002E44" w:rsidP="000C61E2">
      <w:pPr>
        <w:pStyle w:val="Akapitzlist1"/>
        <w:spacing w:before="60" w:after="60" w:line="276" w:lineRule="auto"/>
        <w:ind w:left="851"/>
        <w:jc w:val="both"/>
        <w:rPr>
          <w:rFonts w:ascii="Times New Roman" w:hAnsi="Times New Roman"/>
        </w:rPr>
      </w:pPr>
      <w:r w:rsidRPr="006B5C67">
        <w:rPr>
          <w:rFonts w:ascii="Times New Roman" w:hAnsi="Times New Roman"/>
        </w:rPr>
        <w:t>Gdzie:</w:t>
      </w:r>
    </w:p>
    <w:p w14:paraId="1CDE8059" w14:textId="1BA2945C" w:rsidR="00002E44" w:rsidRPr="006B5C67" w:rsidRDefault="00002E44" w:rsidP="000C61E2">
      <w:pPr>
        <w:pStyle w:val="Akapitzlist1"/>
        <w:spacing w:before="60" w:after="60" w:line="276" w:lineRule="auto"/>
        <w:ind w:left="851"/>
        <w:jc w:val="both"/>
        <w:rPr>
          <w:rFonts w:ascii="Times New Roman" w:hAnsi="Times New Roman"/>
        </w:rPr>
      </w:pPr>
      <w:r>
        <w:rPr>
          <w:rFonts w:ascii="Times New Roman" w:hAnsi="Times New Roman"/>
        </w:rPr>
        <w:t>Kryterium U – Kryterium Udział w Dochodzie z działalności Demonstratora Technologii,</w:t>
      </w:r>
    </w:p>
    <w:p w14:paraId="2E053D63" w14:textId="20D75B83" w:rsidR="00002E44" w:rsidRDefault="00002E44" w:rsidP="000C61E2">
      <w:pPr>
        <w:pStyle w:val="Akapitzlist1"/>
        <w:spacing w:before="60" w:after="60" w:line="276" w:lineRule="auto"/>
        <w:ind w:left="851"/>
        <w:jc w:val="both"/>
        <w:rPr>
          <w:rFonts w:ascii="Times New Roman" w:hAnsi="Times New Roman"/>
        </w:rPr>
      </w:pPr>
      <w:r>
        <w:rPr>
          <w:rFonts w:ascii="Times New Roman" w:hAnsi="Times New Roman"/>
        </w:rPr>
        <w:t>U</w:t>
      </w:r>
      <w:r w:rsidRPr="006B5C67">
        <w:rPr>
          <w:rFonts w:ascii="Times New Roman" w:hAnsi="Times New Roman"/>
          <w:vertAlign w:val="subscript"/>
        </w:rPr>
        <w:t>bad</w:t>
      </w:r>
      <w:r>
        <w:rPr>
          <w:rFonts w:ascii="Times New Roman" w:hAnsi="Times New Roman"/>
        </w:rPr>
        <w:t> – Udział w Dochodzie z działalności Demonstratora Technologii, zadeklarowany</w:t>
      </w:r>
      <w:r w:rsidRPr="006B5C67">
        <w:rPr>
          <w:rFonts w:ascii="Times New Roman" w:hAnsi="Times New Roman"/>
        </w:rPr>
        <w:t xml:space="preserve"> przez Wykonawcę w badanej ofercie</w:t>
      </w:r>
      <w:r>
        <w:rPr>
          <w:rFonts w:ascii="Times New Roman" w:hAnsi="Times New Roman"/>
        </w:rPr>
        <w:t xml:space="preserve"> </w:t>
      </w:r>
      <w:r w:rsidRPr="53D4E7C3">
        <w:rPr>
          <w:rFonts w:ascii="Times New Roman" w:hAnsi="Times New Roman"/>
        </w:rPr>
        <w:t>[</w:t>
      </w:r>
      <w:r>
        <w:rPr>
          <w:rFonts w:ascii="Times New Roman" w:hAnsi="Times New Roman"/>
        </w:rPr>
        <w:t>%],</w:t>
      </w:r>
      <w:r w:rsidR="00436306">
        <w:rPr>
          <w:rFonts w:ascii="Times New Roman" w:hAnsi="Times New Roman"/>
        </w:rPr>
        <w:t xml:space="preserve"> nie mniej niż </w:t>
      </w:r>
      <w:r w:rsidR="00590D4B">
        <w:rPr>
          <w:rFonts w:ascii="Times New Roman" w:hAnsi="Times New Roman"/>
        </w:rPr>
        <w:t>5</w:t>
      </w:r>
      <w:r w:rsidR="00436306">
        <w:rPr>
          <w:rFonts w:ascii="Times New Roman" w:hAnsi="Times New Roman"/>
        </w:rPr>
        <w:t>0%,</w:t>
      </w:r>
    </w:p>
    <w:p w14:paraId="1EEEA443" w14:textId="4D415CAA" w:rsidR="00002E44" w:rsidRPr="006B5C67" w:rsidRDefault="00002E44" w:rsidP="000C61E2">
      <w:pPr>
        <w:pStyle w:val="Akapitzlist1"/>
        <w:spacing w:before="60" w:after="60" w:line="276" w:lineRule="auto"/>
        <w:ind w:left="851"/>
        <w:jc w:val="both"/>
        <w:rPr>
          <w:rFonts w:ascii="Times New Roman" w:hAnsi="Times New Roman"/>
          <w:sz w:val="24"/>
          <w:szCs w:val="24"/>
        </w:rPr>
      </w:pPr>
      <w:r w:rsidRPr="6D8DF0E7">
        <w:rPr>
          <w:rFonts w:ascii="Times New Roman" w:hAnsi="Times New Roman"/>
        </w:rPr>
        <w:t>U</w:t>
      </w:r>
      <w:r w:rsidRPr="6D8DF0E7">
        <w:rPr>
          <w:rFonts w:ascii="Times New Roman" w:hAnsi="Times New Roman"/>
          <w:vertAlign w:val="subscript"/>
        </w:rPr>
        <w:t>max</w:t>
      </w:r>
      <w:r w:rsidRPr="6D8DF0E7">
        <w:rPr>
          <w:rFonts w:ascii="Times New Roman" w:hAnsi="Times New Roman"/>
        </w:rPr>
        <w:t xml:space="preserve"> – </w:t>
      </w:r>
      <w:del w:id="188" w:author="Autor">
        <w:r w:rsidRPr="6D8DF0E7" w:rsidDel="00002E44">
          <w:rPr>
            <w:rFonts w:ascii="Times New Roman" w:hAnsi="Times New Roman"/>
          </w:rPr>
          <w:delText xml:space="preserve"> </w:delText>
        </w:r>
      </w:del>
      <w:r w:rsidRPr="6D8DF0E7">
        <w:rPr>
          <w:rFonts w:ascii="Times New Roman" w:hAnsi="Times New Roman"/>
        </w:rPr>
        <w:t xml:space="preserve">najwyższy Udział w Dochodzie z działalności Demonstratora Technologii spośród wszystkich Udziałów zaproponowanych w złożonych </w:t>
      </w:r>
      <w:r w:rsidR="000530A6" w:rsidRPr="6D8DF0E7">
        <w:rPr>
          <w:rFonts w:ascii="Times New Roman" w:hAnsi="Times New Roman"/>
        </w:rPr>
        <w:t>Ofert</w:t>
      </w:r>
      <w:r w:rsidRPr="6D8DF0E7">
        <w:rPr>
          <w:rFonts w:ascii="Times New Roman" w:hAnsi="Times New Roman"/>
        </w:rPr>
        <w:t xml:space="preserve">ach [%]. </w:t>
      </w:r>
    </w:p>
    <w:p w14:paraId="03344945" w14:textId="34BD04A5" w:rsidR="00E36FF0" w:rsidRDefault="00E36FF0" w:rsidP="000C61E2">
      <w:pPr>
        <w:pStyle w:val="Akapitzlist1"/>
        <w:spacing w:before="60" w:after="60" w:line="276" w:lineRule="auto"/>
        <w:ind w:left="851"/>
        <w:jc w:val="both"/>
        <w:rPr>
          <w:rFonts w:ascii="Times New Roman" w:eastAsia="Times New Roman" w:hAnsi="Times New Roman"/>
          <w:i/>
          <w:iCs/>
          <w:color w:val="000000" w:themeColor="text1"/>
        </w:rPr>
      </w:pPr>
    </w:p>
    <w:p w14:paraId="52680C33" w14:textId="77777777" w:rsidR="00002E44" w:rsidRDefault="00002E44" w:rsidP="000C61E2">
      <w:pPr>
        <w:pStyle w:val="Akapitzlist1"/>
        <w:spacing w:before="60" w:after="60" w:line="276" w:lineRule="auto"/>
        <w:ind w:left="851"/>
        <w:jc w:val="both"/>
        <w:rPr>
          <w:rFonts w:ascii="Times New Roman" w:eastAsia="Times New Roman" w:hAnsi="Times New Roman"/>
          <w:i/>
          <w:iCs/>
          <w:color w:val="000000" w:themeColor="text1"/>
        </w:rPr>
      </w:pPr>
    </w:p>
    <w:p w14:paraId="5FA80FEC"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4D77B417" w14:textId="77777777" w:rsidR="000F0C63" w:rsidRPr="00002E44" w:rsidRDefault="000F0C63" w:rsidP="000C61E2">
      <w:pPr>
        <w:pStyle w:val="Akapitzlist1"/>
        <w:numPr>
          <w:ilvl w:val="2"/>
          <w:numId w:val="2"/>
        </w:numPr>
        <w:spacing w:before="60" w:after="60" w:line="276" w:lineRule="auto"/>
        <w:jc w:val="both"/>
        <w:rPr>
          <w:rFonts w:ascii="Times New Roman" w:hAnsi="Times New Roman"/>
          <w:b/>
          <w:bCs/>
          <w:i/>
          <w:iCs/>
          <w:color w:val="000000" w:themeColor="text1"/>
        </w:rPr>
      </w:pPr>
      <w:bookmarkStart w:id="189" w:name="_Ref76376465"/>
      <w:r w:rsidRPr="4FD61535">
        <w:rPr>
          <w:rFonts w:ascii="Times New Roman" w:hAnsi="Times New Roman"/>
          <w:b/>
          <w:bCs/>
          <w:i/>
          <w:iCs/>
          <w:color w:val="000000" w:themeColor="text1"/>
        </w:rPr>
        <w:t>Kryterium Ocena kompetencji Personelu Wykonawcy oraz potencjału technicznego Wykonawcy</w:t>
      </w:r>
      <w:bookmarkEnd w:id="189"/>
    </w:p>
    <w:p w14:paraId="0444AAA7"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59538968" w14:textId="7691BBFB" w:rsidR="000F0C63" w:rsidRDefault="000F0C63" w:rsidP="000C61E2">
      <w:pPr>
        <w:pStyle w:val="Akapitzlist1"/>
        <w:spacing w:before="60" w:after="60" w:line="276" w:lineRule="auto"/>
        <w:ind w:left="851"/>
        <w:jc w:val="both"/>
        <w:rPr>
          <w:rFonts w:ascii="Times New Roman" w:hAnsi="Times New Roman"/>
        </w:rPr>
      </w:pPr>
      <w:r w:rsidRPr="53D4E7C3">
        <w:rPr>
          <w:rFonts w:ascii="Times New Roman" w:hAnsi="Times New Roman"/>
        </w:rPr>
        <w:t>W ramach niniejszego Kryterium, Zama</w:t>
      </w:r>
      <w:r w:rsidR="009B7164">
        <w:rPr>
          <w:rFonts w:ascii="Times New Roman" w:hAnsi="Times New Roman"/>
        </w:rPr>
        <w:t xml:space="preserve">wiający będzie dokonywał oceny </w:t>
      </w:r>
      <w:r w:rsidR="000530A6">
        <w:rPr>
          <w:rFonts w:ascii="Times New Roman" w:hAnsi="Times New Roman"/>
        </w:rPr>
        <w:t>Ofert</w:t>
      </w:r>
      <w:r w:rsidRPr="53D4E7C3">
        <w:rPr>
          <w:rFonts w:ascii="Times New Roman" w:hAnsi="Times New Roman"/>
        </w:rPr>
        <w:t xml:space="preserve"> pod kątem</w:t>
      </w:r>
      <w:r>
        <w:rPr>
          <w:rFonts w:ascii="Times New Roman" w:hAnsi="Times New Roman"/>
        </w:rPr>
        <w:t xml:space="preserve"> przedstawionyc</w:t>
      </w:r>
      <w:r w:rsidR="009B7164">
        <w:rPr>
          <w:rFonts w:ascii="Times New Roman" w:hAnsi="Times New Roman"/>
        </w:rPr>
        <w:t xml:space="preserve">h w Częściach G, H, I w ramach </w:t>
      </w:r>
      <w:r w:rsidR="000530A6">
        <w:rPr>
          <w:rFonts w:ascii="Times New Roman" w:hAnsi="Times New Roman"/>
        </w:rPr>
        <w:t>Ofert</w:t>
      </w:r>
      <w:r>
        <w:rPr>
          <w:rFonts w:ascii="Times New Roman" w:hAnsi="Times New Roman"/>
        </w:rPr>
        <w:t>y kompetencji Personelu Podstawowego oraz Personelu Dodatkowego (jeśli Wykonawca zadeklarował Personel Dodatkowy), doświadczenia Wykonawcy oraz potencjału technicznego do realizacji Zamówienia.</w:t>
      </w:r>
    </w:p>
    <w:p w14:paraId="74CB3238" w14:textId="77777777" w:rsidR="000F0C63" w:rsidRDefault="000F0C63" w:rsidP="000C61E2">
      <w:pPr>
        <w:pStyle w:val="Akapitzlist1"/>
        <w:spacing w:before="60" w:after="60" w:line="276" w:lineRule="auto"/>
        <w:ind w:left="851"/>
        <w:jc w:val="both"/>
        <w:rPr>
          <w:rFonts w:ascii="Times New Roman" w:hAnsi="Times New Roman"/>
        </w:rPr>
      </w:pPr>
      <w:r>
        <w:rPr>
          <w:rFonts w:ascii="Times New Roman" w:hAnsi="Times New Roman"/>
        </w:rPr>
        <w:t xml:space="preserve">W trakcie oceny kompetencji, potencjału technicznego oraz kadry Wykonawcy, Zamawiający </w:t>
      </w:r>
      <w:r w:rsidRPr="00170F86">
        <w:rPr>
          <w:rFonts w:ascii="Times New Roman" w:hAnsi="Times New Roman"/>
        </w:rPr>
        <w:t>będzie br</w:t>
      </w:r>
      <w:r>
        <w:rPr>
          <w:rFonts w:ascii="Times New Roman" w:hAnsi="Times New Roman"/>
        </w:rPr>
        <w:t>ał pod uwagę następujące cechy:</w:t>
      </w:r>
    </w:p>
    <w:p w14:paraId="32528D93" w14:textId="77777777" w:rsidR="000F0C63" w:rsidRDefault="000F0C63" w:rsidP="000C61E2">
      <w:pPr>
        <w:pStyle w:val="Akapitzlist"/>
        <w:numPr>
          <w:ilvl w:val="0"/>
          <w:numId w:val="8"/>
        </w:numPr>
        <w:spacing w:before="60" w:after="60" w:line="276" w:lineRule="auto"/>
        <w:jc w:val="both"/>
        <w:rPr>
          <w:rFonts w:ascii="Times New Roman" w:eastAsia="Times New Roman" w:hAnsi="Times New Roman" w:cs="Times New Roman"/>
          <w:color w:val="000000" w:themeColor="text1"/>
          <w:sz w:val="22"/>
          <w:szCs w:val="22"/>
        </w:rPr>
      </w:pPr>
      <w:r w:rsidRPr="4FD61535">
        <w:rPr>
          <w:rFonts w:ascii="Times New Roman" w:eastAsia="Times New Roman" w:hAnsi="Times New Roman" w:cs="Times New Roman"/>
          <w:color w:val="000000" w:themeColor="text1"/>
          <w:sz w:val="22"/>
          <w:szCs w:val="22"/>
        </w:rPr>
        <w:t>Wysokie kompetencje i duże doświadczenie wskazanego w Ofercie Personelu Podstawowego w zakresie adekwatnym do przedmiotu zamówienia,</w:t>
      </w:r>
    </w:p>
    <w:p w14:paraId="240E045D" w14:textId="77777777" w:rsidR="000F0C63" w:rsidRDefault="000F0C63" w:rsidP="000C61E2">
      <w:pPr>
        <w:pStyle w:val="Akapitzlist"/>
        <w:numPr>
          <w:ilvl w:val="0"/>
          <w:numId w:val="8"/>
        </w:numPr>
        <w:spacing w:before="60" w:after="60" w:line="276" w:lineRule="auto"/>
        <w:jc w:val="both"/>
        <w:rPr>
          <w:rFonts w:ascii="Times New Roman" w:eastAsia="Times New Roman" w:hAnsi="Times New Roman" w:cs="Times New Roman"/>
          <w:color w:val="000000" w:themeColor="text1"/>
          <w:sz w:val="22"/>
          <w:szCs w:val="22"/>
        </w:rPr>
      </w:pPr>
      <w:r w:rsidRPr="4FD61535">
        <w:rPr>
          <w:rFonts w:ascii="Times New Roman" w:eastAsia="Times New Roman" w:hAnsi="Times New Roman" w:cs="Times New Roman"/>
          <w:color w:val="000000" w:themeColor="text1"/>
          <w:sz w:val="22"/>
          <w:szCs w:val="22"/>
        </w:rPr>
        <w:t>Skierowanie do realizacji zamówienia Personelu Dodatkowego o kompetencjach adekwatnych do zakresu zamówienia,</w:t>
      </w:r>
    </w:p>
    <w:p w14:paraId="48CA33F5" w14:textId="77777777" w:rsidR="000F0C63" w:rsidRDefault="000F0C63" w:rsidP="000C61E2">
      <w:pPr>
        <w:pStyle w:val="Akapitzlist"/>
        <w:numPr>
          <w:ilvl w:val="0"/>
          <w:numId w:val="8"/>
        </w:numPr>
        <w:spacing w:before="60" w:after="60" w:line="276" w:lineRule="auto"/>
        <w:jc w:val="both"/>
        <w:rPr>
          <w:rFonts w:ascii="Times New Roman" w:eastAsia="Times New Roman" w:hAnsi="Times New Roman" w:cs="Times New Roman"/>
          <w:color w:val="000000" w:themeColor="text1"/>
          <w:sz w:val="22"/>
          <w:szCs w:val="22"/>
        </w:rPr>
      </w:pPr>
      <w:r w:rsidRPr="4FD61535">
        <w:rPr>
          <w:rFonts w:ascii="Times New Roman" w:eastAsia="Times New Roman" w:hAnsi="Times New Roman" w:cs="Times New Roman"/>
          <w:color w:val="000000" w:themeColor="text1"/>
          <w:sz w:val="22"/>
          <w:szCs w:val="22"/>
        </w:rPr>
        <w:t>Wysoki potencjał techniczny Wykonawcy – Wykonawca dysponuje sprzętem laboratoryjnym wysokiej klasy oraz posiada odpowiednie pomieszczenie lub pomieszczenia laboratoryjne,</w:t>
      </w:r>
    </w:p>
    <w:p w14:paraId="1038257C" w14:textId="237FC9A8" w:rsidR="000F0C63" w:rsidRDefault="000F0C63" w:rsidP="000C61E2">
      <w:pPr>
        <w:pStyle w:val="Akapitzlist"/>
        <w:numPr>
          <w:ilvl w:val="0"/>
          <w:numId w:val="8"/>
        </w:numPr>
        <w:spacing w:before="60" w:after="60" w:line="276" w:lineRule="auto"/>
        <w:jc w:val="both"/>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Wykorzystanie do realizacji zamówienia Dodat</w:t>
      </w:r>
      <w:r w:rsidR="00C30EF1">
        <w:rPr>
          <w:rFonts w:ascii="Times New Roman" w:eastAsia="Times New Roman" w:hAnsi="Times New Roman" w:cs="Times New Roman"/>
          <w:iCs/>
          <w:color w:val="000000" w:themeColor="text1"/>
          <w:sz w:val="22"/>
          <w:szCs w:val="22"/>
        </w:rPr>
        <w:t>kowego sprzętu laboratoryjnego.</w:t>
      </w:r>
    </w:p>
    <w:p w14:paraId="5502B39A" w14:textId="77777777" w:rsidR="000F0C63" w:rsidRDefault="000F0C63" w:rsidP="000C61E2">
      <w:pPr>
        <w:pStyle w:val="Akapitzlist1"/>
        <w:spacing w:before="60" w:after="60" w:line="276" w:lineRule="auto"/>
        <w:ind w:left="851"/>
        <w:jc w:val="both"/>
        <w:rPr>
          <w:rFonts w:ascii="Times New Roman" w:hAnsi="Times New Roman"/>
        </w:rPr>
      </w:pPr>
    </w:p>
    <w:p w14:paraId="63B10591" w14:textId="77777777" w:rsidR="000F0C63" w:rsidRDefault="000F0C63" w:rsidP="000C61E2">
      <w:pPr>
        <w:pStyle w:val="Akapitzlist1"/>
        <w:spacing w:before="60" w:after="60" w:line="276" w:lineRule="auto"/>
        <w:ind w:left="851"/>
        <w:jc w:val="both"/>
        <w:rPr>
          <w:rFonts w:ascii="Times New Roman" w:hAnsi="Times New Roman"/>
        </w:rPr>
      </w:pPr>
      <w:r w:rsidRPr="005F3403">
        <w:rPr>
          <w:rFonts w:ascii="Times New Roman" w:hAnsi="Times New Roman"/>
        </w:rPr>
        <w:t xml:space="preserve">Zamawiający </w:t>
      </w:r>
      <w:r>
        <w:rPr>
          <w:rFonts w:ascii="Times New Roman" w:hAnsi="Times New Roman"/>
        </w:rPr>
        <w:t>w ramach niniejszego Kryterium przyzna ofercie liczbę punktów maksymalną dla niniejszego Kryterium, pomnożoną przez współczynnik oceny zgodnie z poniższą skalą:</w:t>
      </w:r>
    </w:p>
    <w:p w14:paraId="192F77BA" w14:textId="221995C7" w:rsidR="000F0C63" w:rsidRDefault="000F0C63" w:rsidP="000C61E2">
      <w:pPr>
        <w:pStyle w:val="Akapitzlist1"/>
        <w:numPr>
          <w:ilvl w:val="0"/>
          <w:numId w:val="9"/>
        </w:numPr>
        <w:spacing w:before="60" w:after="60" w:line="276" w:lineRule="auto"/>
        <w:jc w:val="both"/>
        <w:rPr>
          <w:rFonts w:ascii="Times New Roman" w:hAnsi="Times New Roman"/>
        </w:rPr>
      </w:pPr>
      <w:r w:rsidRPr="4FD61535">
        <w:rPr>
          <w:rFonts w:ascii="Times New Roman" w:hAnsi="Times New Roman"/>
          <w:b/>
          <w:bCs/>
        </w:rPr>
        <w:t>1</w:t>
      </w:r>
      <w:r w:rsidRPr="4FD61535">
        <w:rPr>
          <w:rFonts w:ascii="Times New Roman" w:hAnsi="Times New Roman"/>
        </w:rPr>
        <w:t xml:space="preserve"> – w przypadku gdy wskazane w ofercie kompetencje Personelu Podstawowego oraz Personelu Dodatkowego, doświadczenie Wykonawcy oraz potencjał techniczny do realizacji Zamówienia w sposób doskonały odpowiadają </w:t>
      </w:r>
      <w:r w:rsidR="00C30EF1" w:rsidRPr="4FD61535">
        <w:rPr>
          <w:rFonts w:ascii="Times New Roman" w:hAnsi="Times New Roman"/>
        </w:rPr>
        <w:t>wskazanym w podpunktach a)-d</w:t>
      </w:r>
      <w:r w:rsidRPr="4FD61535">
        <w:rPr>
          <w:rFonts w:ascii="Times New Roman" w:hAnsi="Times New Roman"/>
        </w:rPr>
        <w:t>) cechom,</w:t>
      </w:r>
      <w:r w:rsidR="00A224E9" w:rsidRPr="00A224E9">
        <w:rPr>
          <w:rFonts w:ascii="Times New Roman" w:hAnsi="Times New Roman"/>
        </w:rPr>
        <w:t xml:space="preserve"> </w:t>
      </w:r>
      <w:r w:rsidR="00A224E9">
        <w:rPr>
          <w:rFonts w:ascii="Times New Roman" w:hAnsi="Times New Roman"/>
        </w:rPr>
        <w:t xml:space="preserve">przy czym pod pojęciem „doskonały” Zamawiający rozumie wskazaną sumę cech na poziomie </w:t>
      </w:r>
      <w:r w:rsidR="00607EF4">
        <w:rPr>
          <w:rFonts w:ascii="Times New Roman" w:hAnsi="Times New Roman"/>
        </w:rPr>
        <w:t xml:space="preserve">znacznie przekraczającym poziom wyższy niż </w:t>
      </w:r>
      <w:r w:rsidR="00A224E9">
        <w:rPr>
          <w:rFonts w:ascii="Times New Roman" w:hAnsi="Times New Roman"/>
        </w:rPr>
        <w:t>standard rynkow</w:t>
      </w:r>
      <w:r w:rsidR="00607EF4">
        <w:rPr>
          <w:rFonts w:ascii="Times New Roman" w:hAnsi="Times New Roman"/>
        </w:rPr>
        <w:t>y</w:t>
      </w:r>
      <w:r w:rsidR="00A224E9">
        <w:rPr>
          <w:rFonts w:ascii="Times New Roman" w:hAnsi="Times New Roman"/>
        </w:rPr>
        <w:t>, z</w:t>
      </w:r>
      <w:r w:rsidR="00607EF4">
        <w:rPr>
          <w:rFonts w:ascii="Times New Roman" w:hAnsi="Times New Roman"/>
        </w:rPr>
        <w:t> </w:t>
      </w:r>
      <w:r w:rsidR="00A224E9">
        <w:rPr>
          <w:rFonts w:ascii="Times New Roman" w:hAnsi="Times New Roman"/>
        </w:rPr>
        <w:t xml:space="preserve">uwzględnieniem przygotowania zawodowego, naukowego lub technicznego oraz doświadczenia posiadanych przez osoby skierowane do realizacji Umowy w ramach obowiązków Partnera Strategicznego objętych Umową oraz potencjału technicznego lub sprzętu laboratoryjnego, </w:t>
      </w:r>
      <w:r w:rsidR="003066BB">
        <w:rPr>
          <w:rFonts w:ascii="Times New Roman" w:hAnsi="Times New Roman"/>
        </w:rPr>
        <w:t xml:space="preserve">w oparciu o szczegółowe wymogi zawarte w Załączniku nr 3 do </w:t>
      </w:r>
      <w:r w:rsidR="001D7B85">
        <w:rPr>
          <w:rFonts w:ascii="Times New Roman" w:hAnsi="Times New Roman"/>
        </w:rPr>
        <w:t>O</w:t>
      </w:r>
      <w:r w:rsidR="003066BB">
        <w:rPr>
          <w:rFonts w:ascii="Times New Roman" w:hAnsi="Times New Roman"/>
        </w:rPr>
        <w:t>głoszenia</w:t>
      </w:r>
      <w:r w:rsidR="00A224E9">
        <w:rPr>
          <w:rFonts w:ascii="Times New Roman" w:hAnsi="Times New Roman"/>
        </w:rPr>
        <w:t>,</w:t>
      </w:r>
    </w:p>
    <w:p w14:paraId="4D10CB33" w14:textId="3AFF7280" w:rsidR="000F0C63" w:rsidRDefault="000F0C63" w:rsidP="000C61E2">
      <w:pPr>
        <w:pStyle w:val="Akapitzlist1"/>
        <w:numPr>
          <w:ilvl w:val="0"/>
          <w:numId w:val="9"/>
        </w:numPr>
        <w:spacing w:before="60" w:after="60" w:line="276" w:lineRule="auto"/>
        <w:jc w:val="both"/>
        <w:rPr>
          <w:rFonts w:ascii="Times New Roman" w:hAnsi="Times New Roman"/>
        </w:rPr>
      </w:pPr>
      <w:r w:rsidRPr="00B373C2">
        <w:rPr>
          <w:rFonts w:ascii="Times New Roman" w:hAnsi="Times New Roman"/>
          <w:b/>
        </w:rPr>
        <w:t>0,67 – 0,99</w:t>
      </w:r>
      <w:r>
        <w:rPr>
          <w:rFonts w:ascii="Times New Roman" w:hAnsi="Times New Roman"/>
        </w:rPr>
        <w:t xml:space="preserve"> - w przypadku gdy wskazane w ofercie kompetencje</w:t>
      </w:r>
      <w:r w:rsidRPr="00664D27">
        <w:rPr>
          <w:rFonts w:ascii="Times New Roman" w:hAnsi="Times New Roman"/>
        </w:rPr>
        <w:t xml:space="preserve"> Personelu Podstawowego oraz Personelu Dodatkowego</w:t>
      </w:r>
      <w:r>
        <w:rPr>
          <w:rFonts w:ascii="Times New Roman" w:hAnsi="Times New Roman"/>
        </w:rPr>
        <w:t xml:space="preserve"> (jeśli Wykonawca zadeklarował Personel Dodatkowy), doświadczenie Wykonawcy oraz potencjał techniczny</w:t>
      </w:r>
      <w:r w:rsidRPr="00664D27">
        <w:rPr>
          <w:rFonts w:ascii="Times New Roman" w:hAnsi="Times New Roman"/>
        </w:rPr>
        <w:t xml:space="preserve"> do realizacji Zamówienia</w:t>
      </w:r>
      <w:r>
        <w:rPr>
          <w:rFonts w:ascii="Times New Roman" w:hAnsi="Times New Roman"/>
        </w:rPr>
        <w:t xml:space="preserve"> w sposób bardzo dobry odpowiad</w:t>
      </w:r>
      <w:r w:rsidR="00C30EF1">
        <w:rPr>
          <w:rFonts w:ascii="Times New Roman" w:hAnsi="Times New Roman"/>
        </w:rPr>
        <w:t>ają wskazanym w podpunktach a)-d</w:t>
      </w:r>
      <w:r>
        <w:rPr>
          <w:rFonts w:ascii="Times New Roman" w:hAnsi="Times New Roman"/>
        </w:rPr>
        <w:t>) cechom,</w:t>
      </w:r>
      <w:r w:rsidR="00A224E9" w:rsidRPr="00A224E9">
        <w:rPr>
          <w:rFonts w:ascii="Times New Roman" w:hAnsi="Times New Roman"/>
        </w:rPr>
        <w:t xml:space="preserve"> </w:t>
      </w:r>
      <w:r w:rsidR="00A224E9">
        <w:rPr>
          <w:rFonts w:ascii="Times New Roman" w:hAnsi="Times New Roman"/>
        </w:rPr>
        <w:t xml:space="preserve">przy czym pod pojęciem „bardzo dobry” Zamawiający rozumie wskazaną sumę cech na poziomie wyższym niż poziom odpowiadający standardowi rynkowemu, z uwzględnieniem przygotowania zawodowego, naukowego lub technicznego oraz doświadczenia posiadanych przez osoby skierowane do realizacji Umowy w ramach obowiązków Partnera Strategicznego objętych Umową oraz potencjału technicznego lub sprzętu laboratoryjnego, </w:t>
      </w:r>
      <w:r w:rsidR="003066BB">
        <w:rPr>
          <w:rFonts w:ascii="Times New Roman" w:hAnsi="Times New Roman"/>
        </w:rPr>
        <w:t xml:space="preserve">w oparciu o szczegółowe wymogi zawarte w </w:t>
      </w:r>
      <w:r w:rsidR="001D7B85">
        <w:rPr>
          <w:rFonts w:ascii="Times New Roman" w:hAnsi="Times New Roman"/>
        </w:rPr>
        <w:t>Załączniku nr 3 do Ogłoszenia</w:t>
      </w:r>
      <w:r w:rsidR="00A224E9">
        <w:rPr>
          <w:rFonts w:ascii="Times New Roman" w:hAnsi="Times New Roman"/>
        </w:rPr>
        <w:t>,</w:t>
      </w:r>
    </w:p>
    <w:p w14:paraId="185038F3" w14:textId="2D3755D5" w:rsidR="000F0C63"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0,34</w:t>
      </w:r>
      <w:r w:rsidRPr="00B373C2">
        <w:rPr>
          <w:rFonts w:ascii="Times New Roman" w:hAnsi="Times New Roman"/>
          <w:b/>
        </w:rPr>
        <w:t xml:space="preserve"> –</w:t>
      </w:r>
      <w:r>
        <w:rPr>
          <w:rFonts w:ascii="Times New Roman" w:hAnsi="Times New Roman"/>
          <w:b/>
        </w:rPr>
        <w:t xml:space="preserve"> 0,66</w:t>
      </w:r>
      <w:r>
        <w:rPr>
          <w:rFonts w:ascii="Times New Roman" w:hAnsi="Times New Roman"/>
        </w:rPr>
        <w:t xml:space="preserve"> - w przypadku gdy wskazane w ofercie kompetencje</w:t>
      </w:r>
      <w:r w:rsidRPr="00664D27">
        <w:rPr>
          <w:rFonts w:ascii="Times New Roman" w:hAnsi="Times New Roman"/>
        </w:rPr>
        <w:t xml:space="preserve"> Personelu Podstawowego oraz Personelu Dodatkowego</w:t>
      </w:r>
      <w:r>
        <w:rPr>
          <w:rFonts w:ascii="Times New Roman" w:hAnsi="Times New Roman"/>
        </w:rPr>
        <w:t xml:space="preserve"> (jeśli Wykonawca zadeklarował Personel Dodatkowy), doświadczenie Wykonawcy oraz potencjał techniczny</w:t>
      </w:r>
      <w:r w:rsidRPr="00664D27">
        <w:rPr>
          <w:rFonts w:ascii="Times New Roman" w:hAnsi="Times New Roman"/>
        </w:rPr>
        <w:t xml:space="preserve"> do realizacji Zamówienia</w:t>
      </w:r>
      <w:r>
        <w:rPr>
          <w:rFonts w:ascii="Times New Roman" w:hAnsi="Times New Roman"/>
        </w:rPr>
        <w:t xml:space="preserve"> w sposób dobry odpowiad</w:t>
      </w:r>
      <w:r w:rsidR="00C326CA">
        <w:rPr>
          <w:rFonts w:ascii="Times New Roman" w:hAnsi="Times New Roman"/>
        </w:rPr>
        <w:t>ają</w:t>
      </w:r>
      <w:r w:rsidR="00C30EF1">
        <w:rPr>
          <w:rFonts w:ascii="Times New Roman" w:hAnsi="Times New Roman"/>
        </w:rPr>
        <w:t xml:space="preserve"> wskazanym w podpunktach a)-d</w:t>
      </w:r>
      <w:r>
        <w:rPr>
          <w:rFonts w:ascii="Times New Roman" w:hAnsi="Times New Roman"/>
        </w:rPr>
        <w:t>) cechom,</w:t>
      </w:r>
      <w:r w:rsidR="00A66C3A">
        <w:rPr>
          <w:rFonts w:ascii="Times New Roman" w:hAnsi="Times New Roman"/>
        </w:rPr>
        <w:t xml:space="preserve"> przy czym pod pojęciem „dobry” Zamawiający rozumie </w:t>
      </w:r>
      <w:r w:rsidR="00A224E9">
        <w:rPr>
          <w:rFonts w:ascii="Times New Roman" w:hAnsi="Times New Roman"/>
        </w:rPr>
        <w:t xml:space="preserve">wskazaną sumę cech na poziomie odpowiadającym standardowi rynkowemu, z uwzględnieniem </w:t>
      </w:r>
      <w:r w:rsidR="009074BC">
        <w:rPr>
          <w:rFonts w:ascii="Times New Roman" w:hAnsi="Times New Roman"/>
        </w:rPr>
        <w:t>przygotowani</w:t>
      </w:r>
      <w:r w:rsidR="00A224E9">
        <w:rPr>
          <w:rFonts w:ascii="Times New Roman" w:hAnsi="Times New Roman"/>
        </w:rPr>
        <w:t>a</w:t>
      </w:r>
      <w:r w:rsidR="009074BC">
        <w:rPr>
          <w:rFonts w:ascii="Times New Roman" w:hAnsi="Times New Roman"/>
        </w:rPr>
        <w:t xml:space="preserve"> zawodowe</w:t>
      </w:r>
      <w:r w:rsidR="00A224E9">
        <w:rPr>
          <w:rFonts w:ascii="Times New Roman" w:hAnsi="Times New Roman"/>
        </w:rPr>
        <w:t>go</w:t>
      </w:r>
      <w:r w:rsidR="009074BC">
        <w:rPr>
          <w:rFonts w:ascii="Times New Roman" w:hAnsi="Times New Roman"/>
        </w:rPr>
        <w:t>, naukowe</w:t>
      </w:r>
      <w:r w:rsidR="00A224E9">
        <w:rPr>
          <w:rFonts w:ascii="Times New Roman" w:hAnsi="Times New Roman"/>
        </w:rPr>
        <w:t>go</w:t>
      </w:r>
      <w:r w:rsidR="009074BC">
        <w:rPr>
          <w:rFonts w:ascii="Times New Roman" w:hAnsi="Times New Roman"/>
        </w:rPr>
        <w:t xml:space="preserve"> lub techniczne</w:t>
      </w:r>
      <w:r w:rsidR="00A224E9">
        <w:rPr>
          <w:rFonts w:ascii="Times New Roman" w:hAnsi="Times New Roman"/>
        </w:rPr>
        <w:t>go</w:t>
      </w:r>
      <w:r w:rsidR="009074BC">
        <w:rPr>
          <w:rFonts w:ascii="Times New Roman" w:hAnsi="Times New Roman"/>
        </w:rPr>
        <w:t xml:space="preserve"> oraz doświadczeni</w:t>
      </w:r>
      <w:r w:rsidR="00A224E9">
        <w:rPr>
          <w:rFonts w:ascii="Times New Roman" w:hAnsi="Times New Roman"/>
        </w:rPr>
        <w:t xml:space="preserve">a posiadanych przez osoby skierowane do realizacji Umowy </w:t>
      </w:r>
      <w:r w:rsidR="009074BC">
        <w:rPr>
          <w:rFonts w:ascii="Times New Roman" w:hAnsi="Times New Roman"/>
        </w:rPr>
        <w:t>w ramach obowiązków Partnera Strategicznego objętych Umową</w:t>
      </w:r>
      <w:r w:rsidR="00A224E9">
        <w:rPr>
          <w:rFonts w:ascii="Times New Roman" w:hAnsi="Times New Roman"/>
        </w:rPr>
        <w:t xml:space="preserve"> oraz potencjału technicznego lub sprzętu laboratoryjnego</w:t>
      </w:r>
      <w:r w:rsidR="009074BC">
        <w:rPr>
          <w:rFonts w:ascii="Times New Roman" w:hAnsi="Times New Roman"/>
        </w:rPr>
        <w:t xml:space="preserve">, </w:t>
      </w:r>
      <w:r w:rsidR="003066BB">
        <w:rPr>
          <w:rFonts w:ascii="Times New Roman" w:hAnsi="Times New Roman"/>
        </w:rPr>
        <w:t xml:space="preserve">w oparciu o szczegółowe wymogi zawarte w </w:t>
      </w:r>
      <w:r w:rsidR="001D7B85">
        <w:rPr>
          <w:rFonts w:ascii="Times New Roman" w:hAnsi="Times New Roman"/>
        </w:rPr>
        <w:t>Załączniku nr 3 do Ogłoszenia</w:t>
      </w:r>
      <w:r w:rsidR="00A224E9">
        <w:rPr>
          <w:rFonts w:ascii="Times New Roman" w:hAnsi="Times New Roman"/>
        </w:rPr>
        <w:t>,</w:t>
      </w:r>
    </w:p>
    <w:p w14:paraId="58A57873" w14:textId="458BCD46" w:rsidR="000F0C63" w:rsidRDefault="000F0C63" w:rsidP="000C61E2">
      <w:pPr>
        <w:pStyle w:val="Akapitzlist1"/>
        <w:numPr>
          <w:ilvl w:val="0"/>
          <w:numId w:val="9"/>
        </w:numPr>
        <w:spacing w:before="60" w:after="60" w:line="276" w:lineRule="auto"/>
        <w:jc w:val="both"/>
        <w:rPr>
          <w:rFonts w:ascii="Times New Roman" w:hAnsi="Times New Roman"/>
        </w:rPr>
      </w:pPr>
      <w:r w:rsidRPr="4FD61535">
        <w:rPr>
          <w:rFonts w:ascii="Times New Roman" w:hAnsi="Times New Roman"/>
          <w:b/>
          <w:bCs/>
        </w:rPr>
        <w:t>0,01 – 0,33</w:t>
      </w:r>
      <w:r w:rsidRPr="4FD61535">
        <w:rPr>
          <w:rFonts w:ascii="Times New Roman" w:hAnsi="Times New Roman"/>
        </w:rPr>
        <w:t xml:space="preserve"> - w przypadku gdy wskazane w ofercie kompetencje Personelu Podstawowego oraz Personelu Dodatkowego (jeśli Wykonawca zadeklarował Personel Dodatkowy), doświadczenie Wykonawcy oraz potencjał techniczny do realizacji Zamówienia w sposób dostateczny odpowiadają wskazany</w:t>
      </w:r>
      <w:r w:rsidR="00C30EF1" w:rsidRPr="4FD61535">
        <w:rPr>
          <w:rFonts w:ascii="Times New Roman" w:hAnsi="Times New Roman"/>
        </w:rPr>
        <w:t>m w podpunktach a)-d</w:t>
      </w:r>
      <w:r w:rsidRPr="4FD61535">
        <w:rPr>
          <w:rFonts w:ascii="Times New Roman" w:hAnsi="Times New Roman"/>
        </w:rPr>
        <w:t>) cechom,</w:t>
      </w:r>
      <w:r w:rsidR="006C4BF6">
        <w:rPr>
          <w:rFonts w:ascii="Times New Roman" w:hAnsi="Times New Roman"/>
        </w:rPr>
        <w:t xml:space="preserve"> </w:t>
      </w:r>
      <w:r w:rsidR="00A224E9">
        <w:rPr>
          <w:rFonts w:ascii="Times New Roman" w:hAnsi="Times New Roman"/>
        </w:rPr>
        <w:t xml:space="preserve">przy czym pod pojęciem „dostateczny” Zamawiający rozumie wskazaną sumę cech na poziomie poniżej poziomu odpowiadającego standardowi rynkowemu, leczy wyższym od minimalnego koniecznego: z uwzględnieniem przygotowania zawodowego, naukowego lub technicznego oraz doświadczenia posiadanych przez osoby skierowane do realizacji Umowy w ramach obowiązków Partnera Strategicznego objętych Umową oraz potencjału technicznego lub sprzętu laboratoryjnego, </w:t>
      </w:r>
      <w:r w:rsidR="003066BB">
        <w:rPr>
          <w:rFonts w:ascii="Times New Roman" w:hAnsi="Times New Roman"/>
        </w:rPr>
        <w:t xml:space="preserve">w oparciu o szczegółowe wymogi zawarte w </w:t>
      </w:r>
      <w:r w:rsidR="001D7B85">
        <w:rPr>
          <w:rFonts w:ascii="Times New Roman" w:hAnsi="Times New Roman"/>
        </w:rPr>
        <w:t>Załączniku nr 3 do Ogłoszenia</w:t>
      </w:r>
      <w:r w:rsidR="00A224E9">
        <w:rPr>
          <w:rFonts w:ascii="Times New Roman" w:hAnsi="Times New Roman"/>
        </w:rPr>
        <w:t>,</w:t>
      </w:r>
    </w:p>
    <w:p w14:paraId="5F0ABA21" w14:textId="6FACD815" w:rsidR="000F0C63" w:rsidRPr="00293216"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 xml:space="preserve">0,00 </w:t>
      </w:r>
      <w:r w:rsidRPr="00293216">
        <w:rPr>
          <w:rFonts w:ascii="Times New Roman" w:hAnsi="Times New Roman"/>
        </w:rPr>
        <w:t xml:space="preserve">- w przypadku gdy </w:t>
      </w:r>
      <w:r>
        <w:rPr>
          <w:rFonts w:ascii="Times New Roman" w:hAnsi="Times New Roman"/>
        </w:rPr>
        <w:t>wskazane w ofercie kompetencje</w:t>
      </w:r>
      <w:r w:rsidRPr="00664D27">
        <w:rPr>
          <w:rFonts w:ascii="Times New Roman" w:hAnsi="Times New Roman"/>
        </w:rPr>
        <w:t xml:space="preserve"> Personelu Podstawowego oraz Personelu Dodatkowego</w:t>
      </w:r>
      <w:r>
        <w:rPr>
          <w:rFonts w:ascii="Times New Roman" w:hAnsi="Times New Roman"/>
        </w:rPr>
        <w:t xml:space="preserve"> (jeśli Wykonawca zadeklarował Personel Dodatkowy), doświadczenie Wykonawcy oraz potencjał techniczny</w:t>
      </w:r>
      <w:r w:rsidRPr="00664D27">
        <w:rPr>
          <w:rFonts w:ascii="Times New Roman" w:hAnsi="Times New Roman"/>
        </w:rPr>
        <w:t xml:space="preserve"> do realizacji Zamówienia</w:t>
      </w:r>
      <w:r>
        <w:rPr>
          <w:rFonts w:ascii="Times New Roman" w:hAnsi="Times New Roman"/>
        </w:rPr>
        <w:t xml:space="preserve"> nie </w:t>
      </w:r>
      <w:r w:rsidRPr="00293216">
        <w:rPr>
          <w:rFonts w:ascii="Times New Roman" w:hAnsi="Times New Roman"/>
        </w:rPr>
        <w:t>odpowiada</w:t>
      </w:r>
      <w:r>
        <w:rPr>
          <w:rFonts w:ascii="Times New Roman" w:hAnsi="Times New Roman"/>
        </w:rPr>
        <w:t>ją</w:t>
      </w:r>
      <w:r w:rsidRPr="00293216">
        <w:rPr>
          <w:rFonts w:ascii="Times New Roman" w:hAnsi="Times New Roman"/>
        </w:rPr>
        <w:t xml:space="preserve"> wskazanym </w:t>
      </w:r>
      <w:r w:rsidR="00C30EF1">
        <w:rPr>
          <w:rFonts w:ascii="Times New Roman" w:hAnsi="Times New Roman"/>
        </w:rPr>
        <w:t>w podpunktach a)-d</w:t>
      </w:r>
      <w:r w:rsidRPr="00293216">
        <w:rPr>
          <w:rFonts w:ascii="Times New Roman" w:hAnsi="Times New Roman"/>
        </w:rPr>
        <w:t>) cechom</w:t>
      </w:r>
      <w:r>
        <w:rPr>
          <w:rFonts w:ascii="Times New Roman" w:hAnsi="Times New Roman"/>
        </w:rPr>
        <w:t>.</w:t>
      </w:r>
    </w:p>
    <w:p w14:paraId="39936279"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2D98981E" w14:textId="2AA59FE6" w:rsidR="00607EF4" w:rsidRPr="008941BF" w:rsidRDefault="004F662A" w:rsidP="000C61E2">
      <w:pPr>
        <w:spacing w:before="60" w:after="60" w:line="276" w:lineRule="auto"/>
        <w:ind w:left="1058"/>
        <w:jc w:val="both"/>
        <w:rPr>
          <w:rFonts w:ascii="Times New Roman" w:hAnsi="Times New Roman" w:cs="Times New Roman"/>
          <w:sz w:val="22"/>
          <w:szCs w:val="22"/>
        </w:rPr>
      </w:pPr>
      <w:r w:rsidRPr="008941BF">
        <w:rPr>
          <w:rFonts w:ascii="Times New Roman" w:hAnsi="Times New Roman" w:cs="Times New Roman"/>
          <w:sz w:val="22"/>
          <w:szCs w:val="22"/>
        </w:rPr>
        <w:t>[</w:t>
      </w:r>
      <w:r w:rsidRPr="008941BF">
        <w:rPr>
          <w:rFonts w:ascii="Times New Roman" w:hAnsi="Times New Roman" w:cs="Times New Roman"/>
          <w:b/>
          <w:bCs/>
          <w:sz w:val="22"/>
          <w:szCs w:val="22"/>
        </w:rPr>
        <w:t>Metodyka</w:t>
      </w:r>
      <w:r w:rsidR="00A47FDF">
        <w:rPr>
          <w:rFonts w:ascii="Times New Roman" w:hAnsi="Times New Roman" w:cs="Times New Roman"/>
          <w:b/>
          <w:bCs/>
          <w:sz w:val="22"/>
          <w:szCs w:val="22"/>
        </w:rPr>
        <w:t xml:space="preserve"> przyznawania punktów do Kryterium </w:t>
      </w:r>
      <w:r w:rsidR="00A47FDF" w:rsidRPr="00A47FDF">
        <w:rPr>
          <w:rFonts w:ascii="Times New Roman" w:hAnsi="Times New Roman" w:cs="Times New Roman"/>
          <w:b/>
          <w:bCs/>
          <w:i/>
          <w:sz w:val="22"/>
          <w:szCs w:val="22"/>
        </w:rPr>
        <w:t>Ocena kompetencji Personelu Wykonawcy oraz potencjału technicznego Wykonawcy</w:t>
      </w:r>
      <w:r w:rsidRPr="008941BF">
        <w:rPr>
          <w:rFonts w:ascii="Times New Roman" w:hAnsi="Times New Roman" w:cs="Times New Roman"/>
          <w:sz w:val="22"/>
          <w:szCs w:val="22"/>
        </w:rPr>
        <w:t xml:space="preserve">] </w:t>
      </w:r>
      <w:r w:rsidR="00607EF4" w:rsidRPr="008941BF">
        <w:rPr>
          <w:rFonts w:ascii="Times New Roman" w:hAnsi="Times New Roman" w:cs="Times New Roman"/>
          <w:sz w:val="22"/>
          <w:szCs w:val="22"/>
        </w:rPr>
        <w:t>Przy czym:</w:t>
      </w:r>
    </w:p>
    <w:p w14:paraId="7DF6E010" w14:textId="3566F6C8" w:rsidR="00607EF4" w:rsidRPr="008941BF" w:rsidRDefault="00607EF4" w:rsidP="000C61E2">
      <w:pPr>
        <w:pStyle w:val="Akapitzlist"/>
        <w:numPr>
          <w:ilvl w:val="0"/>
          <w:numId w:val="16"/>
        </w:numPr>
        <w:spacing w:before="60" w:after="60" w:line="276" w:lineRule="auto"/>
        <w:ind w:left="1418"/>
        <w:jc w:val="both"/>
        <w:rPr>
          <w:rFonts w:ascii="Times New Roman" w:hAnsi="Times New Roman" w:cs="Times New Roman"/>
          <w:sz w:val="22"/>
          <w:szCs w:val="22"/>
        </w:rPr>
      </w:pPr>
      <w:r w:rsidRPr="008941BF">
        <w:rPr>
          <w:rFonts w:ascii="Times New Roman" w:eastAsia="Calibri" w:hAnsi="Times New Roman" w:cs="Times New Roman"/>
          <w:sz w:val="22"/>
          <w:szCs w:val="22"/>
        </w:rPr>
        <w:t xml:space="preserve">jeśli w zakresie </w:t>
      </w:r>
      <w:r w:rsidR="00884C91" w:rsidRPr="008941BF">
        <w:rPr>
          <w:rFonts w:ascii="Times New Roman" w:eastAsia="Calibri" w:hAnsi="Times New Roman" w:cs="Times New Roman"/>
          <w:sz w:val="22"/>
          <w:szCs w:val="22"/>
        </w:rPr>
        <w:t xml:space="preserve">wskazanych </w:t>
      </w:r>
      <w:r w:rsidR="00771564" w:rsidRPr="008941BF">
        <w:rPr>
          <w:rFonts w:ascii="Times New Roman" w:eastAsia="Calibri" w:hAnsi="Times New Roman" w:cs="Times New Roman"/>
          <w:sz w:val="22"/>
          <w:szCs w:val="22"/>
        </w:rPr>
        <w:t xml:space="preserve">w </w:t>
      </w:r>
      <w:r w:rsidR="00884C91" w:rsidRPr="008941BF">
        <w:rPr>
          <w:rFonts w:ascii="Times New Roman" w:eastAsia="Calibri" w:hAnsi="Times New Roman" w:cs="Times New Roman"/>
          <w:sz w:val="22"/>
          <w:szCs w:val="22"/>
        </w:rPr>
        <w:t xml:space="preserve">podpunktach a)-d) cech </w:t>
      </w:r>
      <w:r w:rsidR="000530A6">
        <w:rPr>
          <w:rFonts w:ascii="Times New Roman" w:eastAsia="Calibri" w:hAnsi="Times New Roman" w:cs="Times New Roman"/>
          <w:sz w:val="22"/>
          <w:szCs w:val="22"/>
        </w:rPr>
        <w:t>Ofert</w:t>
      </w:r>
      <w:r w:rsidR="00771564"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przedstawia zgodnie z opisem w pełnym zakresie najniższy poziom określonych cech albo odpowiednio brak danej cechy, do wyliczenia punktów stosuje się mnożnik „0”;</w:t>
      </w:r>
    </w:p>
    <w:p w14:paraId="02FED382" w14:textId="4D050FB3" w:rsidR="00607EF4" w:rsidRPr="008941BF" w:rsidRDefault="00607EF4" w:rsidP="000C61E2">
      <w:pPr>
        <w:pStyle w:val="Akapitzlist"/>
        <w:numPr>
          <w:ilvl w:val="0"/>
          <w:numId w:val="16"/>
        </w:numPr>
        <w:spacing w:before="60" w:after="60" w:line="276" w:lineRule="auto"/>
        <w:ind w:left="1418"/>
        <w:jc w:val="both"/>
        <w:rPr>
          <w:rFonts w:ascii="Times New Roman" w:hAnsi="Times New Roman" w:cs="Times New Roman"/>
          <w:sz w:val="22"/>
          <w:szCs w:val="22"/>
        </w:rPr>
      </w:pPr>
      <w:r w:rsidRPr="008941BF">
        <w:rPr>
          <w:rFonts w:ascii="Times New Roman" w:eastAsia="Calibri" w:hAnsi="Times New Roman" w:cs="Times New Roman"/>
          <w:sz w:val="22"/>
          <w:szCs w:val="22"/>
        </w:rPr>
        <w:t xml:space="preserve">jeśli w zakresie </w:t>
      </w:r>
      <w:r w:rsidR="00771564" w:rsidRPr="008941BF">
        <w:rPr>
          <w:rFonts w:ascii="Times New Roman" w:eastAsia="Calibri" w:hAnsi="Times New Roman" w:cs="Times New Roman"/>
          <w:sz w:val="22"/>
          <w:szCs w:val="22"/>
        </w:rPr>
        <w:t xml:space="preserve">wskazanych w podpunktach a)-d) cech </w:t>
      </w:r>
      <w:r w:rsidR="000530A6">
        <w:rPr>
          <w:rFonts w:ascii="Times New Roman" w:eastAsia="Calibri" w:hAnsi="Times New Roman" w:cs="Times New Roman"/>
          <w:sz w:val="22"/>
          <w:szCs w:val="22"/>
        </w:rPr>
        <w:t>Ofert</w:t>
      </w:r>
      <w:r w:rsidR="00771564"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przedstawia zgodnie z opisem w pełnym zakresie najwyższy poziom określonych cech, do wyliczenia punktów dla danego kryterium stosuje się mnożnik „1”;</w:t>
      </w:r>
    </w:p>
    <w:p w14:paraId="0504C1ED" w14:textId="17CB8AFF" w:rsidR="00607EF4" w:rsidRPr="008941BF" w:rsidRDefault="00607EF4" w:rsidP="000C61E2">
      <w:pPr>
        <w:pStyle w:val="Akapitzlist"/>
        <w:numPr>
          <w:ilvl w:val="0"/>
          <w:numId w:val="16"/>
        </w:numPr>
        <w:spacing w:before="60" w:after="60" w:line="276" w:lineRule="auto"/>
        <w:ind w:left="1418"/>
        <w:jc w:val="both"/>
        <w:rPr>
          <w:rFonts w:ascii="Times New Roman" w:hAnsi="Times New Roman" w:cs="Times New Roman"/>
          <w:sz w:val="22"/>
          <w:szCs w:val="22"/>
        </w:rPr>
      </w:pPr>
      <w:r w:rsidRPr="008941BF">
        <w:rPr>
          <w:rFonts w:ascii="Times New Roman" w:eastAsia="Calibri" w:hAnsi="Times New Roman" w:cs="Times New Roman"/>
          <w:sz w:val="22"/>
          <w:szCs w:val="22"/>
        </w:rPr>
        <w:t xml:space="preserve">jeśli w zakresie </w:t>
      </w:r>
      <w:r w:rsidR="005521BF" w:rsidRPr="008941BF">
        <w:rPr>
          <w:rFonts w:ascii="Times New Roman" w:eastAsia="Calibri" w:hAnsi="Times New Roman" w:cs="Times New Roman"/>
          <w:sz w:val="22"/>
          <w:szCs w:val="22"/>
        </w:rPr>
        <w:t xml:space="preserve">wskazanych w podpunktach a)-d) cech </w:t>
      </w:r>
      <w:r w:rsidR="000530A6">
        <w:rPr>
          <w:rFonts w:ascii="Times New Roman" w:eastAsia="Calibri" w:hAnsi="Times New Roman" w:cs="Times New Roman"/>
          <w:sz w:val="22"/>
          <w:szCs w:val="22"/>
        </w:rPr>
        <w:t>Ofert</w:t>
      </w:r>
      <w:r w:rsidR="005521BF"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 xml:space="preserve">przedstawia zgodnie z opisem </w:t>
      </w:r>
      <w:r w:rsidR="00CA5DBD" w:rsidRPr="008941BF">
        <w:rPr>
          <w:rFonts w:ascii="Times New Roman" w:eastAsia="Calibri" w:hAnsi="Times New Roman" w:cs="Times New Roman"/>
          <w:sz w:val="22"/>
          <w:szCs w:val="22"/>
        </w:rPr>
        <w:t xml:space="preserve">elementy </w:t>
      </w:r>
      <w:r w:rsidRPr="008941BF">
        <w:rPr>
          <w:rFonts w:ascii="Times New Roman" w:eastAsia="Calibri" w:hAnsi="Times New Roman" w:cs="Times New Roman"/>
          <w:sz w:val="22"/>
          <w:szCs w:val="22"/>
        </w:rPr>
        <w:t>charakterystyczne dla poziomu pośredniego pomiędzy najniższym (</w:t>
      </w:r>
      <w:r w:rsidR="00CA5DBD" w:rsidRPr="008941BF">
        <w:rPr>
          <w:rFonts w:ascii="Times New Roman" w:eastAsia="Calibri" w:hAnsi="Times New Roman" w:cs="Times New Roman"/>
          <w:sz w:val="22"/>
          <w:szCs w:val="22"/>
        </w:rPr>
        <w:t>pkt 1</w:t>
      </w:r>
      <w:r w:rsidRPr="008941BF">
        <w:rPr>
          <w:rFonts w:ascii="Times New Roman" w:eastAsia="Calibri" w:hAnsi="Times New Roman" w:cs="Times New Roman"/>
          <w:sz w:val="22"/>
          <w:szCs w:val="22"/>
        </w:rPr>
        <w:t>) oraz najwyższym (</w:t>
      </w:r>
      <w:r w:rsidR="00CA5DBD" w:rsidRPr="008941BF">
        <w:rPr>
          <w:rFonts w:ascii="Times New Roman" w:eastAsia="Calibri" w:hAnsi="Times New Roman" w:cs="Times New Roman"/>
          <w:sz w:val="22"/>
          <w:szCs w:val="22"/>
        </w:rPr>
        <w:t>pkt 2</w:t>
      </w:r>
      <w:r w:rsidRPr="008941BF">
        <w:rPr>
          <w:rFonts w:ascii="Times New Roman" w:eastAsia="Calibri" w:hAnsi="Times New Roman" w:cs="Times New Roman"/>
          <w:sz w:val="22"/>
          <w:szCs w:val="22"/>
        </w:rPr>
        <w:t xml:space="preserve">) poziomem zakresów przyznawanych mnożników, to określenie mnożnika następuje dwuetapowo: (i) w pierwszej kolejności ustala się poziom zakresu przyznawanych mnożników, którego opis w przeważającym stopniu odpowiada charakterystyce </w:t>
      </w:r>
      <w:r w:rsidR="00CA5DBD" w:rsidRPr="008941BF">
        <w:rPr>
          <w:rFonts w:ascii="Times New Roman" w:eastAsia="Calibri" w:hAnsi="Times New Roman" w:cs="Times New Roman"/>
          <w:sz w:val="22"/>
          <w:szCs w:val="22"/>
        </w:rPr>
        <w:t xml:space="preserve">wskazanych w podpunktach a)-d) cech </w:t>
      </w:r>
      <w:r w:rsidRPr="008941BF">
        <w:rPr>
          <w:rFonts w:ascii="Times New Roman" w:eastAsia="Calibri" w:hAnsi="Times New Roman" w:cs="Times New Roman"/>
          <w:sz w:val="22"/>
          <w:szCs w:val="22"/>
        </w:rPr>
        <w:t xml:space="preserve">i przyjmuje się wstępnie mnożnik pośredni pomiędzy najwyższym a najniższym zakresem w ramach danego poziomu. </w:t>
      </w:r>
      <w:r w:rsidR="002870C2" w:rsidRPr="008941BF">
        <w:rPr>
          <w:rFonts w:ascii="Times New Roman" w:eastAsia="Calibri" w:hAnsi="Times New Roman" w:cs="Times New Roman"/>
          <w:sz w:val="22"/>
          <w:szCs w:val="22"/>
        </w:rPr>
        <w:t xml:space="preserve">Następnie jeśli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a</w:t>
      </w:r>
      <w:r w:rsidRPr="008941BF">
        <w:rPr>
          <w:rFonts w:ascii="Times New Roman" w:eastAsia="Calibri" w:hAnsi="Times New Roman" w:cs="Times New Roman"/>
          <w:sz w:val="22"/>
          <w:szCs w:val="22"/>
        </w:rPr>
        <w:t>:</w:t>
      </w:r>
    </w:p>
    <w:p w14:paraId="22904E35" w14:textId="74486E5A" w:rsidR="00607EF4" w:rsidRPr="008941BF" w:rsidRDefault="00607EF4" w:rsidP="000C61E2">
      <w:pPr>
        <w:pStyle w:val="Akapitzlist"/>
        <w:numPr>
          <w:ilvl w:val="1"/>
          <w:numId w:val="16"/>
        </w:numPr>
        <w:spacing w:before="60" w:after="60" w:line="276" w:lineRule="auto"/>
        <w:ind w:left="1843"/>
        <w:jc w:val="both"/>
        <w:rPr>
          <w:rFonts w:ascii="Times New Roman" w:hAnsi="Times New Roman" w:cs="Times New Roman"/>
          <w:sz w:val="22"/>
          <w:szCs w:val="22"/>
        </w:rPr>
      </w:pPr>
      <w:r w:rsidRPr="008941BF">
        <w:rPr>
          <w:rFonts w:ascii="Times New Roman" w:eastAsia="Calibri" w:hAnsi="Times New Roman" w:cs="Times New Roman"/>
          <w:sz w:val="22"/>
          <w:szCs w:val="22"/>
        </w:rPr>
        <w:t xml:space="preserve">w pełnym zakresie odpowiada </w:t>
      </w:r>
      <w:r w:rsidR="002870C2" w:rsidRPr="008941BF">
        <w:rPr>
          <w:rFonts w:ascii="Times New Roman" w:eastAsia="Calibri" w:hAnsi="Times New Roman" w:cs="Times New Roman"/>
          <w:sz w:val="22"/>
          <w:szCs w:val="22"/>
        </w:rPr>
        <w:t>elementom</w:t>
      </w:r>
      <w:r w:rsidRPr="008941BF">
        <w:rPr>
          <w:rFonts w:ascii="Times New Roman" w:eastAsia="Calibri" w:hAnsi="Times New Roman" w:cs="Times New Roman"/>
          <w:sz w:val="22"/>
          <w:szCs w:val="22"/>
        </w:rPr>
        <w:t xml:space="preserve"> charakterystycznym dla danego zakresu, to wstępna wartość mnożnika przyjęta w pierwszym kroku staje się ostatecznym mnożnikiem punktowym dla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 xml:space="preserve">y </w:t>
      </w:r>
      <w:r w:rsidRPr="008941BF">
        <w:rPr>
          <w:rFonts w:ascii="Times New Roman" w:eastAsia="Calibri" w:hAnsi="Times New Roman" w:cs="Times New Roman"/>
          <w:sz w:val="22"/>
          <w:szCs w:val="22"/>
        </w:rPr>
        <w:t>albo</w:t>
      </w:r>
    </w:p>
    <w:p w14:paraId="15151F10" w14:textId="718ABAD6" w:rsidR="00607EF4" w:rsidRPr="008941BF" w:rsidRDefault="00607EF4" w:rsidP="000C61E2">
      <w:pPr>
        <w:pStyle w:val="Akapitzlist"/>
        <w:numPr>
          <w:ilvl w:val="1"/>
          <w:numId w:val="16"/>
        </w:numPr>
        <w:spacing w:before="60" w:after="60" w:line="276" w:lineRule="auto"/>
        <w:ind w:left="1843"/>
        <w:jc w:val="both"/>
        <w:rPr>
          <w:rFonts w:ascii="Times New Roman" w:hAnsi="Times New Roman" w:cs="Times New Roman"/>
          <w:sz w:val="22"/>
          <w:szCs w:val="22"/>
        </w:rPr>
      </w:pPr>
      <w:r w:rsidRPr="008941BF">
        <w:rPr>
          <w:rFonts w:ascii="Times New Roman" w:eastAsia="Calibri" w:hAnsi="Times New Roman" w:cs="Times New Roman"/>
          <w:sz w:val="22"/>
          <w:szCs w:val="22"/>
        </w:rPr>
        <w:t xml:space="preserve">jeśli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 xml:space="preserve">przejawia częściowo cechy charakterystyczne dla innych zakresów przyznawanych mnożników, to w drugiej kolejności ustala się w jakim stopniu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w zakresie relewantnym dla danego kryterium spełnia cechy charakterystyczne dla wyższego poziomu i niższego, a następnie w zależności od natężenia tych cech ustala się mnożnik w zakresie niższym lub wyższym danego poziomu punktowego.</w:t>
      </w:r>
    </w:p>
    <w:p w14:paraId="66556EE8" w14:textId="4B8000E0" w:rsidR="00607EF4" w:rsidRPr="008941BF" w:rsidRDefault="00607EF4" w:rsidP="000C61E2">
      <w:pPr>
        <w:spacing w:before="60" w:after="60" w:line="276" w:lineRule="auto"/>
        <w:ind w:left="993"/>
        <w:jc w:val="both"/>
        <w:rPr>
          <w:rFonts w:ascii="Times New Roman" w:eastAsia="Calibri" w:hAnsi="Times New Roman" w:cs="Times New Roman"/>
          <w:sz w:val="22"/>
          <w:szCs w:val="22"/>
        </w:rPr>
      </w:pPr>
      <w:r w:rsidRPr="008941BF">
        <w:rPr>
          <w:rFonts w:ascii="Times New Roman" w:eastAsia="Calibri" w:hAnsi="Times New Roman" w:cs="Times New Roman"/>
          <w:sz w:val="22"/>
          <w:szCs w:val="22"/>
        </w:rPr>
        <w:t xml:space="preserve">Dla przykładu: </w:t>
      </w:r>
      <w:r w:rsidR="004753D4">
        <w:rPr>
          <w:rFonts w:ascii="Times New Roman" w:eastAsia="Calibri" w:hAnsi="Times New Roman" w:cs="Times New Roman"/>
          <w:sz w:val="22"/>
          <w:szCs w:val="22"/>
        </w:rPr>
        <w:t xml:space="preserve">złożono Oferty: A, B i C, wszystkie w zakresie cech a), c) i d).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 xml:space="preserve">B ma cechy </w:t>
      </w:r>
      <w:r w:rsidR="002870C2" w:rsidRPr="008941BF">
        <w:rPr>
          <w:rFonts w:ascii="Times New Roman" w:eastAsia="Calibri" w:hAnsi="Times New Roman" w:cs="Times New Roman"/>
          <w:sz w:val="22"/>
          <w:szCs w:val="22"/>
        </w:rPr>
        <w:t>wskazane w lit. a)</w:t>
      </w:r>
      <w:r w:rsidR="004C34E9" w:rsidRPr="008941BF">
        <w:rPr>
          <w:rFonts w:ascii="Times New Roman" w:eastAsia="Calibri" w:hAnsi="Times New Roman" w:cs="Times New Roman"/>
          <w:sz w:val="22"/>
          <w:szCs w:val="22"/>
        </w:rPr>
        <w:t>, c) i</w:t>
      </w:r>
      <w:r w:rsidR="002870C2" w:rsidRPr="008941BF">
        <w:rPr>
          <w:rFonts w:ascii="Times New Roman" w:eastAsia="Calibri" w:hAnsi="Times New Roman" w:cs="Times New Roman"/>
          <w:sz w:val="22"/>
          <w:szCs w:val="22"/>
        </w:rPr>
        <w:t xml:space="preserve"> d) </w:t>
      </w:r>
      <w:r w:rsidRPr="008941BF">
        <w:rPr>
          <w:rFonts w:ascii="Times New Roman" w:eastAsia="Calibri" w:hAnsi="Times New Roman" w:cs="Times New Roman"/>
          <w:sz w:val="22"/>
          <w:szCs w:val="22"/>
        </w:rPr>
        <w:t xml:space="preserve">odpowiadające cechom uznawanym za doskonałe w pełnym zakresie </w:t>
      </w:r>
      <w:r w:rsidR="002870C2" w:rsidRPr="008941BF">
        <w:rPr>
          <w:rFonts w:ascii="Times New Roman" w:eastAsia="Calibri" w:hAnsi="Times New Roman" w:cs="Times New Roman"/>
          <w:sz w:val="22"/>
          <w:szCs w:val="22"/>
        </w:rPr>
        <w:t xml:space="preserve">lit. a) – d), </w:t>
      </w:r>
      <w:r w:rsidRPr="008941BF">
        <w:rPr>
          <w:rFonts w:ascii="Times New Roman" w:eastAsia="Calibri" w:hAnsi="Times New Roman" w:cs="Times New Roman"/>
          <w:sz w:val="22"/>
          <w:szCs w:val="22"/>
        </w:rPr>
        <w:t>przyznaje</w:t>
      </w:r>
      <w:r w:rsidR="002870C2" w:rsidRPr="008941BF">
        <w:rPr>
          <w:rFonts w:ascii="Times New Roman" w:eastAsia="Calibri" w:hAnsi="Times New Roman" w:cs="Times New Roman"/>
          <w:sz w:val="22"/>
          <w:szCs w:val="22"/>
        </w:rPr>
        <w:t xml:space="preserve"> jej</w:t>
      </w:r>
      <w:r w:rsidRPr="008941BF">
        <w:rPr>
          <w:rFonts w:ascii="Times New Roman" w:eastAsia="Calibri" w:hAnsi="Times New Roman" w:cs="Times New Roman"/>
          <w:sz w:val="22"/>
          <w:szCs w:val="22"/>
        </w:rPr>
        <w:t xml:space="preserve"> się punkty z mnożnikiem 1.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a</w:t>
      </w:r>
      <w:r w:rsidRPr="008941BF">
        <w:rPr>
          <w:rFonts w:ascii="Times New Roman" w:eastAsia="Calibri" w:hAnsi="Times New Roman" w:cs="Times New Roman"/>
          <w:sz w:val="22"/>
          <w:szCs w:val="22"/>
        </w:rPr>
        <w:t xml:space="preserve"> C nie spełnia </w:t>
      </w:r>
      <w:r w:rsidR="002870C2" w:rsidRPr="008941BF">
        <w:rPr>
          <w:rFonts w:ascii="Times New Roman" w:eastAsia="Calibri" w:hAnsi="Times New Roman" w:cs="Times New Roman"/>
          <w:sz w:val="22"/>
          <w:szCs w:val="22"/>
        </w:rPr>
        <w:t>ww. wymogów</w:t>
      </w:r>
      <w:r w:rsidRPr="008941BF">
        <w:rPr>
          <w:rFonts w:ascii="Times New Roman" w:eastAsia="Calibri" w:hAnsi="Times New Roman" w:cs="Times New Roman"/>
          <w:sz w:val="22"/>
          <w:szCs w:val="22"/>
        </w:rPr>
        <w:t xml:space="preserve">, przyznaje </w:t>
      </w:r>
      <w:r w:rsidR="002870C2" w:rsidRPr="008941BF">
        <w:rPr>
          <w:rFonts w:ascii="Times New Roman" w:eastAsia="Calibri" w:hAnsi="Times New Roman" w:cs="Times New Roman"/>
          <w:sz w:val="22"/>
          <w:szCs w:val="22"/>
        </w:rPr>
        <w:t xml:space="preserve">jej </w:t>
      </w:r>
      <w:r w:rsidRPr="008941BF">
        <w:rPr>
          <w:rFonts w:ascii="Times New Roman" w:eastAsia="Calibri" w:hAnsi="Times New Roman" w:cs="Times New Roman"/>
          <w:sz w:val="22"/>
          <w:szCs w:val="22"/>
        </w:rPr>
        <w:t xml:space="preserve">się punkty z mnożnikiem 0. </w:t>
      </w:r>
      <w:r w:rsidR="000530A6">
        <w:rPr>
          <w:rFonts w:ascii="Times New Roman" w:eastAsia="Calibri" w:hAnsi="Times New Roman" w:cs="Times New Roman"/>
          <w:sz w:val="22"/>
          <w:szCs w:val="22"/>
        </w:rPr>
        <w:t>Ofert</w:t>
      </w:r>
      <w:r w:rsidR="002870C2" w:rsidRPr="008941BF">
        <w:rPr>
          <w:rFonts w:ascii="Times New Roman" w:eastAsia="Calibri" w:hAnsi="Times New Roman" w:cs="Times New Roman"/>
          <w:sz w:val="22"/>
          <w:szCs w:val="22"/>
        </w:rPr>
        <w:t xml:space="preserve">a </w:t>
      </w:r>
      <w:r w:rsidRPr="008941BF">
        <w:rPr>
          <w:rFonts w:ascii="Times New Roman" w:eastAsia="Calibri" w:hAnsi="Times New Roman" w:cs="Times New Roman"/>
          <w:sz w:val="22"/>
          <w:szCs w:val="22"/>
        </w:rPr>
        <w:t xml:space="preserve">A w przeważającym zakresie, tj. cech </w:t>
      </w:r>
      <w:r w:rsidR="002870C2" w:rsidRPr="008941BF">
        <w:rPr>
          <w:rFonts w:ascii="Times New Roman" w:eastAsia="Calibri" w:hAnsi="Times New Roman" w:cs="Times New Roman"/>
          <w:sz w:val="22"/>
          <w:szCs w:val="22"/>
        </w:rPr>
        <w:t xml:space="preserve">a) i c) </w:t>
      </w:r>
      <w:r w:rsidRPr="008941BF">
        <w:rPr>
          <w:rFonts w:ascii="Times New Roman" w:eastAsia="Calibri" w:hAnsi="Times New Roman" w:cs="Times New Roman"/>
          <w:sz w:val="22"/>
          <w:szCs w:val="22"/>
        </w:rPr>
        <w:t xml:space="preserve">odpowiada poziomowi „dobry”, </w:t>
      </w:r>
      <w:r w:rsidR="004C34E9" w:rsidRPr="008941BF">
        <w:rPr>
          <w:rFonts w:ascii="Times New Roman" w:eastAsia="Calibri" w:hAnsi="Times New Roman" w:cs="Times New Roman"/>
          <w:sz w:val="22"/>
          <w:szCs w:val="22"/>
        </w:rPr>
        <w:t>dlatego</w:t>
      </w:r>
      <w:r w:rsidRPr="008941BF">
        <w:rPr>
          <w:rFonts w:ascii="Times New Roman" w:eastAsia="Calibri" w:hAnsi="Times New Roman" w:cs="Times New Roman"/>
          <w:sz w:val="22"/>
          <w:szCs w:val="22"/>
        </w:rPr>
        <w:t xml:space="preserve"> w pierwszym kroku przyjmuje się mnożnik 0,50, jednak </w:t>
      </w:r>
      <w:r w:rsidR="000530A6">
        <w:rPr>
          <w:rFonts w:ascii="Times New Roman" w:eastAsia="Calibri" w:hAnsi="Times New Roman" w:cs="Times New Roman"/>
          <w:sz w:val="22"/>
          <w:szCs w:val="22"/>
        </w:rPr>
        <w:t>Ofert</w:t>
      </w:r>
      <w:r w:rsidR="00383709" w:rsidRPr="008941BF">
        <w:rPr>
          <w:rFonts w:ascii="Times New Roman" w:eastAsia="Calibri" w:hAnsi="Times New Roman" w:cs="Times New Roman"/>
          <w:sz w:val="22"/>
          <w:szCs w:val="22"/>
        </w:rPr>
        <w:t xml:space="preserve">a </w:t>
      </w:r>
      <w:r w:rsidR="004C34E9" w:rsidRPr="008941BF">
        <w:rPr>
          <w:rFonts w:ascii="Times New Roman" w:eastAsia="Calibri" w:hAnsi="Times New Roman" w:cs="Times New Roman"/>
          <w:sz w:val="22"/>
          <w:szCs w:val="22"/>
        </w:rPr>
        <w:t>w zakresie cechy d)</w:t>
      </w:r>
      <w:r w:rsidRPr="008941BF">
        <w:rPr>
          <w:rFonts w:ascii="Times New Roman" w:eastAsia="Calibri" w:hAnsi="Times New Roman" w:cs="Times New Roman"/>
          <w:sz w:val="22"/>
          <w:szCs w:val="22"/>
        </w:rPr>
        <w:t xml:space="preserve"> odpowiada niższemu poziomowi oceny, tj. „dostatecznemu”, dlatego ostatecznie w ramach danego kryterium przyznaje się Wnioskowi A punkty z wykorzystaniem mnożnika 0,42.</w:t>
      </w:r>
    </w:p>
    <w:p w14:paraId="663597AB"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3108618D"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29931D50" w14:textId="272DAF97" w:rsidR="000F0C63" w:rsidRPr="005024A6" w:rsidRDefault="000F0C63" w:rsidP="000C61E2">
      <w:pPr>
        <w:pStyle w:val="Akapitzlist1"/>
        <w:numPr>
          <w:ilvl w:val="2"/>
          <w:numId w:val="2"/>
        </w:numPr>
        <w:spacing w:before="60" w:after="60" w:line="276" w:lineRule="auto"/>
        <w:jc w:val="both"/>
        <w:rPr>
          <w:rFonts w:ascii="Times New Roman" w:hAnsi="Times New Roman"/>
          <w:b/>
          <w:bCs/>
          <w:i/>
          <w:iCs/>
        </w:rPr>
      </w:pPr>
      <w:r w:rsidRPr="005024A6">
        <w:rPr>
          <w:rFonts w:ascii="Times New Roman" w:hAnsi="Times New Roman"/>
          <w:b/>
          <w:bCs/>
          <w:i/>
          <w:iCs/>
          <w:color w:val="000000" w:themeColor="text1"/>
        </w:rPr>
        <w:t xml:space="preserve">Kryterium Ocena propozycji realizacji </w:t>
      </w:r>
      <w:r w:rsidR="00B82ABA" w:rsidRPr="005024A6">
        <w:rPr>
          <w:rFonts w:ascii="Times New Roman" w:hAnsi="Times New Roman"/>
          <w:b/>
          <w:bCs/>
          <w:i/>
          <w:iCs/>
          <w:color w:val="000000" w:themeColor="text1"/>
        </w:rPr>
        <w:t xml:space="preserve">przedmiotu </w:t>
      </w:r>
      <w:r w:rsidRPr="005024A6">
        <w:rPr>
          <w:rFonts w:ascii="Times New Roman" w:hAnsi="Times New Roman"/>
          <w:b/>
          <w:bCs/>
          <w:i/>
          <w:iCs/>
          <w:color w:val="000000" w:themeColor="text1"/>
        </w:rPr>
        <w:t>zamówienia</w:t>
      </w:r>
    </w:p>
    <w:p w14:paraId="0BD85DA8"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068DB679" w14:textId="24773F62" w:rsidR="000F0C63" w:rsidRDefault="000F0C63" w:rsidP="000C61E2">
      <w:pPr>
        <w:pStyle w:val="Akapitzlist1"/>
        <w:spacing w:before="60" w:after="60" w:line="276" w:lineRule="auto"/>
        <w:ind w:left="851"/>
        <w:jc w:val="both"/>
        <w:rPr>
          <w:rFonts w:ascii="Times New Roman" w:hAnsi="Times New Roman"/>
        </w:rPr>
      </w:pPr>
      <w:r w:rsidRPr="53D4E7C3">
        <w:rPr>
          <w:rFonts w:ascii="Times New Roman" w:hAnsi="Times New Roman"/>
        </w:rPr>
        <w:t>W ramach niniejszego Kryterium, Zama</w:t>
      </w:r>
      <w:r>
        <w:rPr>
          <w:rFonts w:ascii="Times New Roman" w:hAnsi="Times New Roman"/>
        </w:rPr>
        <w:t xml:space="preserve">wiający będzie dokonywał oceny </w:t>
      </w:r>
      <w:r w:rsidR="000530A6">
        <w:rPr>
          <w:rFonts w:ascii="Times New Roman" w:hAnsi="Times New Roman"/>
        </w:rPr>
        <w:t>Ofert</w:t>
      </w:r>
      <w:r w:rsidRPr="53D4E7C3">
        <w:rPr>
          <w:rFonts w:ascii="Times New Roman" w:hAnsi="Times New Roman"/>
        </w:rPr>
        <w:t xml:space="preserve"> pod kątem</w:t>
      </w:r>
      <w:r>
        <w:rPr>
          <w:rFonts w:ascii="Times New Roman" w:hAnsi="Times New Roman"/>
        </w:rPr>
        <w:t xml:space="preserve"> przedstawionej przez Wykonawcę w </w:t>
      </w:r>
      <w:r w:rsidRPr="00605DD4">
        <w:rPr>
          <w:rFonts w:ascii="Times New Roman" w:hAnsi="Times New Roman"/>
        </w:rPr>
        <w:t>Części J</w:t>
      </w:r>
      <w:r>
        <w:rPr>
          <w:rFonts w:ascii="Times New Roman" w:hAnsi="Times New Roman"/>
        </w:rPr>
        <w:t xml:space="preserve"> </w:t>
      </w:r>
      <w:r w:rsidR="000530A6">
        <w:rPr>
          <w:rFonts w:ascii="Times New Roman" w:hAnsi="Times New Roman"/>
        </w:rPr>
        <w:t>Ofert</w:t>
      </w:r>
      <w:r w:rsidRPr="00605DD4">
        <w:rPr>
          <w:rFonts w:ascii="Times New Roman" w:hAnsi="Times New Roman"/>
        </w:rPr>
        <w:t>y</w:t>
      </w:r>
      <w:r>
        <w:rPr>
          <w:rFonts w:ascii="Times New Roman" w:hAnsi="Times New Roman"/>
        </w:rPr>
        <w:t xml:space="preserve"> propozycji realizacji</w:t>
      </w:r>
      <w:r w:rsidR="00B82ABA">
        <w:rPr>
          <w:rFonts w:ascii="Times New Roman" w:hAnsi="Times New Roman"/>
        </w:rPr>
        <w:t xml:space="preserve"> przedmiotu</w:t>
      </w:r>
      <w:r>
        <w:rPr>
          <w:rFonts w:ascii="Times New Roman" w:hAnsi="Times New Roman"/>
        </w:rPr>
        <w:t xml:space="preserve"> zamówienia. W trakcie oceny propozycji realizacji </w:t>
      </w:r>
      <w:r w:rsidR="00B82ABA">
        <w:rPr>
          <w:rFonts w:ascii="Times New Roman" w:hAnsi="Times New Roman"/>
        </w:rPr>
        <w:t xml:space="preserve">przedmiotu </w:t>
      </w:r>
      <w:r>
        <w:rPr>
          <w:rFonts w:ascii="Times New Roman" w:hAnsi="Times New Roman"/>
        </w:rPr>
        <w:t xml:space="preserve">zamówienia, Zamawiający </w:t>
      </w:r>
      <w:r w:rsidRPr="00170F86">
        <w:rPr>
          <w:rFonts w:ascii="Times New Roman" w:hAnsi="Times New Roman"/>
        </w:rPr>
        <w:t>będzie br</w:t>
      </w:r>
      <w:r>
        <w:rPr>
          <w:rFonts w:ascii="Times New Roman" w:hAnsi="Times New Roman"/>
        </w:rPr>
        <w:t>ał pod uwagę następujące cechy:</w:t>
      </w:r>
    </w:p>
    <w:p w14:paraId="059DFB87" w14:textId="424908F0" w:rsidR="000F0C63" w:rsidRDefault="00C30EF1" w:rsidP="6B2580CD">
      <w:pPr>
        <w:pStyle w:val="Akapitzlist"/>
        <w:numPr>
          <w:ilvl w:val="0"/>
          <w:numId w:val="11"/>
        </w:numPr>
        <w:spacing w:before="60" w:after="60" w:line="276" w:lineRule="auto"/>
        <w:jc w:val="both"/>
        <w:rPr>
          <w:rFonts w:ascii="Times New Roman" w:eastAsia="Times New Roman" w:hAnsi="Times New Roman" w:cs="Times New Roman"/>
          <w:color w:val="000000" w:themeColor="text1"/>
          <w:sz w:val="22"/>
          <w:szCs w:val="22"/>
        </w:rPr>
      </w:pPr>
      <w:r w:rsidRPr="6B2580CD">
        <w:rPr>
          <w:rFonts w:ascii="Times New Roman" w:eastAsia="Times New Roman" w:hAnsi="Times New Roman" w:cs="Times New Roman"/>
          <w:color w:val="000000" w:themeColor="text1"/>
          <w:sz w:val="22"/>
          <w:szCs w:val="22"/>
        </w:rPr>
        <w:t xml:space="preserve">Szczegółowość </w:t>
      </w:r>
      <w:r w:rsidR="005628ED" w:rsidRPr="6B2580CD">
        <w:rPr>
          <w:rFonts w:ascii="Times New Roman" w:eastAsia="Times New Roman" w:hAnsi="Times New Roman" w:cs="Times New Roman"/>
          <w:color w:val="000000" w:themeColor="text1"/>
          <w:sz w:val="22"/>
          <w:szCs w:val="22"/>
        </w:rPr>
        <w:t>i wysoką</w:t>
      </w:r>
      <w:r w:rsidRPr="6B2580CD">
        <w:rPr>
          <w:rFonts w:ascii="Times New Roman" w:eastAsia="Times New Roman" w:hAnsi="Times New Roman" w:cs="Times New Roman"/>
          <w:color w:val="000000" w:themeColor="text1"/>
          <w:sz w:val="22"/>
          <w:szCs w:val="22"/>
        </w:rPr>
        <w:t xml:space="preserve"> wiarygodność opisu </w:t>
      </w:r>
      <w:r w:rsidR="000F0C63" w:rsidRPr="6B2580CD">
        <w:rPr>
          <w:rFonts w:ascii="Times New Roman" w:eastAsia="Times New Roman" w:hAnsi="Times New Roman" w:cs="Times New Roman"/>
          <w:color w:val="000000" w:themeColor="text1"/>
          <w:sz w:val="22"/>
          <w:szCs w:val="22"/>
        </w:rPr>
        <w:t>p</w:t>
      </w:r>
      <w:r w:rsidRPr="6B2580CD">
        <w:rPr>
          <w:rFonts w:ascii="Times New Roman" w:eastAsia="Times New Roman" w:hAnsi="Times New Roman" w:cs="Times New Roman"/>
          <w:color w:val="000000" w:themeColor="text1"/>
          <w:sz w:val="22"/>
          <w:szCs w:val="22"/>
        </w:rPr>
        <w:t>rzygotowania</w:t>
      </w:r>
      <w:r w:rsidR="000F0C63" w:rsidRPr="6B2580CD">
        <w:rPr>
          <w:rFonts w:ascii="Times New Roman" w:eastAsia="Times New Roman" w:hAnsi="Times New Roman" w:cs="Times New Roman"/>
          <w:color w:val="000000" w:themeColor="text1"/>
          <w:sz w:val="22"/>
          <w:szCs w:val="22"/>
        </w:rPr>
        <w:t xml:space="preserve"> Nieruchomości 1 i Nieruchomości 2 do realizacji</w:t>
      </w:r>
      <w:r w:rsidR="005628ED" w:rsidRPr="6B2580CD">
        <w:rPr>
          <w:rFonts w:ascii="Times New Roman" w:eastAsia="Times New Roman" w:hAnsi="Times New Roman" w:cs="Times New Roman"/>
          <w:color w:val="000000" w:themeColor="text1"/>
          <w:sz w:val="22"/>
          <w:szCs w:val="22"/>
        </w:rPr>
        <w:t xml:space="preserve"> przedsięwzięcia</w:t>
      </w:r>
      <w:r w:rsidR="000F0C63" w:rsidRPr="6B2580CD">
        <w:rPr>
          <w:rFonts w:ascii="Times New Roman" w:eastAsia="Times New Roman" w:hAnsi="Times New Roman" w:cs="Times New Roman"/>
          <w:color w:val="000000" w:themeColor="text1"/>
          <w:sz w:val="22"/>
          <w:szCs w:val="22"/>
        </w:rPr>
        <w:t>,</w:t>
      </w:r>
    </w:p>
    <w:p w14:paraId="43A20F2B" w14:textId="6BBF1A43" w:rsidR="00C326CA" w:rsidRDefault="00C30EF1" w:rsidP="000C61E2">
      <w:pPr>
        <w:pStyle w:val="Akapitzlist"/>
        <w:numPr>
          <w:ilvl w:val="0"/>
          <w:numId w:val="11"/>
        </w:numPr>
        <w:spacing w:before="60" w:after="60" w:line="276" w:lineRule="auto"/>
        <w:jc w:val="both"/>
        <w:rPr>
          <w:ins w:id="190" w:author="Auto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Dokład</w:t>
      </w:r>
      <w:r w:rsidR="005628ED">
        <w:rPr>
          <w:rFonts w:ascii="Times New Roman" w:eastAsia="Times New Roman" w:hAnsi="Times New Roman" w:cs="Times New Roman"/>
          <w:iCs/>
          <w:color w:val="000000" w:themeColor="text1"/>
          <w:sz w:val="22"/>
          <w:szCs w:val="22"/>
        </w:rPr>
        <w:t>ność i wysoką</w:t>
      </w:r>
      <w:r>
        <w:rPr>
          <w:rFonts w:ascii="Times New Roman" w:eastAsia="Times New Roman" w:hAnsi="Times New Roman" w:cs="Times New Roman"/>
          <w:iCs/>
          <w:color w:val="000000" w:themeColor="text1"/>
          <w:sz w:val="22"/>
          <w:szCs w:val="22"/>
        </w:rPr>
        <w:t xml:space="preserve"> wiarygodność opisu </w:t>
      </w:r>
      <w:r w:rsidR="000F0C63">
        <w:rPr>
          <w:rFonts w:ascii="Times New Roman" w:eastAsia="Times New Roman" w:hAnsi="Times New Roman" w:cs="Times New Roman"/>
          <w:iCs/>
          <w:color w:val="000000" w:themeColor="text1"/>
          <w:sz w:val="22"/>
          <w:szCs w:val="22"/>
        </w:rPr>
        <w:t>o</w:t>
      </w:r>
      <w:r>
        <w:rPr>
          <w:rFonts w:ascii="Times New Roman" w:eastAsia="Times New Roman" w:hAnsi="Times New Roman" w:cs="Times New Roman"/>
          <w:iCs/>
          <w:color w:val="000000" w:themeColor="text1"/>
          <w:sz w:val="22"/>
          <w:szCs w:val="22"/>
        </w:rPr>
        <w:t>rganizacji</w:t>
      </w:r>
      <w:r w:rsidR="000F0C63">
        <w:rPr>
          <w:rFonts w:ascii="Times New Roman" w:eastAsia="Times New Roman" w:hAnsi="Times New Roman" w:cs="Times New Roman"/>
          <w:iCs/>
          <w:color w:val="000000" w:themeColor="text1"/>
          <w:sz w:val="22"/>
          <w:szCs w:val="22"/>
        </w:rPr>
        <w:t xml:space="preserve"> </w:t>
      </w:r>
      <w:r>
        <w:rPr>
          <w:rFonts w:ascii="Times New Roman" w:eastAsia="Times New Roman" w:hAnsi="Times New Roman" w:cs="Times New Roman"/>
          <w:iCs/>
          <w:color w:val="000000" w:themeColor="text1"/>
          <w:sz w:val="22"/>
          <w:szCs w:val="22"/>
        </w:rPr>
        <w:t xml:space="preserve">i przeprowadzenia </w:t>
      </w:r>
      <w:r w:rsidR="000F0C63">
        <w:rPr>
          <w:rFonts w:ascii="Times New Roman" w:eastAsia="Times New Roman" w:hAnsi="Times New Roman" w:cs="Times New Roman"/>
          <w:iCs/>
          <w:color w:val="000000" w:themeColor="text1"/>
          <w:sz w:val="22"/>
          <w:szCs w:val="22"/>
        </w:rPr>
        <w:t>Testów Instalacji Ułamkowo-Technicznych oraz Testów Demonstratora,</w:t>
      </w:r>
    </w:p>
    <w:p w14:paraId="1D5F59ED" w14:textId="47AC354D" w:rsidR="00743D85" w:rsidRDefault="716BDA62" w:rsidP="6B2580CD">
      <w:pPr>
        <w:pStyle w:val="Akapitzlist"/>
        <w:numPr>
          <w:ilvl w:val="0"/>
          <w:numId w:val="11"/>
        </w:numPr>
        <w:spacing w:before="60" w:after="60" w:line="276" w:lineRule="auto"/>
        <w:jc w:val="both"/>
        <w:rPr>
          <w:rFonts w:ascii="Times New Roman" w:eastAsia="Times New Roman" w:hAnsi="Times New Roman" w:cs="Times New Roman"/>
          <w:color w:val="000000" w:themeColor="text1"/>
          <w:sz w:val="22"/>
          <w:szCs w:val="22"/>
        </w:rPr>
      </w:pPr>
      <w:ins w:id="191" w:author="Autor">
        <w:r w:rsidRPr="6D8DF0E7">
          <w:rPr>
            <w:rFonts w:ascii="Times New Roman" w:eastAsia="Times New Roman" w:hAnsi="Times New Roman" w:cs="Times New Roman"/>
            <w:color w:val="000000" w:themeColor="text1"/>
            <w:sz w:val="22"/>
            <w:szCs w:val="22"/>
          </w:rPr>
          <w:t xml:space="preserve"> Wysoka wiarygodność i szczegółowość opisu planu działań </w:t>
        </w:r>
        <w:r w:rsidR="40AA6141" w:rsidRPr="6D8DF0E7">
          <w:rPr>
            <w:rFonts w:ascii="Times New Roman" w:eastAsia="Times New Roman" w:hAnsi="Times New Roman" w:cs="Times New Roman"/>
            <w:color w:val="000000" w:themeColor="text1"/>
            <w:sz w:val="22"/>
            <w:szCs w:val="22"/>
          </w:rPr>
          <w:t xml:space="preserve">uprzedzających oraz łagodzących </w:t>
        </w:r>
        <w:del w:id="192" w:author="Autor">
          <w:r w:rsidRPr="6D8DF0E7" w:rsidDel="716BDA62">
            <w:rPr>
              <w:rFonts w:ascii="Times New Roman" w:eastAsia="Times New Roman" w:hAnsi="Times New Roman" w:cs="Times New Roman"/>
              <w:color w:val="000000" w:themeColor="text1"/>
              <w:sz w:val="22"/>
              <w:szCs w:val="22"/>
            </w:rPr>
            <w:delText>na wypadek</w:delText>
          </w:r>
        </w:del>
        <w:r w:rsidR="40AA6141" w:rsidRPr="6D8DF0E7">
          <w:rPr>
            <w:rFonts w:ascii="Times New Roman" w:eastAsia="Times New Roman" w:hAnsi="Times New Roman" w:cs="Times New Roman"/>
            <w:color w:val="000000" w:themeColor="text1"/>
            <w:sz w:val="22"/>
            <w:szCs w:val="22"/>
          </w:rPr>
          <w:t>ewentualne</w:t>
        </w:r>
        <w:r w:rsidRPr="6D8DF0E7">
          <w:rPr>
            <w:rFonts w:ascii="Times New Roman" w:eastAsia="Times New Roman" w:hAnsi="Times New Roman" w:cs="Times New Roman"/>
            <w:color w:val="000000" w:themeColor="text1"/>
            <w:sz w:val="22"/>
            <w:szCs w:val="22"/>
          </w:rPr>
          <w:t xml:space="preserve"> wystąpieni</w:t>
        </w:r>
        <w:del w:id="193" w:author="Autor">
          <w:r w:rsidR="711CFFD0" w:rsidRPr="6D8DF0E7" w:rsidDel="00BF0ACF">
            <w:rPr>
              <w:rFonts w:ascii="Times New Roman" w:eastAsia="Times New Roman" w:hAnsi="Times New Roman" w:cs="Times New Roman"/>
              <w:color w:val="000000" w:themeColor="text1"/>
              <w:sz w:val="22"/>
              <w:szCs w:val="22"/>
            </w:rPr>
            <w:delText>e</w:delText>
          </w:r>
          <w:r w:rsidRPr="6D8DF0E7" w:rsidDel="716BDA62">
            <w:rPr>
              <w:rFonts w:ascii="Times New Roman" w:eastAsia="Times New Roman" w:hAnsi="Times New Roman" w:cs="Times New Roman"/>
              <w:color w:val="000000" w:themeColor="text1"/>
              <w:sz w:val="22"/>
              <w:szCs w:val="22"/>
            </w:rPr>
            <w:delText>a</w:delText>
          </w:r>
        </w:del>
        <w:r w:rsidR="40AA6141" w:rsidRPr="6D8DF0E7">
          <w:rPr>
            <w:rFonts w:ascii="Times New Roman" w:eastAsia="Times New Roman" w:hAnsi="Times New Roman" w:cs="Times New Roman"/>
            <w:color w:val="000000" w:themeColor="text1"/>
            <w:sz w:val="22"/>
            <w:szCs w:val="22"/>
          </w:rPr>
          <w:t>e</w:t>
        </w:r>
        <w:r w:rsidRPr="6D8DF0E7">
          <w:rPr>
            <w:rFonts w:ascii="Times New Roman" w:eastAsia="Times New Roman" w:hAnsi="Times New Roman" w:cs="Times New Roman"/>
            <w:color w:val="000000" w:themeColor="text1"/>
            <w:sz w:val="22"/>
            <w:szCs w:val="22"/>
          </w:rPr>
          <w:t xml:space="preserve"> protestów społecznych związanych z realizacją </w:t>
        </w:r>
        <w:r w:rsidR="40AA6141" w:rsidRPr="6D8DF0E7">
          <w:rPr>
            <w:rFonts w:ascii="Times New Roman" w:eastAsia="Times New Roman" w:hAnsi="Times New Roman" w:cs="Times New Roman"/>
            <w:color w:val="000000" w:themeColor="text1"/>
            <w:sz w:val="22"/>
            <w:szCs w:val="22"/>
          </w:rPr>
          <w:t>P</w:t>
        </w:r>
        <w:del w:id="194" w:author="Autor">
          <w:r w:rsidRPr="6D8DF0E7" w:rsidDel="716BDA62">
            <w:rPr>
              <w:rFonts w:ascii="Times New Roman" w:eastAsia="Times New Roman" w:hAnsi="Times New Roman" w:cs="Times New Roman"/>
              <w:color w:val="000000" w:themeColor="text1"/>
              <w:sz w:val="22"/>
              <w:szCs w:val="22"/>
            </w:rPr>
            <w:delText>p</w:delText>
          </w:r>
        </w:del>
        <w:r w:rsidRPr="6D8DF0E7">
          <w:rPr>
            <w:rFonts w:ascii="Times New Roman" w:eastAsia="Times New Roman" w:hAnsi="Times New Roman" w:cs="Times New Roman"/>
            <w:color w:val="000000" w:themeColor="text1"/>
            <w:sz w:val="22"/>
            <w:szCs w:val="22"/>
          </w:rPr>
          <w:t>rzedsięwzięcia</w:t>
        </w:r>
        <w:r w:rsidR="40AA6141" w:rsidRPr="6D8DF0E7">
          <w:rPr>
            <w:rFonts w:ascii="Times New Roman" w:eastAsia="Times New Roman" w:hAnsi="Times New Roman" w:cs="Times New Roman"/>
            <w:color w:val="000000" w:themeColor="text1"/>
            <w:sz w:val="22"/>
            <w:szCs w:val="22"/>
          </w:rPr>
          <w:t xml:space="preserve"> PCP</w:t>
        </w:r>
        <w:r w:rsidRPr="6D8DF0E7">
          <w:rPr>
            <w:rFonts w:ascii="Times New Roman" w:eastAsia="Times New Roman" w:hAnsi="Times New Roman" w:cs="Times New Roman"/>
            <w:color w:val="000000" w:themeColor="text1"/>
            <w:sz w:val="22"/>
            <w:szCs w:val="22"/>
          </w:rPr>
          <w:t xml:space="preserve"> w celu </w:t>
        </w:r>
        <w:r w:rsidR="40AA6141" w:rsidRPr="6D8DF0E7">
          <w:rPr>
            <w:rFonts w:ascii="Times New Roman" w:eastAsia="Times New Roman" w:hAnsi="Times New Roman" w:cs="Times New Roman"/>
            <w:color w:val="000000" w:themeColor="text1"/>
            <w:sz w:val="22"/>
            <w:szCs w:val="22"/>
          </w:rPr>
          <w:t xml:space="preserve">jego </w:t>
        </w:r>
        <w:r w:rsidRPr="6D8DF0E7">
          <w:rPr>
            <w:rFonts w:ascii="Times New Roman" w:eastAsia="Times New Roman" w:hAnsi="Times New Roman" w:cs="Times New Roman"/>
            <w:color w:val="000000" w:themeColor="text1"/>
            <w:sz w:val="22"/>
            <w:szCs w:val="22"/>
          </w:rPr>
          <w:t>procedowania</w:t>
        </w:r>
        <w:del w:id="195" w:author="Autor">
          <w:r w:rsidRPr="6D8DF0E7" w:rsidDel="716BDA62">
            <w:rPr>
              <w:rFonts w:ascii="Times New Roman" w:eastAsia="Times New Roman" w:hAnsi="Times New Roman" w:cs="Times New Roman"/>
              <w:color w:val="000000" w:themeColor="text1"/>
              <w:sz w:val="22"/>
              <w:szCs w:val="22"/>
            </w:rPr>
            <w:delText xml:space="preserve"> Przedsięwzięcia PCP</w:delText>
          </w:r>
        </w:del>
        <w:r w:rsidR="40AA6141" w:rsidRPr="6D8DF0E7">
          <w:rPr>
            <w:rFonts w:ascii="Times New Roman" w:eastAsia="Times New Roman" w:hAnsi="Times New Roman" w:cs="Times New Roman"/>
            <w:color w:val="000000" w:themeColor="text1"/>
            <w:sz w:val="22"/>
            <w:szCs w:val="22"/>
          </w:rPr>
          <w:t>=</w:t>
        </w:r>
        <w:r w:rsidRPr="6D8DF0E7">
          <w:rPr>
            <w:rFonts w:ascii="Times New Roman" w:eastAsia="Times New Roman" w:hAnsi="Times New Roman" w:cs="Times New Roman"/>
            <w:color w:val="000000" w:themeColor="text1"/>
            <w:sz w:val="22"/>
            <w:szCs w:val="22"/>
          </w:rPr>
          <w:t xml:space="preserve"> zgodnie z harmonogramem, </w:t>
        </w:r>
      </w:ins>
    </w:p>
    <w:p w14:paraId="19BD747C" w14:textId="0F497727" w:rsidR="00BF4349" w:rsidRPr="00BF4349" w:rsidRDefault="00BF4349" w:rsidP="000C61E2">
      <w:pPr>
        <w:pStyle w:val="Akapitzlist"/>
        <w:numPr>
          <w:ilvl w:val="0"/>
          <w:numId w:val="11"/>
        </w:numPr>
        <w:spacing w:before="60" w:after="60" w:line="276" w:lineRule="auto"/>
        <w:jc w:val="both"/>
        <w:rPr>
          <w:rFonts w:ascii="Times New Roman" w:eastAsia="Times New Roman" w:hAnsi="Times New Roman" w:cs="Times New Roman"/>
          <w:iCs/>
          <w:color w:val="000000" w:themeColor="text1"/>
          <w:sz w:val="22"/>
          <w:szCs w:val="22"/>
        </w:rPr>
      </w:pPr>
      <w:del w:id="196" w:author="Autor">
        <w:r w:rsidRPr="6D8DF0E7" w:rsidDel="00BF4349">
          <w:rPr>
            <w:rFonts w:ascii="Times New Roman" w:eastAsia="Times New Roman" w:hAnsi="Times New Roman" w:cs="Times New Roman"/>
            <w:color w:val="000000" w:themeColor="text1"/>
            <w:sz w:val="22"/>
            <w:szCs w:val="22"/>
          </w:rPr>
          <w:delText xml:space="preserve">Wysoką wiarygodność zapewnienia prawidłowego działania Instalacji Ułamkowo-Technicznych i </w:delText>
        </w:r>
      </w:del>
      <w:ins w:id="197" w:author="Autor">
        <w:r w:rsidR="00AE5ED6" w:rsidRPr="6D8DF0E7">
          <w:rPr>
            <w:rFonts w:ascii="Times New Roman" w:eastAsia="Times New Roman" w:hAnsi="Times New Roman" w:cs="Times New Roman"/>
            <w:color w:val="000000" w:themeColor="text1"/>
            <w:sz w:val="22"/>
            <w:szCs w:val="22"/>
          </w:rPr>
          <w:t>Wysoką wiarygodność i s</w:t>
        </w:r>
      </w:ins>
      <w:del w:id="198" w:author="Autor">
        <w:r w:rsidRPr="6D8DF0E7" w:rsidDel="00BF4349">
          <w:rPr>
            <w:rFonts w:ascii="Times New Roman" w:eastAsia="Times New Roman" w:hAnsi="Times New Roman" w:cs="Times New Roman"/>
            <w:color w:val="000000" w:themeColor="text1"/>
            <w:sz w:val="22"/>
            <w:szCs w:val="22"/>
          </w:rPr>
          <w:delText>s</w:delText>
        </w:r>
      </w:del>
      <w:r w:rsidRPr="6D8DF0E7">
        <w:rPr>
          <w:rFonts w:ascii="Times New Roman" w:eastAsia="Times New Roman" w:hAnsi="Times New Roman" w:cs="Times New Roman"/>
          <w:color w:val="000000" w:themeColor="text1"/>
          <w:sz w:val="22"/>
          <w:szCs w:val="22"/>
        </w:rPr>
        <w:t xml:space="preserve">zczegółowość opisu działań po dokonaniu odbioru Instalacji Ułamkowo-Technicznych, </w:t>
      </w:r>
    </w:p>
    <w:p w14:paraId="2FF361B0" w14:textId="77777777" w:rsidR="00EC50E0" w:rsidRDefault="00BF4349" w:rsidP="000C61E2">
      <w:pPr>
        <w:pStyle w:val="Akapitzlist"/>
        <w:numPr>
          <w:ilvl w:val="0"/>
          <w:numId w:val="11"/>
        </w:numPr>
        <w:spacing w:before="60" w:after="60" w:line="276" w:lineRule="auto"/>
        <w:jc w:val="both"/>
        <w:rPr>
          <w:ins w:id="199" w:author="Auto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Wysoka wiarygodność zapewnienia prawidłowego działania Demonstratora Technologii i szczegółowość opisu działań</w:t>
      </w:r>
      <w:r w:rsidR="000F0C63">
        <w:rPr>
          <w:rFonts w:ascii="Times New Roman" w:eastAsia="Times New Roman" w:hAnsi="Times New Roman" w:cs="Times New Roman"/>
          <w:iCs/>
          <w:color w:val="000000" w:themeColor="text1"/>
          <w:sz w:val="22"/>
          <w:szCs w:val="22"/>
        </w:rPr>
        <w:t xml:space="preserve"> po zakończeniu Przedsięwzięcia PCP</w:t>
      </w:r>
      <w:r>
        <w:rPr>
          <w:rFonts w:ascii="Times New Roman" w:eastAsia="Times New Roman" w:hAnsi="Times New Roman" w:cs="Times New Roman"/>
          <w:iCs/>
          <w:color w:val="000000" w:themeColor="text1"/>
          <w:sz w:val="22"/>
          <w:szCs w:val="22"/>
        </w:rPr>
        <w:t>,</w:t>
      </w:r>
      <w:r w:rsidR="000F0C63">
        <w:rPr>
          <w:rFonts w:ascii="Times New Roman" w:eastAsia="Times New Roman" w:hAnsi="Times New Roman" w:cs="Times New Roman"/>
          <w:iCs/>
          <w:color w:val="000000" w:themeColor="text1"/>
          <w:sz w:val="22"/>
          <w:szCs w:val="22"/>
        </w:rPr>
        <w:t xml:space="preserve"> </w:t>
      </w:r>
      <w:ins w:id="200" w:author="Autor">
        <w:del w:id="201" w:author="Autor">
          <w:r w:rsidR="00743D85" w:rsidDel="00EC50E0">
            <w:rPr>
              <w:rFonts w:ascii="Times New Roman" w:eastAsia="Times New Roman" w:hAnsi="Times New Roman" w:cs="Times New Roman"/>
              <w:iCs/>
              <w:color w:val="000000" w:themeColor="text1"/>
              <w:sz w:val="22"/>
              <w:szCs w:val="22"/>
            </w:rPr>
            <w:delText xml:space="preserve">w tym </w:delText>
          </w:r>
        </w:del>
      </w:ins>
    </w:p>
    <w:p w14:paraId="3147E77B" w14:textId="0C54A38F" w:rsidR="00175B92" w:rsidRDefault="00EC50E0" w:rsidP="00175B92">
      <w:pPr>
        <w:pStyle w:val="Akapitzlist"/>
        <w:numPr>
          <w:ilvl w:val="0"/>
          <w:numId w:val="11"/>
        </w:numPr>
        <w:spacing w:before="60" w:after="60" w:line="276" w:lineRule="auto"/>
        <w:jc w:val="both"/>
        <w:rPr>
          <w:ins w:id="202" w:author="Autor"/>
          <w:rFonts w:ascii="Times New Roman" w:eastAsia="Times New Roman" w:hAnsi="Times New Roman" w:cs="Times New Roman"/>
          <w:color w:val="000000" w:themeColor="text1"/>
          <w:sz w:val="22"/>
          <w:szCs w:val="22"/>
        </w:rPr>
      </w:pPr>
      <w:ins w:id="203" w:author="Autor">
        <w:r w:rsidRPr="6B2580CD">
          <w:rPr>
            <w:rFonts w:ascii="Times New Roman" w:eastAsia="Times New Roman" w:hAnsi="Times New Roman" w:cs="Times New Roman"/>
            <w:color w:val="000000" w:themeColor="text1"/>
            <w:sz w:val="22"/>
            <w:szCs w:val="22"/>
          </w:rPr>
          <w:t>W</w:t>
        </w:r>
        <w:del w:id="204" w:author="Autor">
          <w:r w:rsidRPr="6B2580CD" w:rsidDel="00EC50E0">
            <w:rPr>
              <w:rFonts w:ascii="Times New Roman" w:eastAsia="Times New Roman" w:hAnsi="Times New Roman" w:cs="Times New Roman"/>
              <w:color w:val="000000" w:themeColor="text1"/>
              <w:sz w:val="22"/>
              <w:szCs w:val="22"/>
            </w:rPr>
            <w:delText>w</w:delText>
          </w:r>
        </w:del>
        <w:r w:rsidR="716BDA62" w:rsidRPr="6B2580CD">
          <w:rPr>
            <w:rFonts w:ascii="Times New Roman" w:eastAsia="Times New Roman" w:hAnsi="Times New Roman" w:cs="Times New Roman"/>
            <w:color w:val="000000" w:themeColor="text1"/>
            <w:sz w:val="22"/>
            <w:szCs w:val="22"/>
          </w:rPr>
          <w:t xml:space="preserve">ysoka wiarygodność </w:t>
        </w:r>
        <w:r w:rsidR="00175B92">
          <w:rPr>
            <w:rFonts w:ascii="Times New Roman" w:eastAsia="Times New Roman" w:hAnsi="Times New Roman" w:cs="Times New Roman"/>
            <w:color w:val="000000" w:themeColor="text1"/>
            <w:sz w:val="22"/>
            <w:szCs w:val="22"/>
          </w:rPr>
          <w:t xml:space="preserve">i wykonalność </w:t>
        </w:r>
        <w:r w:rsidR="716BDA62" w:rsidRPr="6B2580CD">
          <w:rPr>
            <w:rFonts w:ascii="Times New Roman" w:eastAsia="Times New Roman" w:hAnsi="Times New Roman" w:cs="Times New Roman"/>
            <w:color w:val="000000" w:themeColor="text1"/>
            <w:sz w:val="22"/>
            <w:szCs w:val="22"/>
          </w:rPr>
          <w:t xml:space="preserve">opisu działań mających na celu zagospodarowanie wytworzonego biometanu, </w:t>
        </w:r>
      </w:ins>
    </w:p>
    <w:p w14:paraId="261355CE" w14:textId="2C234769" w:rsidR="00175B92" w:rsidRPr="00175B92" w:rsidRDefault="00175B92" w:rsidP="00175B92">
      <w:pPr>
        <w:pStyle w:val="Akapitzlist"/>
        <w:numPr>
          <w:ilvl w:val="0"/>
          <w:numId w:val="11"/>
        </w:numPr>
        <w:spacing w:before="60" w:after="60" w:line="276" w:lineRule="auto"/>
        <w:ind w:hanging="437"/>
        <w:jc w:val="both"/>
        <w:rPr>
          <w:rFonts w:ascii="Times New Roman" w:eastAsia="Times New Roman" w:hAnsi="Times New Roman" w:cs="Times New Roman"/>
          <w:color w:val="000000" w:themeColor="text1"/>
          <w:sz w:val="22"/>
          <w:szCs w:val="22"/>
        </w:rPr>
      </w:pPr>
      <w:ins w:id="205" w:author="Autor">
        <w:r w:rsidRPr="6D8DF0E7">
          <w:rPr>
            <w:rFonts w:ascii="Times New Roman" w:eastAsia="Times New Roman" w:hAnsi="Times New Roman" w:cs="Times New Roman"/>
            <w:color w:val="000000" w:themeColor="text1"/>
            <w:sz w:val="22"/>
            <w:szCs w:val="22"/>
          </w:rPr>
          <w:t>Wysoka sensowność i adekwatność wykorzystania wytwarzanego biometanu zgodnie z założeniami Europejskiego Zielonego Ładu,</w:t>
        </w:r>
      </w:ins>
    </w:p>
    <w:p w14:paraId="47A237E4" w14:textId="7E31F1A1" w:rsidR="00BF4349" w:rsidRDefault="005628ED" w:rsidP="000C61E2">
      <w:pPr>
        <w:pStyle w:val="Akapitzlist"/>
        <w:numPr>
          <w:ilvl w:val="0"/>
          <w:numId w:val="11"/>
        </w:numPr>
        <w:spacing w:before="60" w:after="60" w:line="276" w:lineRule="auto"/>
        <w:jc w:val="both"/>
        <w:rPr>
          <w:rFonts w:ascii="Times New Roman" w:eastAsia="Times New Roman" w:hAnsi="Times New Roman" w:cs="Times New Roman"/>
          <w:iCs/>
          <w:color w:val="000000" w:themeColor="text1"/>
          <w:sz w:val="22"/>
          <w:szCs w:val="22"/>
        </w:rPr>
      </w:pPr>
      <w:r w:rsidRPr="6D8DF0E7">
        <w:rPr>
          <w:rFonts w:ascii="Times New Roman" w:eastAsia="Times New Roman" w:hAnsi="Times New Roman" w:cs="Times New Roman"/>
          <w:color w:val="000000" w:themeColor="text1"/>
          <w:sz w:val="22"/>
          <w:szCs w:val="22"/>
        </w:rPr>
        <w:t>Uwzględnienie w propozycji działań po zakończeniu Przedsięwzięcia PCP aktywności badawczych na Instalacjach Ułamkowo-Technicznych i Demonstratorze, rozwojowych, promujących opracowane Technologii bądź innych,</w:t>
      </w:r>
    </w:p>
    <w:p w14:paraId="134CE483" w14:textId="756CCC1B" w:rsidR="00BF4349" w:rsidRDefault="00BF4349" w:rsidP="6B2580CD">
      <w:pPr>
        <w:pStyle w:val="Akapitzlist"/>
        <w:numPr>
          <w:ilvl w:val="0"/>
          <w:numId w:val="11"/>
        </w:numPr>
        <w:spacing w:before="60" w:after="60" w:line="276" w:lineRule="auto"/>
        <w:jc w:val="both"/>
        <w:rPr>
          <w:rFonts w:ascii="Times New Roman" w:eastAsia="Times New Roman" w:hAnsi="Times New Roman" w:cs="Times New Roman"/>
          <w:color w:val="000000" w:themeColor="text1"/>
          <w:sz w:val="22"/>
          <w:szCs w:val="22"/>
        </w:rPr>
      </w:pPr>
      <w:r w:rsidRPr="6D8DF0E7">
        <w:rPr>
          <w:rFonts w:ascii="Times New Roman" w:eastAsia="Times New Roman" w:hAnsi="Times New Roman" w:cs="Times New Roman"/>
          <w:color w:val="000000" w:themeColor="text1"/>
          <w:sz w:val="22"/>
          <w:szCs w:val="22"/>
        </w:rPr>
        <w:t>Adekwatność zaproponowanych działań na potrzeby realizacji</w:t>
      </w:r>
      <w:r w:rsidR="005628ED" w:rsidRPr="6D8DF0E7">
        <w:rPr>
          <w:rFonts w:ascii="Times New Roman" w:eastAsia="Times New Roman" w:hAnsi="Times New Roman" w:cs="Times New Roman"/>
          <w:color w:val="000000" w:themeColor="text1"/>
          <w:sz w:val="22"/>
          <w:szCs w:val="22"/>
        </w:rPr>
        <w:t xml:space="preserve"> celów Przedsięwzięcia PCP.</w:t>
      </w:r>
    </w:p>
    <w:p w14:paraId="1C74912C" w14:textId="77777777" w:rsidR="000F0C63" w:rsidRPr="001D5DC3" w:rsidRDefault="000F0C63" w:rsidP="000C61E2">
      <w:pPr>
        <w:spacing w:before="60" w:after="60" w:line="276" w:lineRule="auto"/>
        <w:rPr>
          <w:rFonts w:ascii="Times New Roman" w:eastAsia="Times New Roman" w:hAnsi="Times New Roman" w:cs="Times New Roman"/>
          <w:iCs/>
          <w:color w:val="000000" w:themeColor="text1"/>
          <w:sz w:val="22"/>
          <w:szCs w:val="22"/>
        </w:rPr>
      </w:pPr>
    </w:p>
    <w:p w14:paraId="3EF210AA" w14:textId="77777777" w:rsidR="000F0C63" w:rsidRDefault="000F0C63" w:rsidP="000C61E2">
      <w:pPr>
        <w:pStyle w:val="Akapitzlist1"/>
        <w:spacing w:before="60" w:after="60" w:line="276" w:lineRule="auto"/>
        <w:ind w:left="851"/>
        <w:jc w:val="both"/>
        <w:rPr>
          <w:rFonts w:ascii="Times New Roman" w:hAnsi="Times New Roman"/>
        </w:rPr>
      </w:pPr>
      <w:r w:rsidRPr="005F3403">
        <w:rPr>
          <w:rFonts w:ascii="Times New Roman" w:hAnsi="Times New Roman"/>
        </w:rPr>
        <w:t xml:space="preserve">Zamawiający </w:t>
      </w:r>
      <w:r>
        <w:rPr>
          <w:rFonts w:ascii="Times New Roman" w:hAnsi="Times New Roman"/>
        </w:rPr>
        <w:t>w ramach niniejszego Kryterium przyzna ofercie liczbę punktów maksymalną dla niniejszego Kryterium, pomnożoną przez współczynnik oceny zgodnie z poniższą skalą:</w:t>
      </w:r>
    </w:p>
    <w:p w14:paraId="67760EC4" w14:textId="350975F4" w:rsidR="000F0C63" w:rsidRDefault="000F0C63" w:rsidP="000C61E2">
      <w:pPr>
        <w:pStyle w:val="Akapitzlist1"/>
        <w:numPr>
          <w:ilvl w:val="0"/>
          <w:numId w:val="9"/>
        </w:numPr>
        <w:spacing w:before="60" w:after="60" w:line="276" w:lineRule="auto"/>
        <w:jc w:val="both"/>
        <w:rPr>
          <w:rFonts w:ascii="Times New Roman" w:hAnsi="Times New Roman"/>
        </w:rPr>
      </w:pPr>
      <w:r w:rsidRPr="00B373C2">
        <w:rPr>
          <w:rFonts w:ascii="Times New Roman" w:hAnsi="Times New Roman"/>
          <w:b/>
        </w:rPr>
        <w:t>1</w:t>
      </w:r>
      <w:r>
        <w:rPr>
          <w:rFonts w:ascii="Times New Roman" w:hAnsi="Times New Roman"/>
        </w:rPr>
        <w:t xml:space="preserve"> – w przypadku</w:t>
      </w:r>
      <w:r w:rsidR="00B82ABA">
        <w:rPr>
          <w:rFonts w:ascii="Times New Roman" w:hAnsi="Times New Roman"/>
        </w:rPr>
        <w:t>,</w:t>
      </w:r>
      <w:r>
        <w:rPr>
          <w:rFonts w:ascii="Times New Roman" w:hAnsi="Times New Roman"/>
        </w:rPr>
        <w:t xml:space="preserve"> gdy zaproponowana i opisana w ofercie przez Wykonawcę propozycja realizacji</w:t>
      </w:r>
      <w:r w:rsidR="00B82ABA">
        <w:rPr>
          <w:rFonts w:ascii="Times New Roman" w:hAnsi="Times New Roman"/>
        </w:rPr>
        <w:t xml:space="preserve"> przedmiotu</w:t>
      </w:r>
      <w:r>
        <w:rPr>
          <w:rFonts w:ascii="Times New Roman" w:hAnsi="Times New Roman"/>
        </w:rPr>
        <w:t xml:space="preserve"> zamówienia w sposób doskonały odpowi</w:t>
      </w:r>
      <w:r w:rsidR="00B82ABA">
        <w:rPr>
          <w:rFonts w:ascii="Times New Roman" w:hAnsi="Times New Roman"/>
        </w:rPr>
        <w:t>ada wskazanym w podpunktach a)-</w:t>
      </w:r>
      <w:ins w:id="206" w:author="Autor">
        <w:r w:rsidR="00175B92">
          <w:rPr>
            <w:rFonts w:ascii="Times New Roman" w:hAnsi="Times New Roman"/>
          </w:rPr>
          <w:t>i</w:t>
        </w:r>
      </w:ins>
      <w:del w:id="207" w:author="Autor">
        <w:r w:rsidR="00B82ABA" w:rsidDel="00EC50E0">
          <w:rPr>
            <w:rFonts w:ascii="Times New Roman" w:hAnsi="Times New Roman"/>
          </w:rPr>
          <w:delText>f</w:delText>
        </w:r>
      </w:del>
      <w:r>
        <w:rPr>
          <w:rFonts w:ascii="Times New Roman" w:hAnsi="Times New Roman"/>
        </w:rPr>
        <w:t>) cechom</w:t>
      </w:r>
      <w:r w:rsidRPr="00605DD4">
        <w:rPr>
          <w:rFonts w:ascii="Times New Roman" w:hAnsi="Times New Roman"/>
        </w:rPr>
        <w:t>,</w:t>
      </w:r>
      <w:r w:rsidR="00932866">
        <w:rPr>
          <w:rFonts w:ascii="Times New Roman" w:hAnsi="Times New Roman"/>
        </w:rPr>
        <w:t xml:space="preserve"> przy czym pod pojęciem „doskonały” Zamawiający rozumie wskazaną sumę cech na poziomie znacznie przekraczającym poziom wyższy niż standard rynkowy, z uwzględnieniem </w:t>
      </w:r>
      <w:r w:rsidR="00D024EC">
        <w:rPr>
          <w:rFonts w:ascii="Times New Roman" w:hAnsi="Times New Roman"/>
        </w:rPr>
        <w:t>przygotowania Nieruchomości, czynności Wykonawcy</w:t>
      </w:r>
      <w:r w:rsidR="003066BB">
        <w:rPr>
          <w:rFonts w:ascii="Times New Roman" w:hAnsi="Times New Roman"/>
        </w:rPr>
        <w:t>, prawidłowości działania Demonstratora i adekwatności proponowanych działań</w:t>
      </w:r>
      <w:r w:rsidR="00932866">
        <w:rPr>
          <w:rFonts w:ascii="Times New Roman" w:hAnsi="Times New Roman"/>
        </w:rPr>
        <w:t xml:space="preserve">, </w:t>
      </w:r>
      <w:r w:rsidR="003066BB">
        <w:rPr>
          <w:rFonts w:ascii="Times New Roman" w:hAnsi="Times New Roman"/>
        </w:rPr>
        <w:t xml:space="preserve">w oparciu o szczegółowe wymogi zawarte w </w:t>
      </w:r>
      <w:r w:rsidR="001D7B85">
        <w:rPr>
          <w:rFonts w:ascii="Times New Roman" w:hAnsi="Times New Roman"/>
        </w:rPr>
        <w:t>Załączniku nr 3 do Ogłoszenia</w:t>
      </w:r>
      <w:r w:rsidR="00932866">
        <w:rPr>
          <w:rFonts w:ascii="Times New Roman" w:hAnsi="Times New Roman"/>
        </w:rPr>
        <w:t>,</w:t>
      </w:r>
    </w:p>
    <w:p w14:paraId="37215A35" w14:textId="7DA269B8" w:rsidR="000F0C63" w:rsidRDefault="000F0C63" w:rsidP="000C61E2">
      <w:pPr>
        <w:pStyle w:val="Akapitzlist1"/>
        <w:numPr>
          <w:ilvl w:val="0"/>
          <w:numId w:val="9"/>
        </w:numPr>
        <w:spacing w:before="60" w:after="60" w:line="276" w:lineRule="auto"/>
        <w:jc w:val="both"/>
        <w:rPr>
          <w:rFonts w:ascii="Times New Roman" w:hAnsi="Times New Roman"/>
        </w:rPr>
      </w:pPr>
      <w:r w:rsidRPr="00B373C2">
        <w:rPr>
          <w:rFonts w:ascii="Times New Roman" w:hAnsi="Times New Roman"/>
          <w:b/>
        </w:rPr>
        <w:t>0,67 – 0,99</w:t>
      </w:r>
      <w:r>
        <w:rPr>
          <w:rFonts w:ascii="Times New Roman" w:hAnsi="Times New Roman"/>
        </w:rPr>
        <w:t xml:space="preserve"> - w przypadku</w:t>
      </w:r>
      <w:r w:rsidR="004A7BBA">
        <w:rPr>
          <w:rFonts w:ascii="Times New Roman" w:hAnsi="Times New Roman"/>
        </w:rPr>
        <w:t>, gdy zaproponowana i opisana</w:t>
      </w:r>
      <w:r>
        <w:rPr>
          <w:rFonts w:ascii="Times New Roman" w:hAnsi="Times New Roman"/>
        </w:rPr>
        <w:t xml:space="preserve"> w ofercie przez Wykonawcę propozycja realizacji </w:t>
      </w:r>
      <w:r w:rsidR="004A7BBA">
        <w:rPr>
          <w:rFonts w:ascii="Times New Roman" w:hAnsi="Times New Roman"/>
        </w:rPr>
        <w:t xml:space="preserve">przedmiotu </w:t>
      </w:r>
      <w:r>
        <w:rPr>
          <w:rFonts w:ascii="Times New Roman" w:hAnsi="Times New Roman"/>
        </w:rPr>
        <w:t>zamówienia w sposób bardzo dobry odpowi</w:t>
      </w:r>
      <w:r w:rsidR="00B82ABA">
        <w:rPr>
          <w:rFonts w:ascii="Times New Roman" w:hAnsi="Times New Roman"/>
        </w:rPr>
        <w:t>ada wskazanym w podpunktach a)-</w:t>
      </w:r>
      <w:ins w:id="208" w:author="Autor">
        <w:r w:rsidR="00175B92">
          <w:rPr>
            <w:rFonts w:ascii="Times New Roman" w:hAnsi="Times New Roman"/>
          </w:rPr>
          <w:t>i</w:t>
        </w:r>
      </w:ins>
      <w:del w:id="209" w:author="Autor">
        <w:r w:rsidR="00B82ABA" w:rsidDel="00EC50E0">
          <w:rPr>
            <w:rFonts w:ascii="Times New Roman" w:hAnsi="Times New Roman"/>
          </w:rPr>
          <w:delText>f</w:delText>
        </w:r>
      </w:del>
      <w:r>
        <w:rPr>
          <w:rFonts w:ascii="Times New Roman" w:hAnsi="Times New Roman"/>
        </w:rPr>
        <w:t>) cechom</w:t>
      </w:r>
      <w:r w:rsidR="004A7BBA">
        <w:rPr>
          <w:rFonts w:ascii="Times New Roman" w:hAnsi="Times New Roman"/>
        </w:rPr>
        <w:t>,</w:t>
      </w:r>
      <w:r w:rsidR="003066BB">
        <w:rPr>
          <w:rFonts w:ascii="Times New Roman" w:hAnsi="Times New Roman"/>
        </w:rPr>
        <w:t xml:space="preserve"> przy czym pod pojęciem „bardzo dobry” Zamawiający rozumie wskazaną sumę cech na poziomie wyższym niż poziom odpowiadający standardowi rynkowemu,</w:t>
      </w:r>
      <w:r w:rsidR="003066BB" w:rsidRPr="003066BB">
        <w:rPr>
          <w:rFonts w:ascii="Times New Roman" w:hAnsi="Times New Roman"/>
        </w:rPr>
        <w:t xml:space="preserve"> </w:t>
      </w:r>
      <w:r w:rsidR="003066BB">
        <w:rPr>
          <w:rFonts w:ascii="Times New Roman" w:hAnsi="Times New Roman"/>
        </w:rPr>
        <w:t xml:space="preserve">z uwzględnieniem przygotowania Nieruchomości, czynności Wykonawcy, prawidłowości działania Demonstratora i adekwatności proponowanych działań, w oparciu o szczegółowe wymogi zawarte w </w:t>
      </w:r>
      <w:r w:rsidR="001D7B85">
        <w:rPr>
          <w:rFonts w:ascii="Times New Roman" w:hAnsi="Times New Roman"/>
        </w:rPr>
        <w:t>Załączniku nr 3 do Ogłoszenia</w:t>
      </w:r>
      <w:r w:rsidR="003066BB">
        <w:rPr>
          <w:rFonts w:ascii="Times New Roman" w:hAnsi="Times New Roman"/>
        </w:rPr>
        <w:t>,</w:t>
      </w:r>
    </w:p>
    <w:p w14:paraId="158E7767" w14:textId="383BF52C" w:rsidR="000F0C63"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0,34</w:t>
      </w:r>
      <w:r w:rsidRPr="00B373C2">
        <w:rPr>
          <w:rFonts w:ascii="Times New Roman" w:hAnsi="Times New Roman"/>
          <w:b/>
        </w:rPr>
        <w:t xml:space="preserve"> –</w:t>
      </w:r>
      <w:r>
        <w:rPr>
          <w:rFonts w:ascii="Times New Roman" w:hAnsi="Times New Roman"/>
          <w:b/>
        </w:rPr>
        <w:t xml:space="preserve"> 0,66</w:t>
      </w:r>
      <w:r w:rsidR="004A7BBA">
        <w:rPr>
          <w:rFonts w:ascii="Times New Roman" w:hAnsi="Times New Roman"/>
        </w:rPr>
        <w:t xml:space="preserve"> - w przypadku, gdy zaproponowana i opisana</w:t>
      </w:r>
      <w:r>
        <w:rPr>
          <w:rFonts w:ascii="Times New Roman" w:hAnsi="Times New Roman"/>
        </w:rPr>
        <w:t xml:space="preserve"> w ofercie przez Wykonawcę propozycja realizacji </w:t>
      </w:r>
      <w:r w:rsidR="004A7BBA">
        <w:rPr>
          <w:rFonts w:ascii="Times New Roman" w:hAnsi="Times New Roman"/>
        </w:rPr>
        <w:t xml:space="preserve">przedmiotu </w:t>
      </w:r>
      <w:r>
        <w:rPr>
          <w:rFonts w:ascii="Times New Roman" w:hAnsi="Times New Roman"/>
        </w:rPr>
        <w:t xml:space="preserve">zamówienia w sposób dobry odpowiada wskazanym w </w:t>
      </w:r>
      <w:r w:rsidR="004A7BBA">
        <w:rPr>
          <w:rFonts w:ascii="Times New Roman" w:hAnsi="Times New Roman"/>
        </w:rPr>
        <w:t>podpunktach a)-</w:t>
      </w:r>
      <w:ins w:id="210" w:author="Autor">
        <w:r w:rsidR="00175B92">
          <w:rPr>
            <w:rFonts w:ascii="Times New Roman" w:hAnsi="Times New Roman"/>
          </w:rPr>
          <w:t>i</w:t>
        </w:r>
      </w:ins>
      <w:del w:id="211" w:author="Autor">
        <w:r w:rsidR="004A7BBA" w:rsidDel="00EC50E0">
          <w:rPr>
            <w:rFonts w:ascii="Times New Roman" w:hAnsi="Times New Roman"/>
          </w:rPr>
          <w:delText>f</w:delText>
        </w:r>
      </w:del>
      <w:r>
        <w:rPr>
          <w:rFonts w:ascii="Times New Roman" w:hAnsi="Times New Roman"/>
        </w:rPr>
        <w:t xml:space="preserve">) cechom, </w:t>
      </w:r>
      <w:r w:rsidR="003066BB">
        <w:rPr>
          <w:rFonts w:ascii="Times New Roman" w:hAnsi="Times New Roman"/>
        </w:rPr>
        <w:t>przy czym pod pojęciem „dobry” Zamawiający rozumie wskazaną sumę cech na poziomie odpowiadającym standardowi rynkowemu,</w:t>
      </w:r>
      <w:r w:rsidR="003066BB" w:rsidRPr="003066BB">
        <w:rPr>
          <w:rFonts w:ascii="Times New Roman" w:hAnsi="Times New Roman"/>
        </w:rPr>
        <w:t xml:space="preserve"> </w:t>
      </w:r>
      <w:r w:rsidR="003066BB">
        <w:rPr>
          <w:rFonts w:ascii="Times New Roman" w:hAnsi="Times New Roman"/>
        </w:rPr>
        <w:t xml:space="preserve">z uwzględnieniem przygotowania Nieruchomości, czynności Wykonawcy, prawidłowości działania Demonstratora i adekwatności proponowanych działań, w oparciu o szczegółowe wymogi zawarte w </w:t>
      </w:r>
      <w:r w:rsidR="001D7B85">
        <w:rPr>
          <w:rFonts w:ascii="Times New Roman" w:hAnsi="Times New Roman"/>
        </w:rPr>
        <w:t>Załączniku nr 3 do Ogłoszenia</w:t>
      </w:r>
      <w:r w:rsidR="003066BB">
        <w:rPr>
          <w:rFonts w:ascii="Times New Roman" w:hAnsi="Times New Roman"/>
        </w:rPr>
        <w:t>,</w:t>
      </w:r>
    </w:p>
    <w:p w14:paraId="6BDF5460" w14:textId="6F3981CB" w:rsidR="0021472A" w:rsidRDefault="000F0C63" w:rsidP="000C61E2">
      <w:pPr>
        <w:pStyle w:val="Akapitzlist1"/>
        <w:numPr>
          <w:ilvl w:val="0"/>
          <w:numId w:val="9"/>
        </w:numPr>
        <w:spacing w:before="60" w:after="60" w:line="276" w:lineRule="auto"/>
        <w:jc w:val="both"/>
        <w:rPr>
          <w:rFonts w:ascii="Times New Roman" w:hAnsi="Times New Roman"/>
        </w:rPr>
      </w:pPr>
      <w:r w:rsidRPr="003066BB">
        <w:rPr>
          <w:rFonts w:ascii="Times New Roman" w:hAnsi="Times New Roman"/>
          <w:b/>
        </w:rPr>
        <w:t>0,01 – 0,33</w:t>
      </w:r>
      <w:r w:rsidR="004A7BBA" w:rsidRPr="003066BB">
        <w:rPr>
          <w:rFonts w:ascii="Times New Roman" w:hAnsi="Times New Roman"/>
        </w:rPr>
        <w:t xml:space="preserve"> - w przypadku, gdy zaproponowana i opisana</w:t>
      </w:r>
      <w:r w:rsidRPr="003066BB">
        <w:rPr>
          <w:rFonts w:ascii="Times New Roman" w:hAnsi="Times New Roman"/>
        </w:rPr>
        <w:t xml:space="preserve"> w ofercie przez Wykonawcę propozycja realizacji</w:t>
      </w:r>
      <w:r w:rsidR="004A7BBA" w:rsidRPr="003066BB">
        <w:rPr>
          <w:rFonts w:ascii="Times New Roman" w:hAnsi="Times New Roman"/>
        </w:rPr>
        <w:t xml:space="preserve"> przedmiotu</w:t>
      </w:r>
      <w:r w:rsidRPr="003066BB">
        <w:rPr>
          <w:rFonts w:ascii="Times New Roman" w:hAnsi="Times New Roman"/>
        </w:rPr>
        <w:t xml:space="preserve"> zamówienia w sposób dostateczny odpowiada wskazanym w </w:t>
      </w:r>
      <w:r w:rsidR="00C326CA" w:rsidRPr="003066BB">
        <w:rPr>
          <w:rFonts w:ascii="Times New Roman" w:hAnsi="Times New Roman"/>
        </w:rPr>
        <w:t xml:space="preserve">podpunktach </w:t>
      </w:r>
      <w:r w:rsidR="004A7BBA" w:rsidRPr="003066BB">
        <w:rPr>
          <w:rFonts w:ascii="Times New Roman" w:hAnsi="Times New Roman"/>
        </w:rPr>
        <w:t>a)-</w:t>
      </w:r>
      <w:ins w:id="212" w:author="Autor">
        <w:r w:rsidR="00175B92">
          <w:rPr>
            <w:rFonts w:ascii="Times New Roman" w:hAnsi="Times New Roman"/>
          </w:rPr>
          <w:t>i</w:t>
        </w:r>
      </w:ins>
      <w:del w:id="213" w:author="Autor">
        <w:r w:rsidR="004A7BBA" w:rsidRPr="003066BB" w:rsidDel="00EC50E0">
          <w:rPr>
            <w:rFonts w:ascii="Times New Roman" w:hAnsi="Times New Roman"/>
          </w:rPr>
          <w:delText>f</w:delText>
        </w:r>
      </w:del>
      <w:r w:rsidRPr="003066BB">
        <w:rPr>
          <w:rFonts w:ascii="Times New Roman" w:hAnsi="Times New Roman"/>
        </w:rPr>
        <w:t xml:space="preserve">) cechom, </w:t>
      </w:r>
      <w:r w:rsidR="003066BB">
        <w:rPr>
          <w:rFonts w:ascii="Times New Roman" w:hAnsi="Times New Roman"/>
        </w:rPr>
        <w:t xml:space="preserve">przy czym pod pojęciem „dostateczny” Zamawiający rozumie wskazaną sumę cech na poziomie poniżej poziomu odpowiadającego standardowi rynkowemu, leczy wyższym od minimalnego koniecznego: z uwzględnieniem przygotowania Nieruchomości, czynności Wykonawcy, prawidłowości działania Demonstratora i adekwatności proponowanych działań, w oparciu o szczegółowe wymogi zawarte w </w:t>
      </w:r>
      <w:r w:rsidR="001D7B85">
        <w:rPr>
          <w:rFonts w:ascii="Times New Roman" w:hAnsi="Times New Roman"/>
        </w:rPr>
        <w:t>Załączniku nr 3 do Ogłoszenia</w:t>
      </w:r>
      <w:r w:rsidR="003066BB">
        <w:rPr>
          <w:rFonts w:ascii="Times New Roman" w:hAnsi="Times New Roman"/>
        </w:rPr>
        <w:t>,</w:t>
      </w:r>
    </w:p>
    <w:p w14:paraId="05100D08" w14:textId="6720ECA0" w:rsidR="000F0C63" w:rsidRPr="003066BB" w:rsidRDefault="000F0C63" w:rsidP="000C61E2">
      <w:pPr>
        <w:pStyle w:val="Akapitzlist1"/>
        <w:numPr>
          <w:ilvl w:val="0"/>
          <w:numId w:val="9"/>
        </w:numPr>
        <w:spacing w:before="60" w:after="60" w:line="276" w:lineRule="auto"/>
        <w:jc w:val="both"/>
        <w:rPr>
          <w:rFonts w:ascii="Times New Roman" w:hAnsi="Times New Roman"/>
        </w:rPr>
      </w:pPr>
      <w:r w:rsidRPr="003066BB">
        <w:rPr>
          <w:rFonts w:ascii="Times New Roman" w:hAnsi="Times New Roman"/>
          <w:b/>
        </w:rPr>
        <w:t xml:space="preserve">0,00 </w:t>
      </w:r>
      <w:r w:rsidRPr="003066BB">
        <w:rPr>
          <w:rFonts w:ascii="Times New Roman" w:hAnsi="Times New Roman"/>
        </w:rPr>
        <w:t>- w przypadku</w:t>
      </w:r>
      <w:r w:rsidR="004A7BBA" w:rsidRPr="003066BB">
        <w:rPr>
          <w:rFonts w:ascii="Times New Roman" w:hAnsi="Times New Roman"/>
        </w:rPr>
        <w:t>, gdy zaproponowana i opisana</w:t>
      </w:r>
      <w:r w:rsidRPr="003066BB">
        <w:rPr>
          <w:rFonts w:ascii="Times New Roman" w:hAnsi="Times New Roman"/>
        </w:rPr>
        <w:t xml:space="preserve"> w ofercie przez Wykonawcę propozycja realizacji </w:t>
      </w:r>
      <w:r w:rsidR="004A7BBA" w:rsidRPr="003066BB">
        <w:rPr>
          <w:rFonts w:ascii="Times New Roman" w:hAnsi="Times New Roman"/>
        </w:rPr>
        <w:t xml:space="preserve">przedmiotu </w:t>
      </w:r>
      <w:r w:rsidRPr="003066BB">
        <w:rPr>
          <w:rFonts w:ascii="Times New Roman" w:hAnsi="Times New Roman"/>
        </w:rPr>
        <w:t xml:space="preserve">zamówienia nie odpowiada wskazanym </w:t>
      </w:r>
      <w:r w:rsidR="00C326CA" w:rsidRPr="003066BB">
        <w:rPr>
          <w:rFonts w:ascii="Times New Roman" w:hAnsi="Times New Roman"/>
        </w:rPr>
        <w:t>w podpunktach a)</w:t>
      </w:r>
      <w:r w:rsidR="004A7BBA" w:rsidRPr="003066BB">
        <w:rPr>
          <w:rFonts w:ascii="Times New Roman" w:hAnsi="Times New Roman"/>
        </w:rPr>
        <w:t>-</w:t>
      </w:r>
      <w:ins w:id="214" w:author="Autor">
        <w:r w:rsidR="00EC50E0">
          <w:rPr>
            <w:rFonts w:ascii="Times New Roman" w:hAnsi="Times New Roman"/>
          </w:rPr>
          <w:t>h</w:t>
        </w:r>
      </w:ins>
      <w:del w:id="215" w:author="Autor">
        <w:r w:rsidR="004A7BBA" w:rsidRPr="003066BB" w:rsidDel="00EC50E0">
          <w:rPr>
            <w:rFonts w:ascii="Times New Roman" w:hAnsi="Times New Roman"/>
          </w:rPr>
          <w:delText>f</w:delText>
        </w:r>
      </w:del>
      <w:r w:rsidR="004A7BBA" w:rsidRPr="003066BB">
        <w:rPr>
          <w:rFonts w:ascii="Times New Roman" w:hAnsi="Times New Roman"/>
        </w:rPr>
        <w:t>) cechom.</w:t>
      </w:r>
    </w:p>
    <w:p w14:paraId="1FA048DA" w14:textId="77777777" w:rsidR="00B179AE" w:rsidRDefault="00B179AE" w:rsidP="000C61E2">
      <w:pPr>
        <w:pStyle w:val="Akapitzlist1"/>
        <w:spacing w:before="60" w:after="60" w:line="276" w:lineRule="auto"/>
        <w:ind w:left="851"/>
        <w:jc w:val="both"/>
        <w:rPr>
          <w:rFonts w:ascii="Times New Roman" w:eastAsia="Times New Roman" w:hAnsi="Times New Roman"/>
          <w:color w:val="000000" w:themeColor="text1"/>
        </w:rPr>
      </w:pPr>
    </w:p>
    <w:p w14:paraId="16178756" w14:textId="2FFBDAC5" w:rsidR="000F0C63" w:rsidRPr="00274858" w:rsidRDefault="00B179AE" w:rsidP="000C61E2">
      <w:pPr>
        <w:pStyle w:val="Akapitzlist1"/>
        <w:spacing w:before="60" w:after="60" w:line="276" w:lineRule="auto"/>
        <w:ind w:left="851"/>
        <w:jc w:val="both"/>
        <w:rPr>
          <w:rFonts w:ascii="Times New Roman" w:eastAsia="Times New Roman" w:hAnsi="Times New Roman"/>
          <w:color w:val="000000" w:themeColor="text1"/>
        </w:rPr>
      </w:pPr>
      <w:r>
        <w:rPr>
          <w:rFonts w:ascii="Times New Roman" w:eastAsia="Times New Roman" w:hAnsi="Times New Roman"/>
          <w:color w:val="000000" w:themeColor="text1"/>
        </w:rPr>
        <w:t xml:space="preserve">Metodykę z kryterium </w:t>
      </w:r>
      <w:r>
        <w:rPr>
          <w:rFonts w:ascii="Times New Roman" w:eastAsia="Times New Roman" w:hAnsi="Times New Roman"/>
          <w:color w:val="000000" w:themeColor="text1"/>
        </w:rPr>
        <w:fldChar w:fldCharType="begin"/>
      </w:r>
      <w:r>
        <w:rPr>
          <w:rFonts w:ascii="Times New Roman" w:eastAsia="Times New Roman" w:hAnsi="Times New Roman"/>
          <w:color w:val="000000" w:themeColor="text1"/>
        </w:rPr>
        <w:instrText xml:space="preserve"> REF _Ref76376465 \r \h </w:instrText>
      </w:r>
      <w:r w:rsidR="000C61E2">
        <w:rPr>
          <w:rFonts w:ascii="Times New Roman" w:eastAsia="Times New Roman" w:hAnsi="Times New Roman"/>
          <w:color w:val="000000" w:themeColor="text1"/>
        </w:rPr>
        <w:instrText xml:space="preserve"> \* MERGEFORMAT </w:instrText>
      </w:r>
      <w:r>
        <w:rPr>
          <w:rFonts w:ascii="Times New Roman" w:eastAsia="Times New Roman" w:hAnsi="Times New Roman"/>
          <w:color w:val="000000" w:themeColor="text1"/>
        </w:rPr>
      </w:r>
      <w:r>
        <w:rPr>
          <w:rFonts w:ascii="Times New Roman" w:eastAsia="Times New Roman" w:hAnsi="Times New Roman"/>
          <w:color w:val="000000" w:themeColor="text1"/>
        </w:rPr>
        <w:fldChar w:fldCharType="separate"/>
      </w:r>
      <w:r>
        <w:rPr>
          <w:rFonts w:ascii="Times New Roman" w:eastAsia="Times New Roman" w:hAnsi="Times New Roman"/>
          <w:color w:val="000000" w:themeColor="text1"/>
        </w:rPr>
        <w:t>6.4.3</w:t>
      </w:r>
      <w:r>
        <w:rPr>
          <w:rFonts w:ascii="Times New Roman" w:eastAsia="Times New Roman" w:hAnsi="Times New Roman"/>
          <w:color w:val="000000" w:themeColor="text1"/>
        </w:rPr>
        <w:fldChar w:fldCharType="end"/>
      </w:r>
      <w:r>
        <w:rPr>
          <w:rFonts w:ascii="Times New Roman" w:eastAsia="Times New Roman" w:hAnsi="Times New Roman"/>
          <w:color w:val="000000" w:themeColor="text1"/>
        </w:rPr>
        <w:t xml:space="preserve"> stosuje się wprost, z uwzględnieniem odmienności dot. liczby i treści cech.</w:t>
      </w:r>
    </w:p>
    <w:p w14:paraId="1FAFB3DA"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32938238" w14:textId="77777777" w:rsidR="000F0C63" w:rsidRPr="004A7BBA" w:rsidRDefault="000F0C63" w:rsidP="000C61E2">
      <w:pPr>
        <w:pStyle w:val="Akapitzlist1"/>
        <w:numPr>
          <w:ilvl w:val="2"/>
          <w:numId w:val="2"/>
        </w:numPr>
        <w:spacing w:before="60" w:after="60" w:line="276" w:lineRule="auto"/>
        <w:jc w:val="both"/>
        <w:rPr>
          <w:rFonts w:ascii="Times New Roman" w:hAnsi="Times New Roman"/>
          <w:b/>
          <w:i/>
          <w:color w:val="000000" w:themeColor="text1"/>
        </w:rPr>
      </w:pPr>
      <w:r w:rsidRPr="004A7BBA">
        <w:rPr>
          <w:rFonts w:ascii="Times New Roman" w:hAnsi="Times New Roman"/>
          <w:b/>
          <w:i/>
          <w:color w:val="000000" w:themeColor="text1"/>
        </w:rPr>
        <w:t>Kryterium Ocena Nieruchomości 1 i Nieruchomości 2</w:t>
      </w:r>
    </w:p>
    <w:p w14:paraId="5FF777E2" w14:textId="77777777" w:rsidR="000F0C63" w:rsidRDefault="000F0C63" w:rsidP="000C61E2">
      <w:pPr>
        <w:pStyle w:val="Akapitzlist1"/>
        <w:spacing w:before="60" w:after="60" w:line="276" w:lineRule="auto"/>
        <w:ind w:left="851"/>
        <w:jc w:val="both"/>
        <w:rPr>
          <w:rFonts w:ascii="Times New Roman" w:eastAsia="Times New Roman" w:hAnsi="Times New Roman"/>
          <w:i/>
          <w:iCs/>
          <w:color w:val="000000" w:themeColor="text1"/>
        </w:rPr>
      </w:pPr>
    </w:p>
    <w:p w14:paraId="33BEF544" w14:textId="4FAB0D8C" w:rsidR="000F0C63" w:rsidRPr="00AE2641" w:rsidRDefault="000F0C63" w:rsidP="000C61E2">
      <w:pPr>
        <w:pStyle w:val="Akapitzlist1"/>
        <w:spacing w:before="60" w:after="60" w:line="276" w:lineRule="auto"/>
        <w:ind w:left="851"/>
        <w:jc w:val="both"/>
        <w:rPr>
          <w:rFonts w:ascii="Times New Roman" w:eastAsia="Times New Roman" w:hAnsi="Times New Roman"/>
          <w:iCs/>
          <w:color w:val="000000" w:themeColor="text1"/>
        </w:rPr>
      </w:pPr>
      <w:r w:rsidRPr="53D4E7C3">
        <w:rPr>
          <w:rFonts w:ascii="Times New Roman" w:hAnsi="Times New Roman"/>
        </w:rPr>
        <w:t xml:space="preserve">W ramach niniejszego Kryterium, Zamawiający będzie dokonywał oceny </w:t>
      </w:r>
      <w:r w:rsidR="000530A6">
        <w:rPr>
          <w:rFonts w:ascii="Times New Roman" w:hAnsi="Times New Roman"/>
        </w:rPr>
        <w:t>Ofert</w:t>
      </w:r>
      <w:r w:rsidRPr="53D4E7C3">
        <w:rPr>
          <w:rFonts w:ascii="Times New Roman" w:hAnsi="Times New Roman"/>
        </w:rPr>
        <w:t xml:space="preserve"> pod kątem</w:t>
      </w:r>
      <w:r>
        <w:rPr>
          <w:rFonts w:ascii="Times New Roman" w:hAnsi="Times New Roman"/>
        </w:rPr>
        <w:t xml:space="preserve"> zaproponowanych i opisanych przez Wykonawcę w </w:t>
      </w:r>
      <w:r w:rsidRPr="00202523">
        <w:rPr>
          <w:rFonts w:ascii="Times New Roman" w:hAnsi="Times New Roman"/>
        </w:rPr>
        <w:t>Części D i Części E</w:t>
      </w:r>
      <w:r>
        <w:rPr>
          <w:rFonts w:ascii="Times New Roman" w:hAnsi="Times New Roman"/>
        </w:rPr>
        <w:t xml:space="preserve"> </w:t>
      </w:r>
      <w:r w:rsidR="000530A6">
        <w:rPr>
          <w:rFonts w:ascii="Times New Roman" w:hAnsi="Times New Roman"/>
        </w:rPr>
        <w:t>Ofert</w:t>
      </w:r>
      <w:r>
        <w:rPr>
          <w:rFonts w:ascii="Times New Roman" w:hAnsi="Times New Roman"/>
        </w:rPr>
        <w:t>y Nieruchomości 1 i Nieruchomości 2. W trakcie oceny, Zamawiający będzie brał pod uwagę następujące cechy i parametry przedstawionych Nieruchomości:</w:t>
      </w:r>
    </w:p>
    <w:p w14:paraId="2A5BD286" w14:textId="404BA7FA" w:rsidR="00792F59" w:rsidRDefault="00792F59" w:rsidP="000C61E2">
      <w:pPr>
        <w:pStyle w:val="Akapitzlist"/>
        <w:numPr>
          <w:ilvl w:val="0"/>
          <w:numId w:val="10"/>
        </w:numPr>
        <w:spacing w:before="60" w:after="60" w:line="276" w:lineRule="auto"/>
        <w:rPr>
          <w:ins w:id="216" w:author="Autor"/>
          <w:rFonts w:ascii="Times New Roman" w:eastAsia="Times New Roman" w:hAnsi="Times New Roman" w:cs="Times New Roman"/>
          <w:iCs/>
          <w:color w:val="000000" w:themeColor="text1"/>
          <w:sz w:val="22"/>
          <w:szCs w:val="22"/>
        </w:rPr>
      </w:pPr>
      <w:ins w:id="217" w:author="Autor">
        <w:r>
          <w:rPr>
            <w:rFonts w:ascii="Times New Roman" w:eastAsia="Times New Roman" w:hAnsi="Times New Roman" w:cs="Times New Roman"/>
            <w:iCs/>
            <w:color w:val="000000" w:themeColor="text1"/>
            <w:sz w:val="22"/>
            <w:szCs w:val="22"/>
          </w:rPr>
          <w:t xml:space="preserve">Niskie ryzyko związane z </w:t>
        </w:r>
        <w:r w:rsidR="001B77BE">
          <w:rPr>
            <w:rFonts w:ascii="Times New Roman" w:eastAsia="Times New Roman" w:hAnsi="Times New Roman" w:cs="Times New Roman"/>
            <w:iCs/>
            <w:color w:val="000000" w:themeColor="text1"/>
            <w:sz w:val="22"/>
            <w:szCs w:val="22"/>
          </w:rPr>
          <w:t xml:space="preserve">możliwością utraty </w:t>
        </w:r>
        <w:r>
          <w:rPr>
            <w:rFonts w:ascii="Times New Roman" w:eastAsia="Times New Roman" w:hAnsi="Times New Roman" w:cs="Times New Roman"/>
            <w:iCs/>
            <w:color w:val="000000" w:themeColor="text1"/>
            <w:sz w:val="22"/>
            <w:szCs w:val="22"/>
          </w:rPr>
          <w:t>praw</w:t>
        </w:r>
        <w:r w:rsidR="001B77BE">
          <w:rPr>
            <w:rFonts w:ascii="Times New Roman" w:eastAsia="Times New Roman" w:hAnsi="Times New Roman" w:cs="Times New Roman"/>
            <w:iCs/>
            <w:color w:val="000000" w:themeColor="text1"/>
            <w:sz w:val="22"/>
            <w:szCs w:val="22"/>
          </w:rPr>
          <w:t>a</w:t>
        </w:r>
        <w:r>
          <w:rPr>
            <w:rFonts w:ascii="Times New Roman" w:eastAsia="Times New Roman" w:hAnsi="Times New Roman" w:cs="Times New Roman"/>
            <w:iCs/>
            <w:color w:val="000000" w:themeColor="text1"/>
            <w:sz w:val="22"/>
            <w:szCs w:val="22"/>
          </w:rPr>
          <w:t xml:space="preserve"> do dysponowania Nieruchomością 1</w:t>
        </w:r>
        <w:r w:rsidR="001B77BE">
          <w:rPr>
            <w:rFonts w:ascii="Times New Roman" w:eastAsia="Times New Roman" w:hAnsi="Times New Roman" w:cs="Times New Roman"/>
            <w:iCs/>
            <w:color w:val="000000" w:themeColor="text1"/>
            <w:sz w:val="22"/>
            <w:szCs w:val="22"/>
          </w:rPr>
          <w:t xml:space="preserve"> przez Partnera</w:t>
        </w:r>
        <w:r>
          <w:rPr>
            <w:rFonts w:ascii="Times New Roman" w:eastAsia="Times New Roman" w:hAnsi="Times New Roman" w:cs="Times New Roman"/>
            <w:iCs/>
            <w:color w:val="000000" w:themeColor="text1"/>
            <w:sz w:val="22"/>
            <w:szCs w:val="22"/>
          </w:rPr>
          <w:t>,</w:t>
        </w:r>
      </w:ins>
    </w:p>
    <w:p w14:paraId="36E74412" w14:textId="3177F285" w:rsidR="00792F59" w:rsidRDefault="00792F59" w:rsidP="000C61E2">
      <w:pPr>
        <w:pStyle w:val="Akapitzlist"/>
        <w:numPr>
          <w:ilvl w:val="0"/>
          <w:numId w:val="10"/>
        </w:numPr>
        <w:spacing w:before="60" w:after="60" w:line="276" w:lineRule="auto"/>
        <w:rPr>
          <w:ins w:id="218" w:author="Autor"/>
          <w:rFonts w:ascii="Times New Roman" w:eastAsia="Times New Roman" w:hAnsi="Times New Roman" w:cs="Times New Roman"/>
          <w:iCs/>
          <w:color w:val="000000" w:themeColor="text1"/>
          <w:sz w:val="22"/>
          <w:szCs w:val="22"/>
        </w:rPr>
      </w:pPr>
      <w:ins w:id="219" w:author="Autor">
        <w:r>
          <w:rPr>
            <w:rFonts w:ascii="Times New Roman" w:eastAsia="Times New Roman" w:hAnsi="Times New Roman" w:cs="Times New Roman"/>
            <w:iCs/>
            <w:color w:val="000000" w:themeColor="text1"/>
            <w:sz w:val="22"/>
            <w:szCs w:val="22"/>
          </w:rPr>
          <w:t xml:space="preserve">Niskie ryzyko związane z </w:t>
        </w:r>
        <w:r w:rsidR="001B77BE">
          <w:rPr>
            <w:rFonts w:ascii="Times New Roman" w:eastAsia="Times New Roman" w:hAnsi="Times New Roman" w:cs="Times New Roman"/>
            <w:iCs/>
            <w:color w:val="000000" w:themeColor="text1"/>
            <w:sz w:val="22"/>
            <w:szCs w:val="22"/>
          </w:rPr>
          <w:t xml:space="preserve">możliwością utraty prawa </w:t>
        </w:r>
        <w:r>
          <w:rPr>
            <w:rFonts w:ascii="Times New Roman" w:eastAsia="Times New Roman" w:hAnsi="Times New Roman" w:cs="Times New Roman"/>
            <w:iCs/>
            <w:color w:val="000000" w:themeColor="text1"/>
            <w:sz w:val="22"/>
            <w:szCs w:val="22"/>
          </w:rPr>
          <w:t>do dysponowania Nieruchomością 2</w:t>
        </w:r>
        <w:r w:rsidR="001B77BE">
          <w:rPr>
            <w:rFonts w:ascii="Times New Roman" w:eastAsia="Times New Roman" w:hAnsi="Times New Roman" w:cs="Times New Roman"/>
            <w:iCs/>
            <w:color w:val="000000" w:themeColor="text1"/>
            <w:sz w:val="22"/>
            <w:szCs w:val="22"/>
          </w:rPr>
          <w:t xml:space="preserve"> przez Partnera</w:t>
        </w:r>
        <w:r>
          <w:rPr>
            <w:rFonts w:ascii="Times New Roman" w:eastAsia="Times New Roman" w:hAnsi="Times New Roman" w:cs="Times New Roman"/>
            <w:iCs/>
            <w:color w:val="000000" w:themeColor="text1"/>
            <w:sz w:val="22"/>
            <w:szCs w:val="22"/>
          </w:rPr>
          <w:t>,</w:t>
        </w:r>
      </w:ins>
    </w:p>
    <w:p w14:paraId="3FD3F537" w14:textId="19D8B9C7" w:rsidR="000F0C63" w:rsidRDefault="004A7BBA" w:rsidP="000C61E2">
      <w:pPr>
        <w:pStyle w:val="Akapitzlist"/>
        <w:numPr>
          <w:ilvl w:val="0"/>
          <w:numId w:val="10"/>
        </w:numPr>
        <w:spacing w:before="60" w:after="60" w:line="276" w:lineRule="auto"/>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K</w:t>
      </w:r>
      <w:r w:rsidR="000F0C63" w:rsidRPr="00CF6320">
        <w:rPr>
          <w:rFonts w:ascii="Times New Roman" w:eastAsia="Times New Roman" w:hAnsi="Times New Roman" w:cs="Times New Roman"/>
          <w:iCs/>
          <w:color w:val="000000" w:themeColor="text1"/>
          <w:sz w:val="22"/>
          <w:szCs w:val="22"/>
        </w:rPr>
        <w:t xml:space="preserve">ształt </w:t>
      </w:r>
      <w:r>
        <w:rPr>
          <w:rFonts w:ascii="Times New Roman" w:eastAsia="Times New Roman" w:hAnsi="Times New Roman" w:cs="Times New Roman"/>
          <w:iCs/>
          <w:color w:val="000000" w:themeColor="text1"/>
          <w:sz w:val="22"/>
          <w:szCs w:val="22"/>
        </w:rPr>
        <w:t>S</w:t>
      </w:r>
      <w:r w:rsidR="000F0C63" w:rsidRPr="00CF6320">
        <w:rPr>
          <w:rFonts w:ascii="Times New Roman" w:eastAsia="Times New Roman" w:hAnsi="Times New Roman" w:cs="Times New Roman"/>
          <w:iCs/>
          <w:color w:val="000000" w:themeColor="text1"/>
          <w:sz w:val="22"/>
          <w:szCs w:val="22"/>
        </w:rPr>
        <w:t>ekcji wydzielonych w ramach Nieruchomości 1</w:t>
      </w:r>
      <w:r w:rsidR="000F0C63">
        <w:rPr>
          <w:rFonts w:ascii="Times New Roman" w:eastAsia="Times New Roman" w:hAnsi="Times New Roman" w:cs="Times New Roman"/>
          <w:iCs/>
          <w:color w:val="000000" w:themeColor="text1"/>
          <w:sz w:val="22"/>
          <w:szCs w:val="22"/>
        </w:rPr>
        <w:t>,</w:t>
      </w:r>
    </w:p>
    <w:p w14:paraId="41730BB5" w14:textId="5EDF6BC5" w:rsidR="000F0C63" w:rsidRDefault="004A7BBA" w:rsidP="000C61E2">
      <w:pPr>
        <w:pStyle w:val="Akapitzlist"/>
        <w:numPr>
          <w:ilvl w:val="0"/>
          <w:numId w:val="10"/>
        </w:numPr>
        <w:spacing w:before="60" w:after="60" w:line="276" w:lineRule="auto"/>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K</w:t>
      </w:r>
      <w:r w:rsidR="000F0C63" w:rsidRPr="00AE2641">
        <w:rPr>
          <w:rFonts w:ascii="Times New Roman" w:eastAsia="Times New Roman" w:hAnsi="Times New Roman" w:cs="Times New Roman"/>
          <w:iCs/>
          <w:color w:val="000000" w:themeColor="text1"/>
          <w:sz w:val="22"/>
          <w:szCs w:val="22"/>
        </w:rPr>
        <w:t>ształt Nieruchomości 2</w:t>
      </w:r>
      <w:r w:rsidR="000F0C63">
        <w:rPr>
          <w:rFonts w:ascii="Times New Roman" w:eastAsia="Times New Roman" w:hAnsi="Times New Roman" w:cs="Times New Roman"/>
          <w:iCs/>
          <w:color w:val="000000" w:themeColor="text1"/>
          <w:sz w:val="22"/>
          <w:szCs w:val="22"/>
        </w:rPr>
        <w:t>,</w:t>
      </w:r>
    </w:p>
    <w:p w14:paraId="7594F897" w14:textId="09B7F2BE" w:rsidR="000F0C63" w:rsidRPr="00AE2641" w:rsidRDefault="004A7BBA" w:rsidP="000C61E2">
      <w:pPr>
        <w:pStyle w:val="Akapitzlist"/>
        <w:numPr>
          <w:ilvl w:val="0"/>
          <w:numId w:val="10"/>
        </w:numPr>
        <w:spacing w:before="60" w:after="60" w:line="276" w:lineRule="auto"/>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W</w:t>
      </w:r>
      <w:r w:rsidR="000F0C63">
        <w:rPr>
          <w:rFonts w:ascii="Times New Roman" w:eastAsia="Times New Roman" w:hAnsi="Times New Roman" w:cs="Times New Roman"/>
          <w:iCs/>
          <w:color w:val="000000" w:themeColor="text1"/>
          <w:sz w:val="22"/>
          <w:szCs w:val="22"/>
        </w:rPr>
        <w:t>i</w:t>
      </w:r>
      <w:r>
        <w:rPr>
          <w:rFonts w:ascii="Times New Roman" w:eastAsia="Times New Roman" w:hAnsi="Times New Roman" w:cs="Times New Roman"/>
          <w:iCs/>
          <w:color w:val="000000" w:themeColor="text1"/>
          <w:sz w:val="22"/>
          <w:szCs w:val="22"/>
        </w:rPr>
        <w:t xml:space="preserve">ększa niż minimalna wymagana </w:t>
      </w:r>
      <w:r w:rsidR="000F0C63">
        <w:rPr>
          <w:rFonts w:ascii="Times New Roman" w:eastAsia="Times New Roman" w:hAnsi="Times New Roman" w:cs="Times New Roman"/>
          <w:iCs/>
          <w:color w:val="000000" w:themeColor="text1"/>
          <w:sz w:val="22"/>
          <w:szCs w:val="22"/>
        </w:rPr>
        <w:t>o</w:t>
      </w:r>
      <w:r w:rsidR="000F0C63" w:rsidRPr="0002071E">
        <w:rPr>
          <w:rFonts w:ascii="Times New Roman" w:eastAsia="Times New Roman" w:hAnsi="Times New Roman" w:cs="Times New Roman"/>
          <w:iCs/>
          <w:color w:val="000000" w:themeColor="text1"/>
          <w:sz w:val="22"/>
          <w:szCs w:val="22"/>
        </w:rPr>
        <w:t>dległość Nieruchomości 1 od zwartej zabudowy mieszkaniowej</w:t>
      </w:r>
      <w:r w:rsidR="000F0C63">
        <w:rPr>
          <w:rFonts w:ascii="Times New Roman" w:eastAsia="Times New Roman" w:hAnsi="Times New Roman" w:cs="Times New Roman"/>
          <w:iCs/>
          <w:color w:val="000000" w:themeColor="text1"/>
          <w:sz w:val="22"/>
          <w:szCs w:val="22"/>
        </w:rPr>
        <w:t>,</w:t>
      </w:r>
    </w:p>
    <w:p w14:paraId="6F11B0E3" w14:textId="18CE1F45" w:rsidR="000F0C63" w:rsidRPr="00AE2641" w:rsidRDefault="004A7BBA" w:rsidP="000C61E2">
      <w:pPr>
        <w:pStyle w:val="Akapitzlist"/>
        <w:numPr>
          <w:ilvl w:val="0"/>
          <w:numId w:val="10"/>
        </w:numPr>
        <w:spacing w:before="60" w:after="60" w:line="276" w:lineRule="auto"/>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Większa niż minimalna wymagana</w:t>
      </w:r>
      <w:r w:rsidR="000F0C63">
        <w:rPr>
          <w:rFonts w:ascii="Times New Roman" w:eastAsia="Times New Roman" w:hAnsi="Times New Roman" w:cs="Times New Roman"/>
          <w:iCs/>
          <w:color w:val="000000" w:themeColor="text1"/>
          <w:sz w:val="22"/>
          <w:szCs w:val="22"/>
        </w:rPr>
        <w:t xml:space="preserve"> o</w:t>
      </w:r>
      <w:r w:rsidR="000F0C63" w:rsidRPr="00AE2641">
        <w:rPr>
          <w:rFonts w:ascii="Times New Roman" w:eastAsia="Times New Roman" w:hAnsi="Times New Roman" w:cs="Times New Roman"/>
          <w:iCs/>
          <w:color w:val="000000" w:themeColor="text1"/>
          <w:sz w:val="22"/>
          <w:szCs w:val="22"/>
        </w:rPr>
        <w:t>dległość Nieruchomości 2 od zwartej zabudowy mieszkaniowej</w:t>
      </w:r>
      <w:r w:rsidR="000F0C63">
        <w:rPr>
          <w:rFonts w:ascii="Times New Roman" w:eastAsia="Times New Roman" w:hAnsi="Times New Roman" w:cs="Times New Roman"/>
          <w:iCs/>
          <w:color w:val="000000" w:themeColor="text1"/>
          <w:sz w:val="22"/>
          <w:szCs w:val="22"/>
        </w:rPr>
        <w:t>,</w:t>
      </w:r>
    </w:p>
    <w:p w14:paraId="14BBF45F" w14:textId="34553865" w:rsidR="000F0C63" w:rsidRPr="00202523" w:rsidRDefault="004421E3" w:rsidP="000C61E2">
      <w:pPr>
        <w:pStyle w:val="Akapitzlist"/>
        <w:numPr>
          <w:ilvl w:val="0"/>
          <w:numId w:val="10"/>
        </w:numPr>
        <w:spacing w:before="60" w:after="60" w:line="276" w:lineRule="auto"/>
        <w:rPr>
          <w:rFonts w:ascii="Times New Roman" w:eastAsia="Times New Roman" w:hAnsi="Times New Roman" w:cs="Times New Roman"/>
          <w:iCs/>
          <w:color w:val="000000" w:themeColor="text1"/>
          <w:sz w:val="22"/>
          <w:szCs w:val="22"/>
        </w:rPr>
      </w:pPr>
      <w:r>
        <w:rPr>
          <w:rFonts w:ascii="Times New Roman" w:eastAsia="Times New Roman" w:hAnsi="Times New Roman" w:cs="Times New Roman"/>
          <w:iCs/>
          <w:color w:val="000000" w:themeColor="text1"/>
          <w:sz w:val="22"/>
          <w:szCs w:val="22"/>
        </w:rPr>
        <w:t xml:space="preserve">Nieruchomość 1 oraz Nieruchomość </w:t>
      </w:r>
      <w:r w:rsidR="004A7BBA">
        <w:rPr>
          <w:rFonts w:ascii="Times New Roman" w:eastAsia="Times New Roman" w:hAnsi="Times New Roman" w:cs="Times New Roman"/>
          <w:iCs/>
          <w:color w:val="000000" w:themeColor="text1"/>
          <w:sz w:val="22"/>
          <w:szCs w:val="22"/>
        </w:rPr>
        <w:t xml:space="preserve">2 </w:t>
      </w:r>
      <w:r>
        <w:rPr>
          <w:rFonts w:ascii="Times New Roman" w:eastAsia="Times New Roman" w:hAnsi="Times New Roman" w:cs="Times New Roman"/>
          <w:iCs/>
          <w:color w:val="000000" w:themeColor="text1"/>
          <w:sz w:val="22"/>
          <w:szCs w:val="22"/>
        </w:rPr>
        <w:t>zlokalizowane w terenie tej samej gminy,</w:t>
      </w:r>
    </w:p>
    <w:p w14:paraId="099A9664" w14:textId="484C8076" w:rsidR="000F0C63" w:rsidRPr="00C326CA" w:rsidRDefault="000F0C63" w:rsidP="000C61E2">
      <w:pPr>
        <w:pStyle w:val="Akapitzlist"/>
        <w:numPr>
          <w:ilvl w:val="0"/>
          <w:numId w:val="10"/>
        </w:numPr>
        <w:spacing w:before="60" w:after="60" w:line="276" w:lineRule="auto"/>
        <w:rPr>
          <w:rFonts w:ascii="Times New Roman" w:eastAsia="Times New Roman" w:hAnsi="Times New Roman"/>
          <w:i/>
          <w:iCs/>
          <w:color w:val="000000" w:themeColor="text1"/>
          <w:sz w:val="22"/>
        </w:rPr>
      </w:pPr>
      <w:r w:rsidRPr="00DE6A0F">
        <w:rPr>
          <w:rFonts w:ascii="Times New Roman" w:eastAsia="Times New Roman" w:hAnsi="Times New Roman"/>
          <w:iCs/>
          <w:color w:val="000000" w:themeColor="text1"/>
          <w:sz w:val="22"/>
        </w:rPr>
        <w:t>Dostępność substratów w okolicy Nieruchomości 1</w:t>
      </w:r>
      <w:r w:rsidR="00C326CA">
        <w:rPr>
          <w:rFonts w:ascii="Times New Roman" w:eastAsia="Times New Roman" w:hAnsi="Times New Roman"/>
          <w:iCs/>
          <w:color w:val="000000" w:themeColor="text1"/>
          <w:sz w:val="22"/>
        </w:rPr>
        <w:t xml:space="preserve"> oraz w okolicy Nieruchomości 2,</w:t>
      </w:r>
    </w:p>
    <w:p w14:paraId="0A881E72" w14:textId="6E509CA2" w:rsidR="000F0C63" w:rsidRPr="00C326CA" w:rsidRDefault="00C326CA" w:rsidP="6B2580CD">
      <w:pPr>
        <w:pStyle w:val="Akapitzlist"/>
        <w:numPr>
          <w:ilvl w:val="0"/>
          <w:numId w:val="10"/>
        </w:numPr>
        <w:spacing w:before="60" w:after="60" w:line="276" w:lineRule="auto"/>
        <w:rPr>
          <w:rFonts w:ascii="Times New Roman" w:eastAsia="Times New Roman" w:hAnsi="Times New Roman"/>
          <w:i/>
          <w:iCs/>
          <w:color w:val="000000" w:themeColor="text1"/>
          <w:sz w:val="22"/>
          <w:szCs w:val="22"/>
        </w:rPr>
      </w:pPr>
      <w:r w:rsidRPr="6B2580CD">
        <w:rPr>
          <w:rFonts w:ascii="Times New Roman" w:eastAsia="Times New Roman" w:hAnsi="Times New Roman"/>
          <w:color w:val="000000" w:themeColor="text1"/>
          <w:sz w:val="22"/>
          <w:szCs w:val="22"/>
        </w:rPr>
        <w:t>Dysponowanie przez Partnera Strategicznego własnym źródłem substratów.</w:t>
      </w:r>
    </w:p>
    <w:p w14:paraId="7CD3C29F" w14:textId="77777777" w:rsidR="004421E3" w:rsidRDefault="004421E3" w:rsidP="000C61E2">
      <w:pPr>
        <w:pStyle w:val="Akapitzlist1"/>
        <w:spacing w:before="60" w:after="60" w:line="276" w:lineRule="auto"/>
        <w:ind w:left="851"/>
        <w:jc w:val="both"/>
        <w:rPr>
          <w:rFonts w:ascii="Times New Roman" w:hAnsi="Times New Roman"/>
        </w:rPr>
      </w:pPr>
    </w:p>
    <w:p w14:paraId="2304C406" w14:textId="7A006947" w:rsidR="000F0C63" w:rsidRDefault="000F0C63" w:rsidP="000C61E2">
      <w:pPr>
        <w:pStyle w:val="Akapitzlist1"/>
        <w:spacing w:before="60" w:after="60" w:line="276" w:lineRule="auto"/>
        <w:ind w:left="851"/>
        <w:jc w:val="both"/>
        <w:rPr>
          <w:rFonts w:ascii="Times New Roman" w:hAnsi="Times New Roman"/>
        </w:rPr>
      </w:pPr>
      <w:r w:rsidRPr="005F3403">
        <w:rPr>
          <w:rFonts w:ascii="Times New Roman" w:hAnsi="Times New Roman"/>
        </w:rPr>
        <w:t xml:space="preserve">Zamawiający </w:t>
      </w:r>
      <w:r>
        <w:rPr>
          <w:rFonts w:ascii="Times New Roman" w:hAnsi="Times New Roman"/>
        </w:rPr>
        <w:t>w ramach niniejszego Kryterium przyzna ofercie liczbę punktów maksymalną dla niniejszego Kryterium, pomnożoną przez współczynnik oceny zgodnie z poniższą skalą:</w:t>
      </w:r>
    </w:p>
    <w:p w14:paraId="08E0CE09" w14:textId="6CF1C2A2" w:rsidR="000F0C63" w:rsidRPr="000367F6" w:rsidRDefault="000F0C63" w:rsidP="000C61E2">
      <w:pPr>
        <w:pStyle w:val="Akapitzlist1"/>
        <w:numPr>
          <w:ilvl w:val="0"/>
          <w:numId w:val="9"/>
        </w:numPr>
        <w:spacing w:before="60" w:after="60" w:line="276" w:lineRule="auto"/>
        <w:jc w:val="both"/>
        <w:rPr>
          <w:rFonts w:ascii="Times New Roman" w:hAnsi="Times New Roman"/>
        </w:rPr>
      </w:pPr>
      <w:r w:rsidRPr="00B373C2">
        <w:rPr>
          <w:rFonts w:ascii="Times New Roman" w:hAnsi="Times New Roman"/>
          <w:b/>
        </w:rPr>
        <w:t>1</w:t>
      </w:r>
      <w:r>
        <w:rPr>
          <w:rFonts w:ascii="Times New Roman" w:hAnsi="Times New Roman"/>
        </w:rPr>
        <w:t xml:space="preserve"> – w przypadku gdy zaproponowane i opisane w ofercie przez Wykonawcę Nieruchomość 1 i Nieruchomość 2 w sposób doskonały odpowi</w:t>
      </w:r>
      <w:r w:rsidR="00C326CA">
        <w:rPr>
          <w:rFonts w:ascii="Times New Roman" w:hAnsi="Times New Roman"/>
        </w:rPr>
        <w:t>ada wskazanym w podpunktach a)-</w:t>
      </w:r>
      <w:ins w:id="220" w:author="Autor">
        <w:r w:rsidR="00792F59">
          <w:rPr>
            <w:rFonts w:ascii="Times New Roman" w:hAnsi="Times New Roman"/>
          </w:rPr>
          <w:t>i</w:t>
        </w:r>
      </w:ins>
      <w:del w:id="221" w:author="Autor">
        <w:r w:rsidR="00C326CA" w:rsidDel="00792F59">
          <w:rPr>
            <w:rFonts w:ascii="Times New Roman" w:hAnsi="Times New Roman"/>
          </w:rPr>
          <w:delText>g</w:delText>
        </w:r>
      </w:del>
      <w:r>
        <w:rPr>
          <w:rFonts w:ascii="Times New Roman" w:hAnsi="Times New Roman"/>
        </w:rPr>
        <w:t>) cechom, z uwzględnienie</w:t>
      </w:r>
      <w:r w:rsidR="00A7409F">
        <w:rPr>
          <w:rFonts w:ascii="Times New Roman" w:hAnsi="Times New Roman"/>
        </w:rPr>
        <w:t>m W</w:t>
      </w:r>
      <w:r>
        <w:rPr>
          <w:rFonts w:ascii="Times New Roman" w:hAnsi="Times New Roman"/>
        </w:rPr>
        <w:t xml:space="preserve">ymagań odnośnie ww. Nieruchomości, przedstawionych w </w:t>
      </w:r>
      <w:r w:rsidRPr="000367F6">
        <w:rPr>
          <w:rFonts w:ascii="Times New Roman" w:hAnsi="Times New Roman"/>
        </w:rPr>
        <w:t>Załączniku n</w:t>
      </w:r>
      <w:r w:rsidR="00A7409F">
        <w:rPr>
          <w:rFonts w:ascii="Times New Roman" w:hAnsi="Times New Roman"/>
        </w:rPr>
        <w:t>r 3 do Ogłoszenia</w:t>
      </w:r>
      <w:r w:rsidRPr="000367F6">
        <w:rPr>
          <w:rFonts w:ascii="Times New Roman" w:hAnsi="Times New Roman"/>
        </w:rPr>
        <w:t>,</w:t>
      </w:r>
      <w:r w:rsidR="003066BB">
        <w:rPr>
          <w:rFonts w:ascii="Times New Roman" w:hAnsi="Times New Roman"/>
        </w:rPr>
        <w:t xml:space="preserve"> przy czym pod pojęciem „doskonały” Zamawiający rozumie wskazaną sumę cech na poziomie znacznie przekraczającym poziom wyższy niż standard rynkowy, z uwzględnieniem lokalizacji Nieruchomości, dostępności </w:t>
      </w:r>
      <w:r w:rsidR="00A8515C">
        <w:rPr>
          <w:rFonts w:ascii="Times New Roman" w:hAnsi="Times New Roman"/>
        </w:rPr>
        <w:t>substratów i własnego źródła substratów</w:t>
      </w:r>
      <w:r w:rsidR="003066BB">
        <w:rPr>
          <w:rFonts w:ascii="Times New Roman" w:hAnsi="Times New Roman"/>
        </w:rPr>
        <w:t xml:space="preserve">, w oparciu o szczegółowe wymogi zawarte w </w:t>
      </w:r>
      <w:r w:rsidR="001D7B85">
        <w:rPr>
          <w:rFonts w:ascii="Times New Roman" w:hAnsi="Times New Roman"/>
        </w:rPr>
        <w:t>Załączniku nr 3 do Ogłoszenia</w:t>
      </w:r>
      <w:r w:rsidR="003066BB">
        <w:rPr>
          <w:rFonts w:ascii="Times New Roman" w:hAnsi="Times New Roman"/>
        </w:rPr>
        <w:t>,</w:t>
      </w:r>
    </w:p>
    <w:p w14:paraId="334CD70F" w14:textId="613F3D24" w:rsidR="000F0C63" w:rsidRPr="00A8515C" w:rsidRDefault="000F0C63" w:rsidP="000C61E2">
      <w:pPr>
        <w:pStyle w:val="Akapitzlist1"/>
        <w:numPr>
          <w:ilvl w:val="0"/>
          <w:numId w:val="9"/>
        </w:numPr>
        <w:spacing w:before="60" w:after="60" w:line="276" w:lineRule="auto"/>
        <w:jc w:val="both"/>
        <w:rPr>
          <w:rFonts w:ascii="Times New Roman" w:hAnsi="Times New Roman"/>
        </w:rPr>
      </w:pPr>
      <w:r w:rsidRPr="00A8515C">
        <w:rPr>
          <w:rFonts w:ascii="Times New Roman" w:hAnsi="Times New Roman"/>
          <w:b/>
        </w:rPr>
        <w:t>0,67 – 0,99</w:t>
      </w:r>
      <w:r w:rsidRPr="00A8515C">
        <w:rPr>
          <w:rFonts w:ascii="Times New Roman" w:hAnsi="Times New Roman"/>
        </w:rPr>
        <w:t xml:space="preserve"> - w przypadku gdy zaproponowane i opisane w ofercie przez Wykonawcę Nieruchomość 1 i Nieruchomość 2 w sposób bardzo dobry odpowi</w:t>
      </w:r>
      <w:r w:rsidR="00C326CA" w:rsidRPr="00A8515C">
        <w:rPr>
          <w:rFonts w:ascii="Times New Roman" w:hAnsi="Times New Roman"/>
        </w:rPr>
        <w:t>ada wskazanym w podpunktach a)-</w:t>
      </w:r>
      <w:ins w:id="222" w:author="Autor">
        <w:r w:rsidR="00792F59">
          <w:rPr>
            <w:rFonts w:ascii="Times New Roman" w:hAnsi="Times New Roman"/>
          </w:rPr>
          <w:t>i</w:t>
        </w:r>
      </w:ins>
      <w:del w:id="223" w:author="Autor">
        <w:r w:rsidR="00C326CA" w:rsidRPr="00A8515C" w:rsidDel="00792F59">
          <w:rPr>
            <w:rFonts w:ascii="Times New Roman" w:hAnsi="Times New Roman"/>
          </w:rPr>
          <w:delText>g</w:delText>
        </w:r>
      </w:del>
      <w:r w:rsidRPr="00A8515C">
        <w:rPr>
          <w:rFonts w:ascii="Times New Roman" w:hAnsi="Times New Roman"/>
        </w:rPr>
        <w:t>) cechom, z uwzględnienie</w:t>
      </w:r>
      <w:r w:rsidR="00A7409F" w:rsidRPr="00A8515C">
        <w:rPr>
          <w:rFonts w:ascii="Times New Roman" w:hAnsi="Times New Roman"/>
        </w:rPr>
        <w:t>m W</w:t>
      </w:r>
      <w:r w:rsidRPr="00A8515C">
        <w:rPr>
          <w:rFonts w:ascii="Times New Roman" w:hAnsi="Times New Roman"/>
        </w:rPr>
        <w:t xml:space="preserve">ymagań odnośnie ww. Nieruchomości, przedstawionych w Załączniku nr 3 do </w:t>
      </w:r>
      <w:r w:rsidR="00A7409F" w:rsidRPr="00A8515C">
        <w:rPr>
          <w:rFonts w:ascii="Times New Roman" w:hAnsi="Times New Roman"/>
        </w:rPr>
        <w:t>Ogłoszenia</w:t>
      </w:r>
      <w:r w:rsidRPr="00A8515C">
        <w:rPr>
          <w:rFonts w:ascii="Times New Roman" w:hAnsi="Times New Roman"/>
        </w:rPr>
        <w:t>,</w:t>
      </w:r>
      <w:r w:rsidR="003066BB" w:rsidRPr="00A8515C">
        <w:rPr>
          <w:rFonts w:ascii="Times New Roman" w:hAnsi="Times New Roman"/>
        </w:rPr>
        <w:t xml:space="preserve"> przy czym pod pojęciem „bardzo dobry” Zamawiający rozumie wskazaną sumę cech na poziomie wyższym niż poziom odpowiadający standardowi rynkowemu,</w:t>
      </w:r>
      <w:r w:rsidR="00A8515C" w:rsidRPr="00A8515C">
        <w:rPr>
          <w:rFonts w:ascii="Times New Roman" w:hAnsi="Times New Roman"/>
        </w:rPr>
        <w:t xml:space="preserve"> z uwzględnieniem lokalizacji Nieruchomości, dostępności substratów i własnego źródła substratów, w oparciu o szczegółowe wymogi zawarte w </w:t>
      </w:r>
      <w:r w:rsidR="001D7B85">
        <w:rPr>
          <w:rFonts w:ascii="Times New Roman" w:hAnsi="Times New Roman"/>
        </w:rPr>
        <w:t>Załączniku nr 3 do Ogłoszenia</w:t>
      </w:r>
      <w:r w:rsidR="00A8515C" w:rsidRPr="00A8515C">
        <w:rPr>
          <w:rFonts w:ascii="Times New Roman" w:hAnsi="Times New Roman"/>
        </w:rPr>
        <w:t>,</w:t>
      </w:r>
    </w:p>
    <w:p w14:paraId="60AEA1E5" w14:textId="53633966" w:rsidR="00A8515C" w:rsidRPr="000367F6"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0,34</w:t>
      </w:r>
      <w:r w:rsidRPr="00B373C2">
        <w:rPr>
          <w:rFonts w:ascii="Times New Roman" w:hAnsi="Times New Roman"/>
          <w:b/>
        </w:rPr>
        <w:t xml:space="preserve"> –</w:t>
      </w:r>
      <w:r>
        <w:rPr>
          <w:rFonts w:ascii="Times New Roman" w:hAnsi="Times New Roman"/>
          <w:b/>
        </w:rPr>
        <w:t xml:space="preserve"> 0,66</w:t>
      </w:r>
      <w:r>
        <w:rPr>
          <w:rFonts w:ascii="Times New Roman" w:hAnsi="Times New Roman"/>
        </w:rPr>
        <w:t xml:space="preserve"> - w przypadku gdy zaproponowane i opisane w ofercie przez Wykonawcę Nieruchomość 1 i Nieruchomość 2 w sposób dobry odpowi</w:t>
      </w:r>
      <w:r w:rsidR="00C326CA">
        <w:rPr>
          <w:rFonts w:ascii="Times New Roman" w:hAnsi="Times New Roman"/>
        </w:rPr>
        <w:t>ada wskazanym w podpunktach a)-</w:t>
      </w:r>
      <w:ins w:id="224" w:author="Autor">
        <w:r w:rsidR="00792F59">
          <w:rPr>
            <w:rFonts w:ascii="Times New Roman" w:hAnsi="Times New Roman"/>
          </w:rPr>
          <w:t>i</w:t>
        </w:r>
      </w:ins>
      <w:del w:id="225" w:author="Autor">
        <w:r w:rsidR="00C326CA" w:rsidDel="00792F59">
          <w:rPr>
            <w:rFonts w:ascii="Times New Roman" w:hAnsi="Times New Roman"/>
          </w:rPr>
          <w:delText>g</w:delText>
        </w:r>
        <w:r w:rsidDel="00792F59">
          <w:rPr>
            <w:rFonts w:ascii="Times New Roman" w:hAnsi="Times New Roman"/>
          </w:rPr>
          <w:delText>)</w:delText>
        </w:r>
      </w:del>
      <w:r>
        <w:rPr>
          <w:rFonts w:ascii="Times New Roman" w:hAnsi="Times New Roman"/>
        </w:rPr>
        <w:t xml:space="preserve"> cechom, z uwzględnienie</w:t>
      </w:r>
      <w:r w:rsidR="00A7409F">
        <w:rPr>
          <w:rFonts w:ascii="Times New Roman" w:hAnsi="Times New Roman"/>
        </w:rPr>
        <w:t>m W</w:t>
      </w:r>
      <w:r>
        <w:rPr>
          <w:rFonts w:ascii="Times New Roman" w:hAnsi="Times New Roman"/>
        </w:rPr>
        <w:t xml:space="preserve">ymagań odnośnie ww. Nieruchomości, przedstawionych w </w:t>
      </w:r>
      <w:r w:rsidR="00A7409F">
        <w:rPr>
          <w:rFonts w:ascii="Times New Roman" w:hAnsi="Times New Roman"/>
        </w:rPr>
        <w:t>Załączniku nr 3 do Ogłoszenia</w:t>
      </w:r>
      <w:r w:rsidRPr="000367F6">
        <w:rPr>
          <w:rFonts w:ascii="Times New Roman" w:hAnsi="Times New Roman"/>
        </w:rPr>
        <w:t>,</w:t>
      </w:r>
      <w:r w:rsidR="003066BB" w:rsidRPr="003066BB">
        <w:rPr>
          <w:rFonts w:ascii="Times New Roman" w:hAnsi="Times New Roman"/>
        </w:rPr>
        <w:t xml:space="preserve"> </w:t>
      </w:r>
      <w:r w:rsidR="003066BB">
        <w:rPr>
          <w:rFonts w:ascii="Times New Roman" w:hAnsi="Times New Roman"/>
        </w:rPr>
        <w:t>przy czym pod pojęciem „dobry” Zamawiający rozumie wskazaną sumę cech na poziomie odpowiadającym standardowi rynkowemu,</w:t>
      </w:r>
      <w:r w:rsidR="00A8515C">
        <w:rPr>
          <w:rFonts w:ascii="Times New Roman" w:hAnsi="Times New Roman"/>
        </w:rPr>
        <w:t xml:space="preserve"> z uwzględnieniem lokalizacji Nieruchomości, dostępności substratów i własnego źródła substratów, w oparciu o szczegółowe wymogi zawarte w </w:t>
      </w:r>
      <w:r w:rsidR="001D7B85">
        <w:rPr>
          <w:rFonts w:ascii="Times New Roman" w:hAnsi="Times New Roman"/>
        </w:rPr>
        <w:t>Załączniku nr 3 do Ogłoszenia</w:t>
      </w:r>
      <w:r w:rsidR="00A8515C">
        <w:rPr>
          <w:rFonts w:ascii="Times New Roman" w:hAnsi="Times New Roman"/>
        </w:rPr>
        <w:t>,</w:t>
      </w:r>
    </w:p>
    <w:p w14:paraId="1B615887" w14:textId="3F9F53CF" w:rsidR="00A8515C" w:rsidRPr="000367F6"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0,01</w:t>
      </w:r>
      <w:r w:rsidRPr="00B373C2">
        <w:rPr>
          <w:rFonts w:ascii="Times New Roman" w:hAnsi="Times New Roman"/>
          <w:b/>
        </w:rPr>
        <w:t xml:space="preserve"> –</w:t>
      </w:r>
      <w:r>
        <w:rPr>
          <w:rFonts w:ascii="Times New Roman" w:hAnsi="Times New Roman"/>
          <w:b/>
        </w:rPr>
        <w:t xml:space="preserve"> 0,33</w:t>
      </w:r>
      <w:r>
        <w:rPr>
          <w:rFonts w:ascii="Times New Roman" w:hAnsi="Times New Roman"/>
        </w:rPr>
        <w:t xml:space="preserve"> - w przypadku gdy zaproponowane i opisane w ofercie przez Wykonawcę Nieruchomość 1 i Nieruchomość 2 w sposób dostateczny odpowi</w:t>
      </w:r>
      <w:r w:rsidR="00C326CA">
        <w:rPr>
          <w:rFonts w:ascii="Times New Roman" w:hAnsi="Times New Roman"/>
        </w:rPr>
        <w:t>ada wskazanym w podpunktach a)-</w:t>
      </w:r>
      <w:ins w:id="226" w:author="Autor">
        <w:r w:rsidR="00792F59">
          <w:rPr>
            <w:rFonts w:ascii="Times New Roman" w:hAnsi="Times New Roman"/>
          </w:rPr>
          <w:t>i</w:t>
        </w:r>
      </w:ins>
      <w:del w:id="227" w:author="Autor">
        <w:r w:rsidR="00C326CA" w:rsidDel="00792F59">
          <w:rPr>
            <w:rFonts w:ascii="Times New Roman" w:hAnsi="Times New Roman"/>
          </w:rPr>
          <w:delText>g</w:delText>
        </w:r>
      </w:del>
      <w:r>
        <w:rPr>
          <w:rFonts w:ascii="Times New Roman" w:hAnsi="Times New Roman"/>
        </w:rPr>
        <w:t>) cechom, z uwzględnienie</w:t>
      </w:r>
      <w:r w:rsidR="00A7409F">
        <w:rPr>
          <w:rFonts w:ascii="Times New Roman" w:hAnsi="Times New Roman"/>
        </w:rPr>
        <w:t>m W</w:t>
      </w:r>
      <w:r>
        <w:rPr>
          <w:rFonts w:ascii="Times New Roman" w:hAnsi="Times New Roman"/>
        </w:rPr>
        <w:t xml:space="preserve">ymagań odnośnie ww. Nieruchomości, przedstawionych w </w:t>
      </w:r>
      <w:r w:rsidR="00A7409F">
        <w:rPr>
          <w:rFonts w:ascii="Times New Roman" w:hAnsi="Times New Roman"/>
        </w:rPr>
        <w:t>Załączniku nr 3 do Ogłoszenia</w:t>
      </w:r>
      <w:r w:rsidRPr="000367F6">
        <w:rPr>
          <w:rFonts w:ascii="Times New Roman" w:hAnsi="Times New Roman"/>
        </w:rPr>
        <w:t>,</w:t>
      </w:r>
      <w:r w:rsidR="003066BB">
        <w:rPr>
          <w:rFonts w:ascii="Times New Roman" w:hAnsi="Times New Roman"/>
        </w:rPr>
        <w:t xml:space="preserve"> przy czym pod pojęciem „dostateczny” Zamawiający rozumie wskazaną sumę cech na poziomie poniżej poziomu odpowiadającego standardowi rynkowemu, leczy wyższym od minimalnego koniecznego:</w:t>
      </w:r>
      <w:r w:rsidR="00A8515C">
        <w:rPr>
          <w:rFonts w:ascii="Times New Roman" w:hAnsi="Times New Roman"/>
        </w:rPr>
        <w:t xml:space="preserve"> z uwzględnieniem lokalizacji Nieruchomości, dostępności substratów i własnego źródła substratów, w oparciu o szczegółowe wymogi zawarte w </w:t>
      </w:r>
      <w:r w:rsidR="001D7B85">
        <w:rPr>
          <w:rFonts w:ascii="Times New Roman" w:hAnsi="Times New Roman"/>
        </w:rPr>
        <w:t>Załączniku nr 3 do Ogłoszenia</w:t>
      </w:r>
      <w:r w:rsidR="00A8515C">
        <w:rPr>
          <w:rFonts w:ascii="Times New Roman" w:hAnsi="Times New Roman"/>
        </w:rPr>
        <w:t>,</w:t>
      </w:r>
    </w:p>
    <w:p w14:paraId="3CBF01B3" w14:textId="0960BB1D" w:rsidR="000F0C63" w:rsidRPr="000367F6" w:rsidRDefault="000F0C63" w:rsidP="000C61E2">
      <w:pPr>
        <w:pStyle w:val="Akapitzlist1"/>
        <w:numPr>
          <w:ilvl w:val="0"/>
          <w:numId w:val="9"/>
        </w:numPr>
        <w:spacing w:before="60" w:after="60" w:line="276" w:lineRule="auto"/>
        <w:jc w:val="both"/>
        <w:rPr>
          <w:rFonts w:ascii="Times New Roman" w:hAnsi="Times New Roman"/>
        </w:rPr>
      </w:pPr>
      <w:r>
        <w:rPr>
          <w:rFonts w:ascii="Times New Roman" w:hAnsi="Times New Roman"/>
          <w:b/>
        </w:rPr>
        <w:t xml:space="preserve">0,00 </w:t>
      </w:r>
      <w:r w:rsidRPr="00293216">
        <w:rPr>
          <w:rFonts w:ascii="Times New Roman" w:hAnsi="Times New Roman"/>
        </w:rPr>
        <w:t>- w przypadku gdy zaproponowane i opisane w ofercie przez Wykonawcę Ni</w:t>
      </w:r>
      <w:r>
        <w:rPr>
          <w:rFonts w:ascii="Times New Roman" w:hAnsi="Times New Roman"/>
        </w:rPr>
        <w:t xml:space="preserve">eruchomość 1 i Nieruchomość 2 nie </w:t>
      </w:r>
      <w:r w:rsidRPr="00293216">
        <w:rPr>
          <w:rFonts w:ascii="Times New Roman" w:hAnsi="Times New Roman"/>
        </w:rPr>
        <w:t>odpowi</w:t>
      </w:r>
      <w:r w:rsidR="00C326CA">
        <w:rPr>
          <w:rFonts w:ascii="Times New Roman" w:hAnsi="Times New Roman"/>
        </w:rPr>
        <w:t>ada wskazanym w podpunktach a)-g</w:t>
      </w:r>
      <w:r w:rsidRPr="00293216">
        <w:rPr>
          <w:rFonts w:ascii="Times New Roman" w:hAnsi="Times New Roman"/>
        </w:rPr>
        <w:t>) cechom, z uwzględnienie</w:t>
      </w:r>
      <w:r w:rsidR="00A7409F">
        <w:rPr>
          <w:rFonts w:ascii="Times New Roman" w:hAnsi="Times New Roman"/>
        </w:rPr>
        <w:t>m W</w:t>
      </w:r>
      <w:r w:rsidRPr="00293216">
        <w:rPr>
          <w:rFonts w:ascii="Times New Roman" w:hAnsi="Times New Roman"/>
        </w:rPr>
        <w:t xml:space="preserve">ymagań odnośnie ww. Nieruchomości, przedstawionych w </w:t>
      </w:r>
      <w:r w:rsidR="00A7409F">
        <w:rPr>
          <w:rFonts w:ascii="Times New Roman" w:hAnsi="Times New Roman"/>
        </w:rPr>
        <w:t>Załączniku nr 3 do Ogłoszenia</w:t>
      </w:r>
      <w:r w:rsidRPr="000367F6">
        <w:rPr>
          <w:rFonts w:ascii="Times New Roman" w:hAnsi="Times New Roman"/>
        </w:rPr>
        <w:t>.</w:t>
      </w:r>
    </w:p>
    <w:p w14:paraId="5843E28E" w14:textId="77777777" w:rsidR="00B179AE" w:rsidRDefault="00B179AE" w:rsidP="000C61E2">
      <w:pPr>
        <w:pStyle w:val="Akapitzlist1"/>
        <w:spacing w:before="60" w:after="60" w:line="276" w:lineRule="auto"/>
        <w:jc w:val="both"/>
        <w:rPr>
          <w:rFonts w:ascii="Times New Roman" w:eastAsia="Times New Roman" w:hAnsi="Times New Roman"/>
          <w:color w:val="000000" w:themeColor="text1"/>
        </w:rPr>
      </w:pPr>
    </w:p>
    <w:p w14:paraId="6317967B" w14:textId="6C048244" w:rsidR="00B179AE" w:rsidRPr="00274858" w:rsidRDefault="00B179AE" w:rsidP="000C61E2">
      <w:pPr>
        <w:pStyle w:val="Akapitzlist1"/>
        <w:spacing w:before="60" w:after="60" w:line="276"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 xml:space="preserve">Metodykę z kryterium </w:t>
      </w:r>
      <w:r>
        <w:rPr>
          <w:rFonts w:ascii="Times New Roman" w:eastAsia="Times New Roman" w:hAnsi="Times New Roman"/>
          <w:color w:val="000000" w:themeColor="text1"/>
        </w:rPr>
        <w:fldChar w:fldCharType="begin"/>
      </w:r>
      <w:r>
        <w:rPr>
          <w:rFonts w:ascii="Times New Roman" w:eastAsia="Times New Roman" w:hAnsi="Times New Roman"/>
          <w:color w:val="000000" w:themeColor="text1"/>
        </w:rPr>
        <w:instrText xml:space="preserve"> REF _Ref76376465 \r \h </w:instrText>
      </w:r>
      <w:r w:rsidR="000C61E2">
        <w:rPr>
          <w:rFonts w:ascii="Times New Roman" w:eastAsia="Times New Roman" w:hAnsi="Times New Roman"/>
          <w:color w:val="000000" w:themeColor="text1"/>
        </w:rPr>
        <w:instrText xml:space="preserve"> \* MERGEFORMAT </w:instrText>
      </w:r>
      <w:r>
        <w:rPr>
          <w:rFonts w:ascii="Times New Roman" w:eastAsia="Times New Roman" w:hAnsi="Times New Roman"/>
          <w:color w:val="000000" w:themeColor="text1"/>
        </w:rPr>
      </w:r>
      <w:r>
        <w:rPr>
          <w:rFonts w:ascii="Times New Roman" w:eastAsia="Times New Roman" w:hAnsi="Times New Roman"/>
          <w:color w:val="000000" w:themeColor="text1"/>
        </w:rPr>
        <w:fldChar w:fldCharType="separate"/>
      </w:r>
      <w:r>
        <w:rPr>
          <w:rFonts w:ascii="Times New Roman" w:eastAsia="Times New Roman" w:hAnsi="Times New Roman"/>
          <w:color w:val="000000" w:themeColor="text1"/>
        </w:rPr>
        <w:t>6.4.3</w:t>
      </w:r>
      <w:r>
        <w:rPr>
          <w:rFonts w:ascii="Times New Roman" w:eastAsia="Times New Roman" w:hAnsi="Times New Roman"/>
          <w:color w:val="000000" w:themeColor="text1"/>
        </w:rPr>
        <w:fldChar w:fldCharType="end"/>
      </w:r>
      <w:r>
        <w:rPr>
          <w:rFonts w:ascii="Times New Roman" w:eastAsia="Times New Roman" w:hAnsi="Times New Roman"/>
          <w:color w:val="000000" w:themeColor="text1"/>
        </w:rPr>
        <w:t xml:space="preserve"> stosuje się wprost, z uwzględnieniem odmienności dot. liczby i treści cech.</w:t>
      </w:r>
    </w:p>
    <w:p w14:paraId="288E3DF6" w14:textId="77777777" w:rsidR="009A4917" w:rsidRDefault="009A4917" w:rsidP="000C61E2">
      <w:pPr>
        <w:pStyle w:val="Akapitzlist1"/>
        <w:spacing w:before="60" w:after="60" w:line="276" w:lineRule="auto"/>
        <w:jc w:val="both"/>
        <w:rPr>
          <w:i/>
          <w:iCs/>
        </w:rPr>
      </w:pPr>
    </w:p>
    <w:p w14:paraId="1DBD7300" w14:textId="77777777" w:rsidR="004421E3" w:rsidRPr="00BD53C7" w:rsidRDefault="004421E3" w:rsidP="000C61E2">
      <w:pPr>
        <w:pStyle w:val="Akapitzlist1"/>
        <w:spacing w:before="60" w:after="60" w:line="276" w:lineRule="auto"/>
        <w:jc w:val="both"/>
        <w:rPr>
          <w:rFonts w:ascii="Times New Roman" w:hAnsi="Times New Roman"/>
          <w:sz w:val="16"/>
          <w:szCs w:val="16"/>
        </w:rPr>
      </w:pPr>
    </w:p>
    <w:p w14:paraId="272644CE" w14:textId="324BD23C" w:rsidR="000F0C63" w:rsidRDefault="000F0C63" w:rsidP="000C61E2">
      <w:pPr>
        <w:pStyle w:val="Akapitzlist1"/>
        <w:numPr>
          <w:ilvl w:val="1"/>
          <w:numId w:val="2"/>
        </w:numPr>
        <w:spacing w:before="60" w:after="60" w:line="276" w:lineRule="auto"/>
        <w:jc w:val="both"/>
        <w:rPr>
          <w:rFonts w:ascii="Times New Roman" w:hAnsi="Times New Roman"/>
          <w:color w:val="000000" w:themeColor="text1"/>
        </w:rPr>
      </w:pPr>
      <w:r w:rsidRPr="00A7409F">
        <w:rPr>
          <w:rFonts w:ascii="Times New Roman" w:hAnsi="Times New Roman"/>
          <w:b/>
          <w:color w:val="000000" w:themeColor="text1"/>
        </w:rPr>
        <w:t xml:space="preserve">Liczba punktów, jaka zostanie przyznana Ofercie w ramach Oceny </w:t>
      </w:r>
      <w:r w:rsidR="000530A6">
        <w:rPr>
          <w:rFonts w:ascii="Times New Roman" w:hAnsi="Times New Roman"/>
          <w:b/>
          <w:color w:val="000000" w:themeColor="text1"/>
        </w:rPr>
        <w:t>Ofert</w:t>
      </w:r>
      <w:r w:rsidRPr="00A7409F">
        <w:rPr>
          <w:rFonts w:ascii="Times New Roman" w:hAnsi="Times New Roman"/>
          <w:b/>
          <w:color w:val="000000" w:themeColor="text1"/>
        </w:rPr>
        <w:t xml:space="preserve"> będzie stanowiła sumę punktów uzyskanych w ramach wszystkich Kryteriów Oceny </w:t>
      </w:r>
      <w:r w:rsidR="000530A6">
        <w:rPr>
          <w:rFonts w:ascii="Times New Roman" w:hAnsi="Times New Roman"/>
          <w:b/>
          <w:color w:val="000000" w:themeColor="text1"/>
        </w:rPr>
        <w:t>Ofert</w:t>
      </w:r>
      <w:r w:rsidRPr="00A7409F">
        <w:rPr>
          <w:rFonts w:ascii="Times New Roman" w:hAnsi="Times New Roman"/>
          <w:b/>
          <w:color w:val="000000" w:themeColor="text1"/>
        </w:rPr>
        <w:t>.</w:t>
      </w:r>
      <w:r>
        <w:rPr>
          <w:rFonts w:ascii="Times New Roman" w:hAnsi="Times New Roman"/>
          <w:color w:val="000000" w:themeColor="text1"/>
        </w:rPr>
        <w:t xml:space="preserve"> </w:t>
      </w:r>
    </w:p>
    <w:p w14:paraId="1C0DF141" w14:textId="07F187D1" w:rsidR="00F0189B" w:rsidRPr="008B12A8" w:rsidRDefault="00F0189B" w:rsidP="000C61E2">
      <w:pPr>
        <w:pStyle w:val="Akapitzlist1"/>
        <w:spacing w:before="60" w:after="60" w:line="276" w:lineRule="auto"/>
        <w:ind w:left="792"/>
        <w:jc w:val="both"/>
        <w:rPr>
          <w:rFonts w:ascii="Times New Roman" w:hAnsi="Times New Roman"/>
          <w:color w:val="000000" w:themeColor="text1"/>
        </w:rPr>
      </w:pPr>
    </w:p>
    <w:p w14:paraId="27F10DD9" w14:textId="607A6DF5" w:rsidR="00F257B8" w:rsidRPr="008B12A8" w:rsidRDefault="00F257B8" w:rsidP="000C61E2">
      <w:pPr>
        <w:pStyle w:val="Akapitzlist1"/>
        <w:spacing w:before="60" w:after="60" w:line="276" w:lineRule="auto"/>
        <w:ind w:left="0"/>
        <w:jc w:val="both"/>
        <w:rPr>
          <w:rFonts w:ascii="Times New Roman" w:hAnsi="Times New Roman"/>
          <w:b/>
          <w:color w:val="000000"/>
        </w:rPr>
      </w:pPr>
    </w:p>
    <w:p w14:paraId="2A2862E9" w14:textId="55737D2E" w:rsidR="00697074" w:rsidRPr="00A7409F" w:rsidRDefault="00A7409F" w:rsidP="000C61E2">
      <w:pPr>
        <w:pStyle w:val="Nagwek1"/>
        <w:spacing w:before="60" w:after="60"/>
        <w:rPr>
          <w:b w:val="0"/>
          <w:color w:val="000000"/>
        </w:rPr>
      </w:pPr>
      <w:r w:rsidRPr="006C291E">
        <w:t xml:space="preserve">OPIS SPOSOBU PRZYGOTOWANIA </w:t>
      </w:r>
      <w:r w:rsidR="000530A6">
        <w:t>OFERT</w:t>
      </w:r>
      <w:r w:rsidRPr="006C291E">
        <w:t xml:space="preserve">Y </w:t>
      </w:r>
    </w:p>
    <w:p w14:paraId="30C735DD" w14:textId="77777777" w:rsidR="00A7409F" w:rsidRPr="008B12A8" w:rsidRDefault="00A7409F" w:rsidP="000C61E2">
      <w:pPr>
        <w:pStyle w:val="Akapitzlist"/>
        <w:tabs>
          <w:tab w:val="left" w:pos="426"/>
        </w:tabs>
        <w:spacing w:before="60" w:after="60" w:line="276" w:lineRule="auto"/>
        <w:ind w:left="284"/>
        <w:jc w:val="both"/>
        <w:rPr>
          <w:rFonts w:ascii="Times New Roman" w:hAnsi="Times New Roman"/>
          <w:b/>
          <w:bCs/>
          <w:color w:val="000000"/>
        </w:rPr>
      </w:pPr>
    </w:p>
    <w:p w14:paraId="329416C2" w14:textId="77777777" w:rsidR="00A7409F" w:rsidRPr="00A7409F" w:rsidRDefault="00A7409F" w:rsidP="000C61E2">
      <w:pPr>
        <w:pStyle w:val="Akapitzlist"/>
        <w:numPr>
          <w:ilvl w:val="0"/>
          <w:numId w:val="2"/>
        </w:numPr>
        <w:suppressAutoHyphens/>
        <w:spacing w:before="60" w:after="60" w:line="276" w:lineRule="auto"/>
        <w:jc w:val="both"/>
        <w:rPr>
          <w:rFonts w:ascii="Times New Roman" w:eastAsia="Calibri" w:hAnsi="Times New Roman" w:cs="Times New Roman"/>
          <w:vanish/>
          <w:color w:val="000000"/>
          <w:sz w:val="22"/>
          <w:szCs w:val="22"/>
        </w:rPr>
      </w:pPr>
    </w:p>
    <w:p w14:paraId="05AB40BC" w14:textId="7DD419C1" w:rsidR="004F6980" w:rsidRPr="004F6980" w:rsidRDefault="000530A6" w:rsidP="000C61E2">
      <w:pPr>
        <w:pStyle w:val="Akapitzlist1"/>
        <w:numPr>
          <w:ilvl w:val="1"/>
          <w:numId w:val="2"/>
        </w:numPr>
        <w:spacing w:before="60" w:after="60" w:line="276" w:lineRule="auto"/>
        <w:jc w:val="both"/>
        <w:rPr>
          <w:rFonts w:ascii="Times New Roman" w:hAnsi="Times New Roman"/>
          <w:color w:val="000000"/>
        </w:rPr>
      </w:pPr>
      <w:r>
        <w:rPr>
          <w:rFonts w:ascii="Times New Roman" w:hAnsi="Times New Roman"/>
          <w:color w:val="000000"/>
        </w:rPr>
        <w:t>Ofert</w:t>
      </w:r>
      <w:r w:rsidR="004F6980" w:rsidRPr="004F6980">
        <w:rPr>
          <w:rFonts w:ascii="Times New Roman" w:hAnsi="Times New Roman"/>
          <w:color w:val="000000"/>
        </w:rPr>
        <w:t>a powinna zostać wypełniona i podpisana</w:t>
      </w:r>
      <w:r w:rsidR="00A7409F">
        <w:rPr>
          <w:rFonts w:ascii="Times New Roman" w:hAnsi="Times New Roman"/>
          <w:color w:val="000000"/>
        </w:rPr>
        <w:t xml:space="preserve"> zgodnie ze wzorem stanowiącym Załącznik nr 1 do niniejszego O</w:t>
      </w:r>
      <w:r w:rsidR="004F6980" w:rsidRPr="004F6980">
        <w:rPr>
          <w:rFonts w:ascii="Times New Roman" w:hAnsi="Times New Roman"/>
          <w:color w:val="000000"/>
        </w:rPr>
        <w:t>głoszenia.</w:t>
      </w:r>
    </w:p>
    <w:p w14:paraId="1B080811" w14:textId="594EE56F" w:rsidR="001273F6" w:rsidRPr="008B12A8" w:rsidRDefault="00EA78AB" w:rsidP="000C61E2">
      <w:pPr>
        <w:pStyle w:val="Akapitzlist1"/>
        <w:numPr>
          <w:ilvl w:val="1"/>
          <w:numId w:val="2"/>
        </w:numPr>
        <w:spacing w:before="60" w:after="60" w:line="276" w:lineRule="auto"/>
        <w:jc w:val="both"/>
        <w:rPr>
          <w:rFonts w:ascii="Times New Roman" w:hAnsi="Times New Roman"/>
          <w:color w:val="000000"/>
        </w:rPr>
      </w:pPr>
      <w:r>
        <w:rPr>
          <w:rFonts w:ascii="Times New Roman" w:hAnsi="Times New Roman"/>
          <w:color w:val="000000" w:themeColor="text1"/>
        </w:rPr>
        <w:t xml:space="preserve">Składana przez Wykonawcę </w:t>
      </w:r>
      <w:r w:rsidR="000530A6">
        <w:rPr>
          <w:rFonts w:ascii="Times New Roman" w:hAnsi="Times New Roman"/>
          <w:color w:val="000000" w:themeColor="text1"/>
        </w:rPr>
        <w:t>Ofert</w:t>
      </w:r>
      <w:r w:rsidR="001273F6" w:rsidRPr="4FD61535">
        <w:rPr>
          <w:rFonts w:ascii="Times New Roman" w:hAnsi="Times New Roman"/>
          <w:color w:val="000000" w:themeColor="text1"/>
        </w:rPr>
        <w:t>a</w:t>
      </w:r>
      <w:r w:rsidR="003411F4">
        <w:rPr>
          <w:rFonts w:ascii="Times New Roman" w:hAnsi="Times New Roman"/>
          <w:color w:val="000000" w:themeColor="text1"/>
        </w:rPr>
        <w:t xml:space="preserve"> - </w:t>
      </w:r>
      <w:r>
        <w:rPr>
          <w:rFonts w:ascii="Times New Roman" w:hAnsi="Times New Roman"/>
          <w:color w:val="000000" w:themeColor="text1"/>
        </w:rPr>
        <w:t>Załącznik nr 1 do</w:t>
      </w:r>
      <w:r w:rsidR="003411F4">
        <w:rPr>
          <w:rFonts w:ascii="Times New Roman" w:hAnsi="Times New Roman"/>
          <w:color w:val="000000" w:themeColor="text1"/>
        </w:rPr>
        <w:t xml:space="preserve"> Ogłoszenia,</w:t>
      </w:r>
      <w:r>
        <w:rPr>
          <w:rFonts w:ascii="Times New Roman" w:hAnsi="Times New Roman"/>
          <w:color w:val="000000" w:themeColor="text1"/>
        </w:rPr>
        <w:t xml:space="preserve"> wraz ze wskazanymi w niej załącznikami do </w:t>
      </w:r>
      <w:r w:rsidR="000530A6">
        <w:rPr>
          <w:rFonts w:ascii="Times New Roman" w:hAnsi="Times New Roman"/>
          <w:color w:val="000000" w:themeColor="text1"/>
        </w:rPr>
        <w:t>Ofert</w:t>
      </w:r>
      <w:r>
        <w:rPr>
          <w:rFonts w:ascii="Times New Roman" w:hAnsi="Times New Roman"/>
          <w:color w:val="000000" w:themeColor="text1"/>
        </w:rPr>
        <w:t>y,</w:t>
      </w:r>
      <w:r w:rsidR="001273F6" w:rsidRPr="4FD61535">
        <w:rPr>
          <w:rFonts w:ascii="Times New Roman" w:hAnsi="Times New Roman"/>
          <w:color w:val="000000" w:themeColor="text1"/>
        </w:rPr>
        <w:t xml:space="preserve"> powinna zawierać:</w:t>
      </w:r>
    </w:p>
    <w:p w14:paraId="751EE947" w14:textId="0EAC583F" w:rsidR="00D413AB" w:rsidRDefault="00A7409F" w:rsidP="000C61E2">
      <w:pPr>
        <w:pStyle w:val="Akapitzlist1"/>
        <w:numPr>
          <w:ilvl w:val="0"/>
          <w:numId w:val="7"/>
        </w:numPr>
        <w:spacing w:before="60" w:after="60" w:line="276" w:lineRule="auto"/>
        <w:jc w:val="both"/>
        <w:rPr>
          <w:rFonts w:ascii="Times New Roman" w:hAnsi="Times New Roman"/>
        </w:rPr>
      </w:pPr>
      <w:r w:rsidRPr="4FD61535">
        <w:rPr>
          <w:rFonts w:ascii="Times New Roman" w:hAnsi="Times New Roman"/>
        </w:rPr>
        <w:t>dokumenty, o których mowa w rozdziale V</w:t>
      </w:r>
      <w:r w:rsidR="004F6980" w:rsidRPr="4FD61535">
        <w:rPr>
          <w:rFonts w:ascii="Times New Roman" w:hAnsi="Times New Roman"/>
        </w:rPr>
        <w:t xml:space="preserve"> niniejszego </w:t>
      </w:r>
      <w:r w:rsidR="001D7B85">
        <w:rPr>
          <w:rFonts w:ascii="Times New Roman" w:hAnsi="Times New Roman"/>
        </w:rPr>
        <w:t>O</w:t>
      </w:r>
      <w:r w:rsidR="001D7B85" w:rsidRPr="4FD61535">
        <w:rPr>
          <w:rFonts w:ascii="Times New Roman" w:hAnsi="Times New Roman"/>
        </w:rPr>
        <w:t>głoszenia</w:t>
      </w:r>
      <w:r w:rsidR="004F6980" w:rsidRPr="4FD61535">
        <w:rPr>
          <w:rFonts w:ascii="Times New Roman" w:hAnsi="Times New Roman"/>
        </w:rPr>
        <w:t>,</w:t>
      </w:r>
    </w:p>
    <w:p w14:paraId="059EFEAB" w14:textId="128C63E2" w:rsidR="00D413AB" w:rsidRPr="004F6980" w:rsidRDefault="00D95E99" w:rsidP="000C61E2">
      <w:pPr>
        <w:pStyle w:val="Akapitzlist1"/>
        <w:numPr>
          <w:ilvl w:val="0"/>
          <w:numId w:val="7"/>
        </w:numPr>
        <w:spacing w:before="60" w:after="60" w:line="276" w:lineRule="auto"/>
        <w:jc w:val="both"/>
        <w:rPr>
          <w:rFonts w:ascii="Times New Roman" w:hAnsi="Times New Roman"/>
        </w:rPr>
      </w:pPr>
      <w:r>
        <w:rPr>
          <w:rFonts w:ascii="Times New Roman" w:hAnsi="Times New Roman"/>
        </w:rPr>
        <w:t>p</w:t>
      </w:r>
      <w:r w:rsidRPr="00D95E99">
        <w:rPr>
          <w:rFonts w:ascii="Times New Roman" w:hAnsi="Times New Roman"/>
        </w:rPr>
        <w:t xml:space="preserve">ełnomocnictwo do podpisania </w:t>
      </w:r>
      <w:r w:rsidR="000530A6">
        <w:rPr>
          <w:rFonts w:ascii="Times New Roman" w:hAnsi="Times New Roman"/>
        </w:rPr>
        <w:t>Ofert</w:t>
      </w:r>
      <w:r w:rsidRPr="00D95E99">
        <w:rPr>
          <w:rFonts w:ascii="Times New Roman" w:hAnsi="Times New Roman"/>
        </w:rPr>
        <w:t xml:space="preserve">y </w:t>
      </w:r>
      <w:r w:rsidR="00D413AB" w:rsidRPr="004F6980">
        <w:rPr>
          <w:rFonts w:ascii="Times New Roman" w:hAnsi="Times New Roman"/>
        </w:rPr>
        <w:t>(jeśli dotyczy),</w:t>
      </w:r>
    </w:p>
    <w:p w14:paraId="2D38A351" w14:textId="31E4E66A" w:rsidR="004F6980" w:rsidRPr="004F6980" w:rsidRDefault="004F6980" w:rsidP="000C61E2">
      <w:pPr>
        <w:pStyle w:val="Akapitzlist1"/>
        <w:numPr>
          <w:ilvl w:val="0"/>
          <w:numId w:val="7"/>
        </w:numPr>
        <w:spacing w:before="60" w:after="60" w:line="276" w:lineRule="auto"/>
        <w:jc w:val="both"/>
        <w:rPr>
          <w:rFonts w:ascii="Times New Roman" w:hAnsi="Times New Roman"/>
        </w:rPr>
      </w:pPr>
      <w:r w:rsidRPr="004F6980">
        <w:rPr>
          <w:rFonts w:ascii="Times New Roman" w:hAnsi="Times New Roman"/>
        </w:rPr>
        <w:t xml:space="preserve">zobowiązanie podmiotu trzeciego do udostępnienia zasobów dla potrzeb realizacji </w:t>
      </w:r>
      <w:r w:rsidR="00A7409F">
        <w:rPr>
          <w:rFonts w:ascii="Times New Roman" w:hAnsi="Times New Roman"/>
        </w:rPr>
        <w:t>przedmiotu zamówienia (jeśli dotyczy),</w:t>
      </w:r>
    </w:p>
    <w:p w14:paraId="2CD9AFF4" w14:textId="3B6229E0" w:rsidR="004F6980" w:rsidRPr="004F6980" w:rsidRDefault="004F6980" w:rsidP="00305C3A">
      <w:pPr>
        <w:pStyle w:val="Akapitzlist1"/>
        <w:numPr>
          <w:ilvl w:val="0"/>
          <w:numId w:val="7"/>
        </w:numPr>
        <w:spacing w:before="60" w:after="60" w:line="276" w:lineRule="auto"/>
        <w:jc w:val="both"/>
        <w:rPr>
          <w:rFonts w:ascii="Times New Roman" w:hAnsi="Times New Roman"/>
        </w:rPr>
      </w:pPr>
      <w:r w:rsidRPr="6B2580CD">
        <w:rPr>
          <w:rFonts w:ascii="Times New Roman" w:hAnsi="Times New Roman"/>
        </w:rPr>
        <w:t>odpis księgi wieczystej dot. wskazanych Nieruchomości lub wydruk zawierający informacje odpowiadające odpisowi aktualnemu księgi wieczystej z systemu „Elektroniczne Księgi Wieczyste” dostępnego w domenie ms.gov.pl,</w:t>
      </w:r>
      <w:ins w:id="228" w:author="Autor">
        <w:r w:rsidR="00D46C12">
          <w:rPr>
            <w:rFonts w:ascii="Times New Roman" w:hAnsi="Times New Roman"/>
          </w:rPr>
          <w:t xml:space="preserve"> </w:t>
        </w:r>
        <w:r w:rsidR="00D46C12" w:rsidRPr="00BF0ACF">
          <w:rPr>
            <w:rFonts w:ascii="Times New Roman" w:hAnsi="Times New Roman"/>
          </w:rPr>
          <w:t xml:space="preserve">a jeśli Partner nie jest ujawniony w księdze wieczystej jako właściciel/użytkownik wieczysty Nieruchomości – dodatkowo </w:t>
        </w:r>
        <w:r w:rsidR="006E447D" w:rsidRPr="00BF0ACF">
          <w:rPr>
            <w:rFonts w:ascii="Times New Roman" w:hAnsi="Times New Roman"/>
          </w:rPr>
          <w:t xml:space="preserve">jego </w:t>
        </w:r>
        <w:r w:rsidR="00D46C12" w:rsidRPr="00BF0ACF">
          <w:rPr>
            <w:rFonts w:ascii="Times New Roman" w:hAnsi="Times New Roman"/>
          </w:rPr>
          <w:t>tytuł prawny do Nieruchomości</w:t>
        </w:r>
        <w:r w:rsidR="00F0408E" w:rsidRPr="00BF0ACF">
          <w:rPr>
            <w:rFonts w:ascii="Times New Roman" w:hAnsi="Times New Roman"/>
          </w:rPr>
          <w:t>, z zastrzeżeniem zdania kolejnego</w:t>
        </w:r>
        <w:r w:rsidR="00D46C12" w:rsidRPr="00BF0ACF">
          <w:rPr>
            <w:rFonts w:ascii="Times New Roman" w:hAnsi="Times New Roman"/>
          </w:rPr>
          <w:t>. W przypadku jeśli Partner dysponuje Nieruchomością na podstawie</w:t>
        </w:r>
        <w:r w:rsidR="00305C3A" w:rsidRPr="00BF0ACF">
          <w:rPr>
            <w:rFonts w:ascii="Times New Roman" w:hAnsi="Times New Roman"/>
          </w:rPr>
          <w:t xml:space="preserve"> </w:t>
        </w:r>
        <w:r w:rsidR="00D46C12" w:rsidRPr="00BF0ACF">
          <w:rPr>
            <w:rFonts w:ascii="Times New Roman" w:hAnsi="Times New Roman"/>
          </w:rPr>
          <w:t xml:space="preserve">umowy dzierżawy jest zobowiązany </w:t>
        </w:r>
        <w:r w:rsidR="004E5B78" w:rsidRPr="00BF0ACF">
          <w:rPr>
            <w:rFonts w:ascii="Times New Roman" w:hAnsi="Times New Roman"/>
          </w:rPr>
          <w:t xml:space="preserve">dodatkowo </w:t>
        </w:r>
        <w:r w:rsidR="00D46C12" w:rsidRPr="00BF0ACF">
          <w:rPr>
            <w:rFonts w:ascii="Times New Roman" w:hAnsi="Times New Roman"/>
          </w:rPr>
          <w:t xml:space="preserve">załączyć </w:t>
        </w:r>
        <w:r w:rsidR="00623C5D" w:rsidRPr="00BF0ACF">
          <w:rPr>
            <w:rFonts w:ascii="Times New Roman" w:hAnsi="Times New Roman"/>
          </w:rPr>
          <w:t xml:space="preserve">do Oferty umowę dzierżawy spełniającą wymogi określone odpowiednio w ART. 6 §2 pkt 1 lit. g lub pkt 2 lit. g wzoru Umowy lub co najmniej list intencyjny </w:t>
        </w:r>
        <w:r w:rsidR="00C44247" w:rsidRPr="00BF0ACF">
          <w:rPr>
            <w:rFonts w:ascii="Times New Roman" w:hAnsi="Times New Roman"/>
          </w:rPr>
          <w:t xml:space="preserve">zawarty z właścicielem Nieruchomości </w:t>
        </w:r>
        <w:r w:rsidR="00623C5D" w:rsidRPr="00BF0ACF">
          <w:rPr>
            <w:rFonts w:ascii="Times New Roman" w:hAnsi="Times New Roman"/>
          </w:rPr>
          <w:t>wyrażający wolę zawarcia takiej umowy</w:t>
        </w:r>
        <w:r w:rsidR="00507D1F" w:rsidRPr="00BF0ACF">
          <w:rPr>
            <w:rFonts w:ascii="Times New Roman" w:hAnsi="Times New Roman"/>
          </w:rPr>
          <w:t>,</w:t>
        </w:r>
        <w:del w:id="229" w:author="Autor">
          <w:r w:rsidR="00305C3A" w:rsidDel="00507D1F">
            <w:rPr>
              <w:rFonts w:ascii="Times New Roman" w:hAnsi="Times New Roman"/>
            </w:rPr>
            <w:delText xml:space="preserve"> </w:delText>
          </w:r>
        </w:del>
      </w:ins>
    </w:p>
    <w:p w14:paraId="363FFFBA" w14:textId="75A99309" w:rsidR="004F6980" w:rsidRDefault="004F6980" w:rsidP="000C61E2">
      <w:pPr>
        <w:pStyle w:val="Akapitzlist1"/>
        <w:numPr>
          <w:ilvl w:val="0"/>
          <w:numId w:val="7"/>
        </w:numPr>
        <w:spacing w:before="60" w:after="60" w:line="276" w:lineRule="auto"/>
        <w:jc w:val="both"/>
        <w:rPr>
          <w:rFonts w:ascii="Times New Roman" w:hAnsi="Times New Roman"/>
        </w:rPr>
      </w:pPr>
      <w:r>
        <w:rPr>
          <w:rFonts w:ascii="Times New Roman" w:hAnsi="Times New Roman"/>
        </w:rPr>
        <w:t xml:space="preserve">wskazane w Ofercie </w:t>
      </w:r>
      <w:r w:rsidR="00BA61E7">
        <w:rPr>
          <w:rFonts w:ascii="Times New Roman" w:hAnsi="Times New Roman"/>
        </w:rPr>
        <w:t xml:space="preserve">– Załączniku nr 1 do Ogłoszenia </w:t>
      </w:r>
      <w:r>
        <w:rPr>
          <w:rFonts w:ascii="Times New Roman" w:hAnsi="Times New Roman"/>
        </w:rPr>
        <w:t xml:space="preserve">oświadczenia, </w:t>
      </w:r>
    </w:p>
    <w:p w14:paraId="410E75B4" w14:textId="07FBA67F" w:rsidR="00F449F4" w:rsidRPr="004F6980" w:rsidDel="00ED5A0E" w:rsidRDefault="00F449F4" w:rsidP="000C61E2">
      <w:pPr>
        <w:pStyle w:val="Akapitzlist1"/>
        <w:numPr>
          <w:ilvl w:val="0"/>
          <w:numId w:val="7"/>
        </w:numPr>
        <w:spacing w:before="60" w:after="60" w:line="276" w:lineRule="auto"/>
        <w:jc w:val="both"/>
        <w:rPr>
          <w:del w:id="230" w:author="Autor"/>
          <w:rFonts w:ascii="Times New Roman" w:hAnsi="Times New Roman"/>
        </w:rPr>
      </w:pPr>
      <w:del w:id="231" w:author="Autor">
        <w:r w:rsidRPr="6D8DF0E7" w:rsidDel="00F449F4">
          <w:rPr>
            <w:rFonts w:ascii="Times New Roman" w:hAnsi="Times New Roman"/>
          </w:rPr>
          <w:delText>Harmonogram Rzeczowo-Finansowy,</w:delText>
        </w:r>
      </w:del>
    </w:p>
    <w:p w14:paraId="0F54DF23" w14:textId="600C6E40" w:rsidR="00A7409F" w:rsidDel="00BF0ACF" w:rsidRDefault="004F6980" w:rsidP="000C61E2">
      <w:pPr>
        <w:pStyle w:val="Akapitzlist1"/>
        <w:numPr>
          <w:ilvl w:val="0"/>
          <w:numId w:val="7"/>
        </w:numPr>
        <w:spacing w:before="60" w:after="60" w:line="276" w:lineRule="auto"/>
        <w:jc w:val="both"/>
        <w:rPr>
          <w:del w:id="232" w:author="Autor"/>
          <w:rFonts w:ascii="Times New Roman" w:hAnsi="Times New Roman"/>
        </w:rPr>
      </w:pPr>
      <w:r>
        <w:rPr>
          <w:rFonts w:ascii="Times New Roman" w:hAnsi="Times New Roman"/>
        </w:rPr>
        <w:t>m</w:t>
      </w:r>
      <w:r w:rsidRPr="004F6980">
        <w:rPr>
          <w:rFonts w:ascii="Times New Roman" w:hAnsi="Times New Roman"/>
        </w:rPr>
        <w:t>apę zasadniczą dla Nieru</w:t>
      </w:r>
      <w:r w:rsidR="00A7409F">
        <w:rPr>
          <w:rFonts w:ascii="Times New Roman" w:hAnsi="Times New Roman"/>
        </w:rPr>
        <w:t xml:space="preserve">chomości 1 oraz Nieruchomości 2, </w:t>
      </w:r>
    </w:p>
    <w:p w14:paraId="57EE7A7F" w14:textId="77777777" w:rsidR="00BF0ACF" w:rsidRDefault="00BF0ACF" w:rsidP="000C61E2">
      <w:pPr>
        <w:pStyle w:val="Akapitzlist1"/>
        <w:numPr>
          <w:ilvl w:val="0"/>
          <w:numId w:val="7"/>
        </w:numPr>
        <w:spacing w:before="60" w:after="60" w:line="276" w:lineRule="auto"/>
        <w:jc w:val="both"/>
        <w:rPr>
          <w:ins w:id="233" w:author="Autor"/>
          <w:rFonts w:ascii="Times New Roman" w:hAnsi="Times New Roman"/>
        </w:rPr>
      </w:pPr>
    </w:p>
    <w:p w14:paraId="30895B91" w14:textId="77777777" w:rsidR="00BF0ACF" w:rsidRDefault="00A7409F" w:rsidP="00BF0ACF">
      <w:pPr>
        <w:pStyle w:val="Akapitzlist1"/>
        <w:numPr>
          <w:ilvl w:val="0"/>
          <w:numId w:val="7"/>
        </w:numPr>
        <w:spacing w:before="60" w:after="60" w:line="276" w:lineRule="auto"/>
        <w:jc w:val="both"/>
        <w:rPr>
          <w:ins w:id="234" w:author="Autor"/>
          <w:rFonts w:ascii="Times New Roman" w:hAnsi="Times New Roman"/>
        </w:rPr>
      </w:pPr>
      <w:r w:rsidRPr="00BF0ACF">
        <w:rPr>
          <w:rFonts w:ascii="Times New Roman" w:hAnsi="Times New Roman"/>
        </w:rPr>
        <w:t>Miejscowe Plany Zagospodarowania Przestrzennego lub Studia Uwarunkowań dla Nieruchomości 1 i Nieruchomości 2 (jeśli dotyczy)</w:t>
      </w:r>
      <w:ins w:id="235" w:author="Autor">
        <w:r w:rsidR="00652F2A" w:rsidRPr="00BF0ACF">
          <w:rPr>
            <w:rFonts w:ascii="Times New Roman" w:hAnsi="Times New Roman"/>
          </w:rPr>
          <w:t>.</w:t>
        </w:r>
        <w:r w:rsidR="00BF0ACF">
          <w:rPr>
            <w:rFonts w:ascii="Times New Roman" w:hAnsi="Times New Roman"/>
          </w:rPr>
          <w:t xml:space="preserve"> </w:t>
        </w:r>
      </w:ins>
    </w:p>
    <w:p w14:paraId="45263354" w14:textId="21FE14DB" w:rsidR="00014A39" w:rsidRDefault="00295F3B" w:rsidP="000C61E2">
      <w:pPr>
        <w:pStyle w:val="Akapitzlist1"/>
        <w:numPr>
          <w:ilvl w:val="1"/>
          <w:numId w:val="2"/>
        </w:numPr>
        <w:spacing w:before="60" w:after="60" w:line="276" w:lineRule="auto"/>
        <w:jc w:val="both"/>
        <w:rPr>
          <w:rFonts w:ascii="Times New Roman" w:hAnsi="Times New Roman"/>
          <w:color w:val="000000"/>
        </w:rPr>
      </w:pPr>
      <w:ins w:id="236" w:author="Autor">
        <w:r>
          <w:rPr>
            <w:rFonts w:ascii="Times New Roman" w:hAnsi="Times New Roman"/>
          </w:rPr>
          <w:t xml:space="preserve">Łączna </w:t>
        </w:r>
      </w:ins>
      <w:r w:rsidR="00014A39" w:rsidRPr="00014A39">
        <w:rPr>
          <w:rFonts w:ascii="Times New Roman" w:hAnsi="Times New Roman"/>
        </w:rPr>
        <w:t xml:space="preserve">Cena </w:t>
      </w:r>
      <w:r w:rsidR="000530A6">
        <w:rPr>
          <w:rFonts w:ascii="Times New Roman" w:hAnsi="Times New Roman"/>
        </w:rPr>
        <w:t>Ofert</w:t>
      </w:r>
      <w:r w:rsidR="00014A39" w:rsidRPr="00014A39">
        <w:rPr>
          <w:rFonts w:ascii="Times New Roman" w:hAnsi="Times New Roman"/>
        </w:rPr>
        <w:t>y</w:t>
      </w:r>
      <w:r w:rsidR="00014A39" w:rsidRPr="006B5C67">
        <w:rPr>
          <w:rFonts w:ascii="Times New Roman" w:hAnsi="Times New Roman"/>
        </w:rPr>
        <w:t xml:space="preserve"> odpowiada łącznej wartości świadczeń pieniężnych oczekiwanych przez Wykonawcę w zamian </w:t>
      </w:r>
      <w:r w:rsidR="00014A39" w:rsidRPr="00491929">
        <w:rPr>
          <w:rFonts w:ascii="Times New Roman" w:hAnsi="Times New Roman"/>
        </w:rPr>
        <w:t>za jego świ</w:t>
      </w:r>
      <w:r w:rsidR="00014A39">
        <w:rPr>
          <w:rFonts w:ascii="Times New Roman" w:hAnsi="Times New Roman"/>
        </w:rPr>
        <w:t>adczenia określone szczegółowo w Załączniku nr 3 do Ogłoszenia, w szczególności</w:t>
      </w:r>
      <w:r w:rsidR="00014A39" w:rsidRPr="00C25F3C">
        <w:t xml:space="preserve"> </w:t>
      </w:r>
      <w:ins w:id="237" w:author="Autor">
        <w:r w:rsidR="00621083" w:rsidRPr="00621083">
          <w:rPr>
            <w:rFonts w:ascii="Times New Roman" w:hAnsi="Times New Roman"/>
          </w:rPr>
          <w:t xml:space="preserve">łączna </w:t>
        </w:r>
      </w:ins>
      <w:r w:rsidR="00014A39">
        <w:rPr>
          <w:rFonts w:ascii="Times New Roman" w:hAnsi="Times New Roman"/>
        </w:rPr>
        <w:t xml:space="preserve">cena </w:t>
      </w:r>
      <w:r w:rsidR="000530A6">
        <w:rPr>
          <w:rFonts w:ascii="Times New Roman" w:hAnsi="Times New Roman"/>
        </w:rPr>
        <w:t>Ofert</w:t>
      </w:r>
      <w:r w:rsidR="00014A39">
        <w:rPr>
          <w:rFonts w:ascii="Times New Roman" w:hAnsi="Times New Roman"/>
        </w:rPr>
        <w:t>y musi obejmować wszystkie grupy analiz laboratoryjnych</w:t>
      </w:r>
      <w:del w:id="238" w:author="Autor">
        <w:r w:rsidR="005F59C6" w:rsidDel="00621083">
          <w:rPr>
            <w:rFonts w:ascii="Times New Roman" w:hAnsi="Times New Roman"/>
          </w:rPr>
          <w:delText xml:space="preserve"> w ramach Pakietu Podstawowego</w:delText>
        </w:r>
        <w:r w:rsidR="005F59C6" w:rsidRPr="00621083" w:rsidDel="00621083">
          <w:rPr>
            <w:rFonts w:ascii="Times New Roman" w:hAnsi="Times New Roman"/>
          </w:rPr>
          <w:delText xml:space="preserve">. Wykonawca </w:delText>
        </w:r>
      </w:del>
      <w:ins w:id="239" w:author="Autor">
        <w:r w:rsidR="00621083">
          <w:rPr>
            <w:rFonts w:ascii="Times New Roman" w:hAnsi="Times New Roman"/>
          </w:rPr>
          <w:t>.</w:t>
        </w:r>
      </w:ins>
      <w:del w:id="240" w:author="Autor">
        <w:r w:rsidR="005F59C6" w:rsidRPr="00621083" w:rsidDel="00621083">
          <w:rPr>
            <w:rFonts w:ascii="Times New Roman" w:hAnsi="Times New Roman"/>
          </w:rPr>
          <w:delText>dodatkowo w Ofercie wskazuje</w:delText>
        </w:r>
        <w:r w:rsidR="00CC196A" w:rsidRPr="00621083" w:rsidDel="00621083">
          <w:rPr>
            <w:rFonts w:ascii="Times New Roman" w:hAnsi="Times New Roman"/>
          </w:rPr>
          <w:delText xml:space="preserve"> Cenę </w:delText>
        </w:r>
        <w:r w:rsidR="000530A6" w:rsidRPr="00621083" w:rsidDel="00621083">
          <w:rPr>
            <w:rFonts w:ascii="Times New Roman" w:hAnsi="Times New Roman"/>
          </w:rPr>
          <w:delText>Ofert</w:delText>
        </w:r>
        <w:r w:rsidR="00CC196A" w:rsidRPr="00621083" w:rsidDel="00621083">
          <w:rPr>
            <w:rFonts w:ascii="Times New Roman" w:hAnsi="Times New Roman"/>
          </w:rPr>
          <w:delText>y w podziale na cztery transze oraz</w:delText>
        </w:r>
        <w:r w:rsidR="005F59C6" w:rsidRPr="00621083" w:rsidDel="00621083">
          <w:rPr>
            <w:rFonts w:ascii="Times New Roman" w:hAnsi="Times New Roman"/>
          </w:rPr>
          <w:delText xml:space="preserve"> cenę Pakietu Dodatkowego analiz (z dokładnością do dwóch miejsc po przecinku) obejmującą dodatkowe analizy dla Pakietu Podstawowego – Zamawiający zastrzega sobie prawo opcji do zlecenia wykonania dodatkowych analiz względem Pakietu Podstawowego w trakcie Przedsięwzięcia PCP w razie potrzeby.</w:delText>
        </w:r>
      </w:del>
    </w:p>
    <w:p w14:paraId="420707EA" w14:textId="6D6336DE" w:rsidR="003864E0" w:rsidRPr="00BA7D70" w:rsidRDefault="5CEE319F"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W przypadku składania </w:t>
      </w:r>
      <w:r w:rsidR="000530A6">
        <w:rPr>
          <w:rFonts w:ascii="Times New Roman" w:hAnsi="Times New Roman"/>
          <w:color w:val="000000"/>
        </w:rPr>
        <w:t>Ofert</w:t>
      </w:r>
      <w:r w:rsidRPr="00BA7D70">
        <w:rPr>
          <w:rFonts w:ascii="Times New Roman" w:hAnsi="Times New Roman"/>
          <w:color w:val="000000"/>
        </w:rPr>
        <w:t xml:space="preserve">y przez Wykonawców ubiegających się </w:t>
      </w:r>
      <w:r w:rsidR="2408BC86" w:rsidRPr="00BA7D70">
        <w:rPr>
          <w:rFonts w:ascii="Times New Roman" w:hAnsi="Times New Roman"/>
          <w:color w:val="000000"/>
        </w:rPr>
        <w:t xml:space="preserve">wspólnie </w:t>
      </w:r>
      <w:r w:rsidRPr="00BA7D70">
        <w:rPr>
          <w:rFonts w:ascii="Times New Roman" w:hAnsi="Times New Roman"/>
          <w:color w:val="000000"/>
        </w:rPr>
        <w:t>o udzielenie zamówienia, należy załączyć pełnomocnictwo</w:t>
      </w:r>
      <w:r w:rsidR="6DDD84A1" w:rsidRPr="00BA7D70">
        <w:rPr>
          <w:rFonts w:ascii="Times New Roman" w:hAnsi="Times New Roman"/>
          <w:color w:val="000000"/>
        </w:rPr>
        <w:t xml:space="preserve"> udzielone jednemu z nich</w:t>
      </w:r>
      <w:r w:rsidRPr="00BA7D70">
        <w:rPr>
          <w:rFonts w:ascii="Times New Roman" w:hAnsi="Times New Roman"/>
          <w:color w:val="000000"/>
        </w:rPr>
        <w:t xml:space="preserve"> do reprezentowania </w:t>
      </w:r>
      <w:r w:rsidR="6DDD84A1" w:rsidRPr="00BA7D70">
        <w:rPr>
          <w:rFonts w:ascii="Times New Roman" w:hAnsi="Times New Roman"/>
          <w:color w:val="000000"/>
        </w:rPr>
        <w:t xml:space="preserve">pozostałych Wykonawców działających wspólnie </w:t>
      </w:r>
      <w:r w:rsidRPr="00BA7D70">
        <w:rPr>
          <w:rFonts w:ascii="Times New Roman" w:hAnsi="Times New Roman"/>
          <w:color w:val="000000"/>
        </w:rPr>
        <w:t xml:space="preserve">w </w:t>
      </w:r>
      <w:r w:rsidR="005D68BC">
        <w:rPr>
          <w:rFonts w:ascii="Times New Roman" w:hAnsi="Times New Roman"/>
          <w:color w:val="000000"/>
        </w:rPr>
        <w:t>P</w:t>
      </w:r>
      <w:r w:rsidRPr="00BA7D70">
        <w:rPr>
          <w:rFonts w:ascii="Times New Roman" w:hAnsi="Times New Roman"/>
          <w:color w:val="000000"/>
        </w:rPr>
        <w:t>ostępowaniu o udziel</w:t>
      </w:r>
      <w:r w:rsidR="6C29436B" w:rsidRPr="00BA7D70">
        <w:rPr>
          <w:rFonts w:ascii="Times New Roman" w:hAnsi="Times New Roman"/>
          <w:color w:val="000000"/>
        </w:rPr>
        <w:t>enie zamówienia i zawarcia umowy</w:t>
      </w:r>
      <w:r w:rsidRPr="00BA7D70">
        <w:rPr>
          <w:rFonts w:ascii="Times New Roman" w:hAnsi="Times New Roman"/>
          <w:color w:val="000000"/>
        </w:rPr>
        <w:t>. Pełnomocnictwo winno być złożone w oryginale lub kopii potwierdzonej notari</w:t>
      </w:r>
      <w:r w:rsidR="6C29436B" w:rsidRPr="00BA7D70">
        <w:rPr>
          <w:rFonts w:ascii="Times New Roman" w:hAnsi="Times New Roman"/>
          <w:color w:val="000000"/>
        </w:rPr>
        <w:t>alnie za zgodność z oryginałem.</w:t>
      </w:r>
    </w:p>
    <w:p w14:paraId="22C782D0" w14:textId="4EEDBB32" w:rsidR="003864E0" w:rsidRPr="008B12A8" w:rsidRDefault="001273F6" w:rsidP="000C61E2">
      <w:pPr>
        <w:pStyle w:val="Akapitzlist1"/>
        <w:numPr>
          <w:ilvl w:val="1"/>
          <w:numId w:val="2"/>
        </w:numPr>
        <w:spacing w:before="60" w:after="60" w:line="276" w:lineRule="auto"/>
        <w:jc w:val="both"/>
        <w:rPr>
          <w:rFonts w:ascii="Times New Roman" w:hAnsi="Times New Roman"/>
          <w:color w:val="000000"/>
        </w:rPr>
      </w:pPr>
      <w:r w:rsidRPr="4FD61535">
        <w:rPr>
          <w:rFonts w:ascii="Times New Roman" w:hAnsi="Times New Roman"/>
          <w:color w:val="000000" w:themeColor="text1"/>
        </w:rPr>
        <w:t xml:space="preserve">Pełnomocnictwo do podpisania </w:t>
      </w:r>
      <w:r w:rsidR="000530A6">
        <w:rPr>
          <w:rFonts w:ascii="Times New Roman" w:hAnsi="Times New Roman"/>
          <w:color w:val="000000" w:themeColor="text1"/>
        </w:rPr>
        <w:t>Ofert</w:t>
      </w:r>
      <w:r w:rsidRPr="4FD61535">
        <w:rPr>
          <w:rFonts w:ascii="Times New Roman" w:hAnsi="Times New Roman"/>
          <w:color w:val="000000" w:themeColor="text1"/>
        </w:rPr>
        <w:t xml:space="preserve">y złożone w formie określonej w </w:t>
      </w:r>
      <w:r w:rsidR="0008585A" w:rsidRPr="4FD61535">
        <w:rPr>
          <w:rFonts w:ascii="Times New Roman" w:hAnsi="Times New Roman"/>
          <w:color w:val="000000" w:themeColor="text1"/>
        </w:rPr>
        <w:t>pkt. 7.</w:t>
      </w:r>
      <w:r w:rsidR="0EB22E2A" w:rsidRPr="4FD61535">
        <w:rPr>
          <w:rFonts w:ascii="Times New Roman" w:hAnsi="Times New Roman"/>
          <w:color w:val="000000" w:themeColor="text1"/>
        </w:rPr>
        <w:t>4</w:t>
      </w:r>
      <w:r w:rsidRPr="4FD61535">
        <w:rPr>
          <w:rFonts w:ascii="Times New Roman" w:hAnsi="Times New Roman"/>
          <w:color w:val="000000" w:themeColor="text1"/>
        </w:rPr>
        <w:t xml:space="preserve">, o ile umocowanie do dokonania przedmiotowej czynności nie wynika z dokumentów rejestrowych załączonych do </w:t>
      </w:r>
      <w:r w:rsidR="000530A6">
        <w:rPr>
          <w:rFonts w:ascii="Times New Roman" w:hAnsi="Times New Roman"/>
          <w:color w:val="000000" w:themeColor="text1"/>
        </w:rPr>
        <w:t>Ofert</w:t>
      </w:r>
      <w:r w:rsidR="00C14D49" w:rsidRPr="4FD61535">
        <w:rPr>
          <w:rFonts w:ascii="Times New Roman" w:hAnsi="Times New Roman"/>
          <w:color w:val="000000" w:themeColor="text1"/>
        </w:rPr>
        <w:t xml:space="preserve">y </w:t>
      </w:r>
      <w:r w:rsidR="0094488D" w:rsidRPr="4FD61535">
        <w:rPr>
          <w:rFonts w:ascii="Times New Roman" w:hAnsi="Times New Roman"/>
          <w:color w:val="000000" w:themeColor="text1"/>
        </w:rPr>
        <w:t>lub z pełnomocnictwa, o którym mowa w pkt 7.</w:t>
      </w:r>
      <w:r w:rsidR="3DFB7D4D" w:rsidRPr="4FD61535">
        <w:rPr>
          <w:rFonts w:ascii="Times New Roman" w:hAnsi="Times New Roman"/>
          <w:color w:val="000000" w:themeColor="text1"/>
        </w:rPr>
        <w:t>4</w:t>
      </w:r>
      <w:r w:rsidRPr="4FD61535">
        <w:rPr>
          <w:rFonts w:ascii="Times New Roman" w:hAnsi="Times New Roman"/>
          <w:color w:val="000000" w:themeColor="text1"/>
        </w:rPr>
        <w:t>.</w:t>
      </w:r>
      <w:r w:rsidR="00041C87" w:rsidRPr="4FD61535">
        <w:rPr>
          <w:rFonts w:ascii="Times New Roman" w:hAnsi="Times New Roman"/>
          <w:color w:val="000000" w:themeColor="text1"/>
        </w:rPr>
        <w:t xml:space="preserve"> Pełnomocnictwo winno być złożone w oryginale lub kopii potwierdzonej notarialnie za zgodność z oryginałem.</w:t>
      </w:r>
    </w:p>
    <w:p w14:paraId="5AF22121" w14:textId="74BA5CA2" w:rsidR="003864E0" w:rsidRPr="008B12A8" w:rsidRDefault="001273F6"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Każdy Wykonawca może złożyć tylko </w:t>
      </w:r>
      <w:r w:rsidR="008F4146" w:rsidRPr="00BA7D70">
        <w:rPr>
          <w:rFonts w:ascii="Times New Roman" w:hAnsi="Times New Roman"/>
          <w:color w:val="000000"/>
        </w:rPr>
        <w:t xml:space="preserve">jedną </w:t>
      </w:r>
      <w:r w:rsidR="000530A6">
        <w:rPr>
          <w:rFonts w:ascii="Times New Roman" w:hAnsi="Times New Roman"/>
          <w:color w:val="000000"/>
        </w:rPr>
        <w:t>Ofert</w:t>
      </w:r>
      <w:r w:rsidR="008F4146" w:rsidRPr="00BA7D70">
        <w:rPr>
          <w:rFonts w:ascii="Times New Roman" w:hAnsi="Times New Roman"/>
          <w:color w:val="000000"/>
        </w:rPr>
        <w:t>ę</w:t>
      </w:r>
      <w:r w:rsidRPr="00BA7D70">
        <w:rPr>
          <w:rFonts w:ascii="Times New Roman" w:hAnsi="Times New Roman"/>
          <w:color w:val="000000"/>
        </w:rPr>
        <w:t xml:space="preserve"> pod rygorem odrzucenia. </w:t>
      </w:r>
      <w:r w:rsidR="000530A6">
        <w:rPr>
          <w:rFonts w:ascii="Times New Roman" w:hAnsi="Times New Roman"/>
          <w:color w:val="000000"/>
        </w:rPr>
        <w:t>Ofert</w:t>
      </w:r>
      <w:r w:rsidR="008F4146" w:rsidRPr="00BA7D70">
        <w:rPr>
          <w:rFonts w:ascii="Times New Roman" w:hAnsi="Times New Roman"/>
          <w:color w:val="000000"/>
        </w:rPr>
        <w:t xml:space="preserve">a </w:t>
      </w:r>
      <w:r w:rsidRPr="00BA7D70">
        <w:rPr>
          <w:rFonts w:ascii="Times New Roman" w:hAnsi="Times New Roman"/>
          <w:color w:val="000000"/>
        </w:rPr>
        <w:t>musi być sporządzon</w:t>
      </w:r>
      <w:r w:rsidR="00C74138" w:rsidRPr="00BA7D70">
        <w:rPr>
          <w:rFonts w:ascii="Times New Roman" w:hAnsi="Times New Roman"/>
          <w:color w:val="000000"/>
        </w:rPr>
        <w:t>a</w:t>
      </w:r>
      <w:r w:rsidRPr="00BA7D70">
        <w:rPr>
          <w:rFonts w:ascii="Times New Roman" w:hAnsi="Times New Roman"/>
          <w:color w:val="000000"/>
        </w:rPr>
        <w:t xml:space="preserve"> pisemnie w języku polskim, pismem czytelnym.</w:t>
      </w:r>
      <w:r w:rsidR="00451276" w:rsidRPr="00BA7D70">
        <w:rPr>
          <w:rFonts w:ascii="Times New Roman" w:hAnsi="Times New Roman"/>
          <w:color w:val="000000"/>
        </w:rPr>
        <w:t xml:space="preserve"> Załączone do </w:t>
      </w:r>
      <w:r w:rsidR="000530A6">
        <w:rPr>
          <w:rFonts w:ascii="Times New Roman" w:hAnsi="Times New Roman"/>
          <w:color w:val="000000"/>
        </w:rPr>
        <w:t>Ofert</w:t>
      </w:r>
      <w:r w:rsidR="008F4146" w:rsidRPr="00BA7D70">
        <w:rPr>
          <w:rFonts w:ascii="Times New Roman" w:hAnsi="Times New Roman"/>
          <w:color w:val="000000"/>
        </w:rPr>
        <w:t xml:space="preserve">y </w:t>
      </w:r>
      <w:r w:rsidR="00451276" w:rsidRPr="00BA7D70">
        <w:rPr>
          <w:rFonts w:ascii="Times New Roman" w:hAnsi="Times New Roman"/>
          <w:color w:val="000000"/>
        </w:rPr>
        <w:t>dokumenty w językach obcych muszą być przetłumaczone na język polski przez tłumacza przysięgłego.</w:t>
      </w:r>
    </w:p>
    <w:p w14:paraId="609143EA" w14:textId="0D85FC79" w:rsidR="0014541B" w:rsidRPr="00BA7D70" w:rsidRDefault="5556FC72"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W przypadku złożenia, stosowanie do pkt. 2.1., </w:t>
      </w:r>
      <w:r w:rsidR="000530A6">
        <w:rPr>
          <w:rFonts w:ascii="Times New Roman" w:hAnsi="Times New Roman"/>
          <w:color w:val="000000"/>
        </w:rPr>
        <w:t>Ofert</w:t>
      </w:r>
      <w:r w:rsidRPr="00BA7D70">
        <w:rPr>
          <w:rFonts w:ascii="Times New Roman" w:hAnsi="Times New Roman"/>
          <w:color w:val="000000"/>
        </w:rPr>
        <w:t>y w wersji papierowej</w:t>
      </w:r>
      <w:r w:rsidR="00E354B2" w:rsidRPr="00BA7D70">
        <w:rPr>
          <w:rFonts w:ascii="Times New Roman" w:hAnsi="Times New Roman"/>
          <w:color w:val="000000"/>
        </w:rPr>
        <w:t xml:space="preserve"> w oryginale</w:t>
      </w:r>
      <w:r w:rsidRPr="00BA7D70">
        <w:rPr>
          <w:rFonts w:ascii="Times New Roman" w:hAnsi="Times New Roman"/>
          <w:color w:val="000000"/>
        </w:rPr>
        <w:t xml:space="preserve">, </w:t>
      </w:r>
      <w:r w:rsidR="616F4CA5" w:rsidRPr="00BA7D70">
        <w:rPr>
          <w:rFonts w:ascii="Times New Roman" w:hAnsi="Times New Roman"/>
          <w:color w:val="000000"/>
        </w:rPr>
        <w:t>w</w:t>
      </w:r>
      <w:r w:rsidR="5CEE319F" w:rsidRPr="00BA7D70">
        <w:rPr>
          <w:rFonts w:ascii="Times New Roman" w:hAnsi="Times New Roman"/>
          <w:color w:val="000000"/>
        </w:rPr>
        <w:t xml:space="preserve">szystkie zapisane strony </w:t>
      </w:r>
      <w:r w:rsidR="000530A6">
        <w:rPr>
          <w:rFonts w:ascii="Times New Roman" w:hAnsi="Times New Roman"/>
          <w:color w:val="000000"/>
        </w:rPr>
        <w:t>Ofert</w:t>
      </w:r>
      <w:r w:rsidR="5CEE319F" w:rsidRPr="00BA7D70">
        <w:rPr>
          <w:rFonts w:ascii="Times New Roman" w:hAnsi="Times New Roman"/>
          <w:color w:val="000000"/>
        </w:rPr>
        <w:t>y</w:t>
      </w:r>
      <w:r w:rsidR="232EAD6B" w:rsidRPr="00BA7D70">
        <w:rPr>
          <w:rFonts w:ascii="Times New Roman" w:hAnsi="Times New Roman"/>
          <w:color w:val="000000"/>
        </w:rPr>
        <w:t xml:space="preserve"> </w:t>
      </w:r>
      <w:r w:rsidR="5CEE319F" w:rsidRPr="00BA7D70">
        <w:rPr>
          <w:rFonts w:ascii="Times New Roman" w:hAnsi="Times New Roman"/>
          <w:color w:val="000000"/>
        </w:rPr>
        <w:t>powinny być parafowane przez osobę uprawnioną do reprezentacji Wykonawcy</w:t>
      </w:r>
      <w:r w:rsidR="7BBADA55" w:rsidRPr="00BA7D70">
        <w:rPr>
          <w:rFonts w:ascii="Times New Roman" w:hAnsi="Times New Roman"/>
          <w:color w:val="000000"/>
        </w:rPr>
        <w:t xml:space="preserve"> lub przez osobę lub osoby, która podpisały </w:t>
      </w:r>
      <w:r w:rsidR="000530A6">
        <w:rPr>
          <w:rFonts w:ascii="Times New Roman" w:hAnsi="Times New Roman"/>
          <w:color w:val="000000"/>
        </w:rPr>
        <w:t>Ofert</w:t>
      </w:r>
      <w:r w:rsidR="7BBADA55" w:rsidRPr="00BA7D70">
        <w:rPr>
          <w:rFonts w:ascii="Times New Roman" w:hAnsi="Times New Roman"/>
          <w:color w:val="000000"/>
        </w:rPr>
        <w:t>ę</w:t>
      </w:r>
      <w:r w:rsidR="5CEE319F" w:rsidRPr="00BA7D70">
        <w:rPr>
          <w:rFonts w:ascii="Times New Roman" w:hAnsi="Times New Roman"/>
          <w:color w:val="000000"/>
        </w:rPr>
        <w:t>.</w:t>
      </w:r>
      <w:r w:rsidR="089A9512" w:rsidRPr="00BA7D70">
        <w:rPr>
          <w:rFonts w:ascii="Times New Roman" w:hAnsi="Times New Roman"/>
          <w:color w:val="000000"/>
        </w:rPr>
        <w:t xml:space="preserve"> </w:t>
      </w:r>
      <w:r w:rsidR="5CEE319F" w:rsidRPr="00BA7D70">
        <w:rPr>
          <w:rFonts w:ascii="Times New Roman" w:hAnsi="Times New Roman"/>
          <w:color w:val="000000"/>
        </w:rPr>
        <w:t>Zaleca się ponumerowanie stron i ich spięcie</w:t>
      </w:r>
      <w:r w:rsidR="7E88DF5F" w:rsidRPr="00BA7D70">
        <w:rPr>
          <w:rFonts w:ascii="Times New Roman" w:hAnsi="Times New Roman"/>
          <w:color w:val="000000"/>
        </w:rPr>
        <w:t xml:space="preserve"> (w przypadku </w:t>
      </w:r>
      <w:r w:rsidR="000530A6">
        <w:rPr>
          <w:rFonts w:ascii="Times New Roman" w:hAnsi="Times New Roman"/>
          <w:color w:val="000000"/>
        </w:rPr>
        <w:t>Ofert</w:t>
      </w:r>
      <w:r w:rsidR="7E88DF5F" w:rsidRPr="00BA7D70">
        <w:rPr>
          <w:rFonts w:ascii="Times New Roman" w:hAnsi="Times New Roman"/>
          <w:color w:val="000000"/>
        </w:rPr>
        <w:t>y w wersji papierowej)</w:t>
      </w:r>
      <w:r w:rsidR="5CEE319F" w:rsidRPr="00BA7D70">
        <w:rPr>
          <w:rFonts w:ascii="Times New Roman" w:hAnsi="Times New Roman"/>
          <w:color w:val="000000"/>
        </w:rPr>
        <w:t xml:space="preserve"> w sposób uniemożliwiający przypadkowe zdekompletowanie.</w:t>
      </w:r>
    </w:p>
    <w:p w14:paraId="3FE75EB2" w14:textId="0616D1AC" w:rsidR="003864E0" w:rsidRPr="008B12A8" w:rsidRDefault="001273F6"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Dokumenty wchodzące w skład </w:t>
      </w:r>
      <w:r w:rsidR="000530A6">
        <w:rPr>
          <w:rFonts w:ascii="Times New Roman" w:hAnsi="Times New Roman"/>
          <w:color w:val="000000"/>
        </w:rPr>
        <w:t>Ofert</w:t>
      </w:r>
      <w:r w:rsidRPr="00BA7D70">
        <w:rPr>
          <w:rFonts w:ascii="Times New Roman" w:hAnsi="Times New Roman"/>
          <w:color w:val="000000"/>
        </w:rPr>
        <w:t>y mogą być przedstawione w formie oryginałów albo kopii poświadczonych za zgodność z oryginałem, z zachowaniem sposobu reprezentacji</w:t>
      </w:r>
      <w:r w:rsidR="00041C87" w:rsidRPr="00BA7D70">
        <w:rPr>
          <w:rFonts w:ascii="Times New Roman" w:hAnsi="Times New Roman"/>
          <w:color w:val="000000"/>
        </w:rPr>
        <w:t xml:space="preserve"> z zastrzeżeniem odmiennych postanowień pkt 7.3</w:t>
      </w:r>
      <w:r w:rsidR="00966C63">
        <w:rPr>
          <w:rFonts w:ascii="Times New Roman" w:hAnsi="Times New Roman"/>
          <w:color w:val="000000"/>
        </w:rPr>
        <w:t>.</w:t>
      </w:r>
      <w:r w:rsidR="00041C87" w:rsidRPr="00BA7D70">
        <w:rPr>
          <w:rFonts w:ascii="Times New Roman" w:hAnsi="Times New Roman"/>
          <w:color w:val="000000"/>
        </w:rPr>
        <w:t xml:space="preserve"> i 7.4</w:t>
      </w:r>
      <w:r w:rsidRPr="00BA7D70">
        <w:rPr>
          <w:rFonts w:ascii="Times New Roman" w:hAnsi="Times New Roman"/>
          <w:color w:val="000000"/>
        </w:rPr>
        <w:t>. Zgodność z oryginałem wszystkich kopii dokumentów musi być potwierdzona przez osobę uprawnioną do reprezentacji Wykonawcy</w:t>
      </w:r>
      <w:r w:rsidR="00282A04" w:rsidRPr="00BA7D70">
        <w:rPr>
          <w:rFonts w:ascii="Times New Roman" w:hAnsi="Times New Roman"/>
          <w:color w:val="000000"/>
        </w:rPr>
        <w:t xml:space="preserve"> lub przez osobę lub osoby, która podpisały </w:t>
      </w:r>
      <w:r w:rsidR="000530A6">
        <w:rPr>
          <w:rFonts w:ascii="Times New Roman" w:hAnsi="Times New Roman"/>
          <w:color w:val="000000"/>
        </w:rPr>
        <w:t>Ofert</w:t>
      </w:r>
      <w:r w:rsidR="00282A04" w:rsidRPr="00BA7D70">
        <w:rPr>
          <w:rFonts w:ascii="Times New Roman" w:hAnsi="Times New Roman"/>
          <w:color w:val="000000"/>
        </w:rPr>
        <w:t>ę</w:t>
      </w:r>
      <w:r w:rsidRPr="00BA7D70">
        <w:rPr>
          <w:rFonts w:ascii="Times New Roman" w:hAnsi="Times New Roman"/>
          <w:color w:val="000000"/>
        </w:rPr>
        <w:t xml:space="preserve">. Składane wraz z </w:t>
      </w:r>
      <w:r w:rsidR="000530A6">
        <w:rPr>
          <w:rFonts w:ascii="Times New Roman" w:hAnsi="Times New Roman"/>
          <w:color w:val="000000"/>
        </w:rPr>
        <w:t>Ofert</w:t>
      </w:r>
      <w:r w:rsidRPr="00BA7D70">
        <w:rPr>
          <w:rFonts w:ascii="Times New Roman" w:hAnsi="Times New Roman"/>
          <w:color w:val="000000"/>
        </w:rPr>
        <w:t>ą oświadczenia, dokumenty, kserokopie dokumentów itp. winny posiadać aktualne daty potwierdzenia (</w:t>
      </w:r>
      <w:r w:rsidR="00AA6336" w:rsidRPr="00BA7D70">
        <w:rPr>
          <w:rFonts w:ascii="Times New Roman" w:hAnsi="Times New Roman"/>
          <w:color w:val="000000"/>
        </w:rPr>
        <w:t xml:space="preserve">o ile w </w:t>
      </w:r>
      <w:r w:rsidR="001D7B85">
        <w:rPr>
          <w:rFonts w:ascii="Times New Roman" w:hAnsi="Times New Roman"/>
          <w:color w:val="000000"/>
        </w:rPr>
        <w:t>O</w:t>
      </w:r>
      <w:r w:rsidR="00AA6336" w:rsidRPr="00BA7D70">
        <w:rPr>
          <w:rFonts w:ascii="Times New Roman" w:hAnsi="Times New Roman"/>
          <w:color w:val="000000"/>
        </w:rPr>
        <w:t>głoszeniu wprost nie wskazano inaczej data potwierdzenia winna przypadać w okresie</w:t>
      </w:r>
      <w:r w:rsidRPr="00BA7D70">
        <w:rPr>
          <w:rFonts w:ascii="Times New Roman" w:hAnsi="Times New Roman"/>
          <w:color w:val="000000"/>
        </w:rPr>
        <w:t xml:space="preserve"> wyznaczon</w:t>
      </w:r>
      <w:r w:rsidR="00AA6336" w:rsidRPr="00BA7D70">
        <w:rPr>
          <w:rFonts w:ascii="Times New Roman" w:hAnsi="Times New Roman"/>
          <w:color w:val="000000"/>
        </w:rPr>
        <w:t>ym</w:t>
      </w:r>
      <w:r w:rsidRPr="00BA7D70">
        <w:rPr>
          <w:rFonts w:ascii="Times New Roman" w:hAnsi="Times New Roman"/>
          <w:color w:val="000000"/>
        </w:rPr>
        <w:t xml:space="preserve"> na opracowanie </w:t>
      </w:r>
      <w:r w:rsidR="000530A6">
        <w:rPr>
          <w:rFonts w:ascii="Times New Roman" w:hAnsi="Times New Roman"/>
          <w:color w:val="000000"/>
        </w:rPr>
        <w:t>Ofert</w:t>
      </w:r>
      <w:r w:rsidR="003E0EF4" w:rsidRPr="00BA7D70">
        <w:rPr>
          <w:rFonts w:ascii="Times New Roman" w:hAnsi="Times New Roman"/>
          <w:color w:val="000000"/>
        </w:rPr>
        <w:t>y</w:t>
      </w:r>
      <w:r w:rsidRPr="00BA7D70">
        <w:rPr>
          <w:rFonts w:ascii="Times New Roman" w:hAnsi="Times New Roman"/>
          <w:color w:val="000000"/>
        </w:rPr>
        <w:t>).</w:t>
      </w:r>
    </w:p>
    <w:p w14:paraId="7F2CFAC2" w14:textId="0E270162" w:rsidR="004F422D" w:rsidRPr="008B12A8" w:rsidRDefault="62282171" w:rsidP="000C61E2">
      <w:pPr>
        <w:pStyle w:val="Akapitzlist1"/>
        <w:numPr>
          <w:ilvl w:val="1"/>
          <w:numId w:val="2"/>
        </w:numPr>
        <w:spacing w:before="60" w:after="60" w:line="276" w:lineRule="auto"/>
        <w:jc w:val="both"/>
        <w:rPr>
          <w:rFonts w:ascii="Times New Roman" w:hAnsi="Times New Roman"/>
          <w:color w:val="000000"/>
        </w:rPr>
      </w:pPr>
      <w:r w:rsidRPr="008B12A8">
        <w:rPr>
          <w:rFonts w:ascii="Times New Roman" w:hAnsi="Times New Roman"/>
          <w:color w:val="000000"/>
        </w:rPr>
        <w:t xml:space="preserve">W przypadku złożenia, stosownie do pkt </w:t>
      </w:r>
      <w:r w:rsidR="004F422D" w:rsidRPr="00BA7D70">
        <w:rPr>
          <w:rFonts w:ascii="Times New Roman" w:hAnsi="Times New Roman"/>
          <w:color w:val="000000"/>
        </w:rPr>
        <w:fldChar w:fldCharType="begin"/>
      </w:r>
      <w:r w:rsidR="004F422D" w:rsidRPr="00BA7D70">
        <w:rPr>
          <w:rFonts w:ascii="Times New Roman" w:hAnsi="Times New Roman"/>
          <w:color w:val="000000"/>
        </w:rPr>
        <w:instrText xml:space="preserve"> REF _Ref51795960 \r \h </w:instrText>
      </w:r>
      <w:r w:rsidR="00BA7D70">
        <w:rPr>
          <w:rFonts w:ascii="Times New Roman" w:hAnsi="Times New Roman"/>
          <w:color w:val="000000"/>
        </w:rPr>
        <w:instrText xml:space="preserve"> \* MERGEFORMAT </w:instrText>
      </w:r>
      <w:r w:rsidR="004F422D" w:rsidRPr="00BA7D70">
        <w:rPr>
          <w:rFonts w:ascii="Times New Roman" w:hAnsi="Times New Roman"/>
          <w:color w:val="000000"/>
        </w:rPr>
      </w:r>
      <w:r w:rsidR="004F422D" w:rsidRPr="00BA7D70">
        <w:rPr>
          <w:rFonts w:ascii="Times New Roman" w:hAnsi="Times New Roman"/>
          <w:color w:val="000000"/>
        </w:rPr>
        <w:fldChar w:fldCharType="separate"/>
      </w:r>
      <w:r w:rsidR="4E08898F" w:rsidRPr="00BA7D70">
        <w:rPr>
          <w:rFonts w:ascii="Times New Roman" w:hAnsi="Times New Roman"/>
          <w:color w:val="000000"/>
        </w:rPr>
        <w:t>2.1</w:t>
      </w:r>
      <w:r w:rsidR="004F422D" w:rsidRPr="00BA7D70">
        <w:rPr>
          <w:rFonts w:ascii="Times New Roman" w:hAnsi="Times New Roman"/>
          <w:color w:val="000000"/>
        </w:rPr>
        <w:fldChar w:fldCharType="end"/>
      </w:r>
      <w:r w:rsidRPr="008B12A8">
        <w:rPr>
          <w:rFonts w:ascii="Times New Roman" w:hAnsi="Times New Roman"/>
          <w:color w:val="000000"/>
        </w:rPr>
        <w:t xml:space="preserve">, </w:t>
      </w:r>
      <w:r w:rsidR="000530A6">
        <w:rPr>
          <w:rFonts w:ascii="Times New Roman" w:hAnsi="Times New Roman"/>
          <w:color w:val="000000"/>
        </w:rPr>
        <w:t>Ofert</w:t>
      </w:r>
      <w:r w:rsidRPr="008B12A8">
        <w:rPr>
          <w:rFonts w:ascii="Times New Roman" w:hAnsi="Times New Roman"/>
          <w:color w:val="000000"/>
        </w:rPr>
        <w:t xml:space="preserve">y </w:t>
      </w:r>
      <w:r w:rsidRPr="00BA7D70">
        <w:rPr>
          <w:rFonts w:ascii="Times New Roman" w:hAnsi="Times New Roman"/>
          <w:color w:val="000000"/>
        </w:rPr>
        <w:t>w wersji elektronicznej</w:t>
      </w:r>
      <w:r w:rsidRPr="008B12A8">
        <w:rPr>
          <w:rFonts w:ascii="Times New Roman" w:hAnsi="Times New Roman"/>
          <w:color w:val="000000"/>
        </w:rPr>
        <w:t xml:space="preserve">, wszystkie dokumenty załączone do wiadomości muszą być </w:t>
      </w:r>
      <w:r w:rsidR="6AEB0561" w:rsidRPr="008B12A8">
        <w:rPr>
          <w:rFonts w:ascii="Times New Roman" w:hAnsi="Times New Roman"/>
          <w:color w:val="000000"/>
        </w:rPr>
        <w:t>podpisane kwalifikowanym podpisem elektronicznym przez właściwą osobę działającą w imieniu Wykonawcy, a w przypadku kopii poświadczonych przez notariusza – muszą być podpisane kwalifikowanym podpisem elektronicznym przez notariusza poświadczającego dokument.</w:t>
      </w:r>
    </w:p>
    <w:p w14:paraId="6C590811" w14:textId="4948B93F" w:rsidR="00BA7D70" w:rsidRDefault="001273F6"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Ocena spełnienia warunków udziału w </w:t>
      </w:r>
      <w:r w:rsidR="005D68BC">
        <w:rPr>
          <w:rFonts w:ascii="Times New Roman" w:hAnsi="Times New Roman"/>
          <w:color w:val="000000"/>
        </w:rPr>
        <w:t>P</w:t>
      </w:r>
      <w:r w:rsidRPr="00BA7D70">
        <w:rPr>
          <w:rFonts w:ascii="Times New Roman" w:hAnsi="Times New Roman"/>
          <w:color w:val="000000"/>
        </w:rPr>
        <w:t>ostępowaniu nastąpi na podstawie analizy złożonych przez Wykonawcę oświadczeń i dokumentów. Warunek będzie uznany za spełniony, jeżeli będzie to wynikać w sposób jednoznaczny z</w:t>
      </w:r>
      <w:r w:rsidR="003864E0" w:rsidRPr="00BA7D70">
        <w:rPr>
          <w:rFonts w:ascii="Times New Roman" w:hAnsi="Times New Roman"/>
          <w:color w:val="000000"/>
        </w:rPr>
        <w:t xml:space="preserve"> treści oświadczeń i dokumentów. </w:t>
      </w:r>
    </w:p>
    <w:p w14:paraId="73D0B528" w14:textId="2A1A8792" w:rsidR="003864E0" w:rsidRPr="00BA7D70" w:rsidRDefault="5CEE319F"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Złożenie przez Wykonawcę nieprawdziwych informacji</w:t>
      </w:r>
      <w:r w:rsidR="7F8F23ED" w:rsidRPr="00BA7D70">
        <w:rPr>
          <w:rFonts w:ascii="Times New Roman" w:hAnsi="Times New Roman"/>
          <w:color w:val="000000"/>
        </w:rPr>
        <w:t>,</w:t>
      </w:r>
      <w:r w:rsidRPr="00BA7D70">
        <w:rPr>
          <w:rFonts w:ascii="Times New Roman" w:hAnsi="Times New Roman"/>
          <w:color w:val="000000"/>
        </w:rPr>
        <w:t xml:space="preserve"> mających wpływ na wynik </w:t>
      </w:r>
      <w:r w:rsidR="005D68BC">
        <w:rPr>
          <w:rFonts w:ascii="Times New Roman" w:hAnsi="Times New Roman"/>
          <w:color w:val="000000"/>
        </w:rPr>
        <w:t>P</w:t>
      </w:r>
      <w:r w:rsidRPr="00BA7D70">
        <w:rPr>
          <w:rFonts w:ascii="Times New Roman" w:hAnsi="Times New Roman"/>
          <w:color w:val="000000"/>
        </w:rPr>
        <w:t>ostępowania</w:t>
      </w:r>
      <w:r w:rsidR="21A7F9F3" w:rsidRPr="00BA7D70">
        <w:rPr>
          <w:rFonts w:ascii="Times New Roman" w:hAnsi="Times New Roman"/>
          <w:color w:val="000000"/>
        </w:rPr>
        <w:t>,</w:t>
      </w:r>
      <w:r w:rsidRPr="00BA7D70">
        <w:rPr>
          <w:rFonts w:ascii="Times New Roman" w:hAnsi="Times New Roman"/>
          <w:color w:val="000000"/>
        </w:rPr>
        <w:t xml:space="preserve"> spowoduje wykluczenie go z </w:t>
      </w:r>
      <w:r w:rsidR="005D68BC">
        <w:rPr>
          <w:rFonts w:ascii="Times New Roman" w:hAnsi="Times New Roman"/>
          <w:color w:val="000000"/>
        </w:rPr>
        <w:t>P</w:t>
      </w:r>
      <w:r w:rsidRPr="00BA7D70">
        <w:rPr>
          <w:rFonts w:ascii="Times New Roman" w:hAnsi="Times New Roman"/>
          <w:color w:val="000000"/>
        </w:rPr>
        <w:t xml:space="preserve">ostępowania, a </w:t>
      </w:r>
      <w:r w:rsidR="000530A6">
        <w:rPr>
          <w:rFonts w:ascii="Times New Roman" w:hAnsi="Times New Roman"/>
          <w:color w:val="000000"/>
        </w:rPr>
        <w:t>Ofert</w:t>
      </w:r>
      <w:r w:rsidR="6D1A0391" w:rsidRPr="00BA7D70">
        <w:rPr>
          <w:rFonts w:ascii="Times New Roman" w:hAnsi="Times New Roman"/>
          <w:color w:val="000000"/>
        </w:rPr>
        <w:t>a</w:t>
      </w:r>
      <w:r w:rsidR="6C29436B" w:rsidRPr="00BA7D70">
        <w:rPr>
          <w:rFonts w:ascii="Times New Roman" w:hAnsi="Times New Roman"/>
          <w:color w:val="000000"/>
        </w:rPr>
        <w:t xml:space="preserve"> </w:t>
      </w:r>
      <w:r w:rsidR="3A54EF66" w:rsidRPr="00BA7D70">
        <w:rPr>
          <w:rFonts w:ascii="Times New Roman" w:hAnsi="Times New Roman"/>
          <w:color w:val="000000"/>
        </w:rPr>
        <w:t xml:space="preserve">zostanie </w:t>
      </w:r>
      <w:r w:rsidR="6C29436B" w:rsidRPr="00BA7D70">
        <w:rPr>
          <w:rFonts w:ascii="Times New Roman" w:hAnsi="Times New Roman"/>
          <w:color w:val="000000"/>
        </w:rPr>
        <w:t>uzna</w:t>
      </w:r>
      <w:r w:rsidR="13D6542B" w:rsidRPr="00BA7D70">
        <w:rPr>
          <w:rFonts w:ascii="Times New Roman" w:hAnsi="Times New Roman"/>
          <w:color w:val="000000"/>
        </w:rPr>
        <w:t>na</w:t>
      </w:r>
      <w:r w:rsidR="6C29436B" w:rsidRPr="00BA7D70">
        <w:rPr>
          <w:rFonts w:ascii="Times New Roman" w:hAnsi="Times New Roman"/>
          <w:color w:val="000000"/>
        </w:rPr>
        <w:t xml:space="preserve"> za odrzuconą.</w:t>
      </w:r>
    </w:p>
    <w:p w14:paraId="53B918C0" w14:textId="7A25FB76" w:rsidR="000C082F" w:rsidRPr="008B12A8" w:rsidRDefault="001273F6"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 xml:space="preserve">Wszelkie ewentualne poprawki w </w:t>
      </w:r>
      <w:ins w:id="241" w:author="Autor">
        <w:r w:rsidR="004971BF">
          <w:rPr>
            <w:rFonts w:ascii="Times New Roman" w:hAnsi="Times New Roman"/>
            <w:color w:val="000000"/>
          </w:rPr>
          <w:t>O</w:t>
        </w:r>
      </w:ins>
      <w:del w:id="242" w:author="Autor">
        <w:r w:rsidRPr="00BA7D70">
          <w:rPr>
            <w:rFonts w:ascii="Times New Roman" w:hAnsi="Times New Roman"/>
            <w:color w:val="000000"/>
          </w:rPr>
          <w:delText>o</w:delText>
        </w:r>
      </w:del>
      <w:r w:rsidRPr="00BA7D70">
        <w:rPr>
          <w:rFonts w:ascii="Times New Roman" w:hAnsi="Times New Roman"/>
          <w:color w:val="000000"/>
        </w:rPr>
        <w:t>fercie muszą być naniesione czytelnie oraz opatrzone podpisem osoby upoważnionej do reprezentacji.</w:t>
      </w:r>
    </w:p>
    <w:p w14:paraId="3C72045D" w14:textId="183DE354" w:rsidR="000C082F" w:rsidRPr="008B12A8" w:rsidRDefault="000C082F" w:rsidP="000C61E2">
      <w:pPr>
        <w:pStyle w:val="Akapitzlist1"/>
        <w:numPr>
          <w:ilvl w:val="1"/>
          <w:numId w:val="2"/>
        </w:numPr>
        <w:spacing w:before="60" w:after="60" w:line="276" w:lineRule="auto"/>
        <w:jc w:val="both"/>
        <w:rPr>
          <w:rFonts w:ascii="Times New Roman" w:hAnsi="Times New Roman"/>
          <w:color w:val="000000"/>
        </w:rPr>
      </w:pPr>
      <w:r w:rsidRPr="00BA7D70">
        <w:rPr>
          <w:rFonts w:ascii="Times New Roman" w:hAnsi="Times New Roman"/>
          <w:color w:val="000000"/>
        </w:rPr>
        <w:t>W przypadku zastrzeżenia przez Wykonawcę informacji stanowiących tajemnicę przedsiębiorstwa</w:t>
      </w:r>
      <w:r w:rsidR="00966C63">
        <w:rPr>
          <w:rFonts w:ascii="Times New Roman" w:hAnsi="Times New Roman"/>
          <w:color w:val="000000"/>
        </w:rPr>
        <w:t>,</w:t>
      </w:r>
      <w:r w:rsidRPr="00BA7D70">
        <w:rPr>
          <w:rFonts w:ascii="Times New Roman" w:hAnsi="Times New Roman"/>
          <w:color w:val="000000"/>
        </w:rPr>
        <w:t xml:space="preserve"> powinien on przedstawić załącznik z uzasadnieniem </w:t>
      </w:r>
      <w:r w:rsidR="00897B83" w:rsidRPr="00BA7D70">
        <w:rPr>
          <w:rFonts w:ascii="Times New Roman" w:hAnsi="Times New Roman"/>
          <w:color w:val="000000"/>
        </w:rPr>
        <w:t xml:space="preserve">takiego </w:t>
      </w:r>
      <w:r w:rsidRPr="00BA7D70">
        <w:rPr>
          <w:rFonts w:ascii="Times New Roman" w:hAnsi="Times New Roman"/>
          <w:color w:val="000000"/>
        </w:rPr>
        <w:t>charakteru informacji.</w:t>
      </w:r>
    </w:p>
    <w:p w14:paraId="4F2344FF" w14:textId="5FC3CAE6" w:rsidR="006E76F4" w:rsidRDefault="006E76F4" w:rsidP="000C61E2">
      <w:pPr>
        <w:pStyle w:val="Akapitzlist1"/>
        <w:spacing w:before="60" w:after="60" w:line="276" w:lineRule="auto"/>
        <w:ind w:left="0"/>
        <w:jc w:val="both"/>
        <w:rPr>
          <w:rFonts w:ascii="Times New Roman" w:hAnsi="Times New Roman"/>
          <w:b/>
          <w:color w:val="000000"/>
        </w:rPr>
      </w:pPr>
    </w:p>
    <w:p w14:paraId="754BC5D3" w14:textId="77777777" w:rsidR="00966C63" w:rsidRPr="008B12A8" w:rsidRDefault="00966C63" w:rsidP="000C61E2">
      <w:pPr>
        <w:pStyle w:val="Akapitzlist1"/>
        <w:spacing w:before="60" w:after="60" w:line="276" w:lineRule="auto"/>
        <w:ind w:left="0"/>
        <w:jc w:val="both"/>
        <w:rPr>
          <w:rFonts w:ascii="Times New Roman" w:hAnsi="Times New Roman"/>
          <w:b/>
          <w:color w:val="000000"/>
        </w:rPr>
      </w:pPr>
    </w:p>
    <w:p w14:paraId="171AC5C1" w14:textId="100A3DB6" w:rsidR="00E10376" w:rsidRDefault="005B34B8" w:rsidP="000C61E2">
      <w:pPr>
        <w:pStyle w:val="Nagwek1"/>
        <w:spacing w:before="60" w:after="60"/>
        <w:rPr>
          <w:rFonts w:cs="Times New Roman"/>
          <w:b w:val="0"/>
          <w:bCs w:val="0"/>
        </w:rPr>
      </w:pPr>
      <w:r>
        <w:t>UDZIAŁ W DOCHODZIE</w:t>
      </w:r>
      <w:r w:rsidR="005D005B">
        <w:t xml:space="preserve"> I </w:t>
      </w:r>
      <w:r w:rsidR="00966C63">
        <w:t xml:space="preserve">PODSTAWY ODRZUCENIA </w:t>
      </w:r>
      <w:r w:rsidR="000530A6">
        <w:t>OFERT</w:t>
      </w:r>
      <w:r w:rsidR="00966C63">
        <w:t>Y</w:t>
      </w:r>
    </w:p>
    <w:p w14:paraId="4E013BCC" w14:textId="77777777" w:rsidR="00966C63" w:rsidRPr="00966C63" w:rsidRDefault="00966C63"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284473D5" w14:textId="77777777" w:rsidR="005D005B" w:rsidRPr="005D005B" w:rsidRDefault="005D005B" w:rsidP="000C61E2">
      <w:pPr>
        <w:pStyle w:val="Akapitzlist"/>
        <w:numPr>
          <w:ilvl w:val="0"/>
          <w:numId w:val="2"/>
        </w:numPr>
        <w:suppressAutoHyphens/>
        <w:spacing w:before="60" w:after="60" w:line="276" w:lineRule="auto"/>
        <w:jc w:val="both"/>
        <w:rPr>
          <w:rFonts w:ascii="Times New Roman" w:eastAsia="Calibri" w:hAnsi="Times New Roman" w:cs="Times New Roman"/>
          <w:vanish/>
          <w:color w:val="000000"/>
          <w:sz w:val="22"/>
          <w:szCs w:val="22"/>
        </w:rPr>
      </w:pPr>
    </w:p>
    <w:p w14:paraId="573230C0" w14:textId="0FA00C32" w:rsidR="005B34B8" w:rsidRDefault="005B34B8" w:rsidP="000C61E2">
      <w:pPr>
        <w:pStyle w:val="Akapitzlist1"/>
        <w:numPr>
          <w:ilvl w:val="1"/>
          <w:numId w:val="2"/>
        </w:numPr>
        <w:spacing w:before="60" w:after="60" w:line="276" w:lineRule="auto"/>
        <w:jc w:val="both"/>
        <w:rPr>
          <w:rFonts w:ascii="Times New Roman" w:hAnsi="Times New Roman"/>
          <w:color w:val="000000"/>
        </w:rPr>
      </w:pPr>
      <w:r>
        <w:rPr>
          <w:rFonts w:ascii="Times New Roman" w:hAnsi="Times New Roman"/>
          <w:color w:val="000000"/>
        </w:rPr>
        <w:t>[</w:t>
      </w:r>
      <w:r w:rsidRPr="005B34B8">
        <w:rPr>
          <w:rFonts w:ascii="Times New Roman" w:hAnsi="Times New Roman"/>
          <w:b/>
          <w:bCs/>
          <w:color w:val="000000"/>
        </w:rPr>
        <w:t>Udział w dochodzie</w:t>
      </w:r>
      <w:r>
        <w:rPr>
          <w:rFonts w:ascii="Times New Roman" w:hAnsi="Times New Roman"/>
          <w:color w:val="000000"/>
        </w:rPr>
        <w:t>] Wykonawca nie może zaproponować niższego udziału w dochodzie z eksploatacji Demonstratora, rozumianego zgodnie z załącznikiem nr 3 do Ogłoszenia</w:t>
      </w:r>
      <w:r w:rsidR="000B704E">
        <w:rPr>
          <w:rFonts w:ascii="Times New Roman" w:hAnsi="Times New Roman"/>
          <w:color w:val="000000"/>
        </w:rPr>
        <w:t xml:space="preserve"> (wymaganie 2.27)</w:t>
      </w:r>
      <w:r>
        <w:rPr>
          <w:rFonts w:ascii="Times New Roman" w:hAnsi="Times New Roman"/>
          <w:color w:val="000000"/>
        </w:rPr>
        <w:t xml:space="preserve">, niż </w:t>
      </w:r>
      <w:r w:rsidR="00590D4B">
        <w:rPr>
          <w:rFonts w:ascii="Times New Roman" w:hAnsi="Times New Roman"/>
          <w:color w:val="000000"/>
        </w:rPr>
        <w:t>5</w:t>
      </w:r>
      <w:r>
        <w:rPr>
          <w:rFonts w:ascii="Times New Roman" w:hAnsi="Times New Roman"/>
          <w:color w:val="000000"/>
        </w:rPr>
        <w:t>0%.</w:t>
      </w:r>
    </w:p>
    <w:p w14:paraId="79212BCA" w14:textId="1D6DC560" w:rsidR="00E10376" w:rsidRPr="008B12A8" w:rsidRDefault="005D005B" w:rsidP="000C61E2">
      <w:pPr>
        <w:pStyle w:val="Akapitzlist1"/>
        <w:numPr>
          <w:ilvl w:val="1"/>
          <w:numId w:val="2"/>
        </w:numPr>
        <w:spacing w:before="60" w:after="60" w:line="276" w:lineRule="auto"/>
        <w:ind w:left="858"/>
        <w:jc w:val="both"/>
        <w:rPr>
          <w:rFonts w:ascii="Times New Roman" w:hAnsi="Times New Roman"/>
          <w:color w:val="000000"/>
        </w:rPr>
      </w:pPr>
      <w:r>
        <w:rPr>
          <w:rFonts w:ascii="Times New Roman" w:hAnsi="Times New Roman"/>
          <w:color w:val="000000"/>
        </w:rPr>
        <w:t>[</w:t>
      </w:r>
      <w:r>
        <w:rPr>
          <w:rFonts w:ascii="Times New Roman" w:hAnsi="Times New Roman"/>
          <w:b/>
          <w:bCs/>
          <w:color w:val="000000"/>
        </w:rPr>
        <w:t xml:space="preserve">Podstawy odrzucenia </w:t>
      </w:r>
      <w:r w:rsidR="000530A6">
        <w:rPr>
          <w:rFonts w:ascii="Times New Roman" w:hAnsi="Times New Roman"/>
          <w:b/>
          <w:bCs/>
          <w:color w:val="000000"/>
        </w:rPr>
        <w:t>Ofert</w:t>
      </w:r>
      <w:r>
        <w:rPr>
          <w:rFonts w:ascii="Times New Roman" w:hAnsi="Times New Roman"/>
          <w:b/>
          <w:bCs/>
          <w:color w:val="000000"/>
        </w:rPr>
        <w:t xml:space="preserve">y] </w:t>
      </w:r>
      <w:r w:rsidR="00E10376" w:rsidRPr="008B12A8">
        <w:rPr>
          <w:rFonts w:ascii="Times New Roman" w:hAnsi="Times New Roman"/>
          <w:color w:val="000000"/>
        </w:rPr>
        <w:t xml:space="preserve">Zamawiający odrzuci </w:t>
      </w:r>
      <w:r w:rsidR="000530A6">
        <w:rPr>
          <w:rFonts w:ascii="Times New Roman" w:hAnsi="Times New Roman"/>
          <w:color w:val="000000"/>
        </w:rPr>
        <w:t>Ofert</w:t>
      </w:r>
      <w:r w:rsidR="00365FEA" w:rsidRPr="008B12A8">
        <w:rPr>
          <w:rFonts w:ascii="Times New Roman" w:hAnsi="Times New Roman"/>
          <w:color w:val="000000"/>
        </w:rPr>
        <w:t>ę</w:t>
      </w:r>
      <w:r w:rsidR="00E10376" w:rsidRPr="008B12A8">
        <w:rPr>
          <w:rFonts w:ascii="Times New Roman" w:hAnsi="Times New Roman"/>
          <w:color w:val="000000"/>
        </w:rPr>
        <w:t>, jeżeli:</w:t>
      </w:r>
    </w:p>
    <w:p w14:paraId="0899EACF" w14:textId="1B84C1A7" w:rsidR="00DB65C2" w:rsidRPr="008B12A8" w:rsidRDefault="00365FEA" w:rsidP="000C61E2">
      <w:pPr>
        <w:pStyle w:val="Akapitzlist1"/>
        <w:numPr>
          <w:ilvl w:val="2"/>
          <w:numId w:val="2"/>
        </w:numPr>
        <w:spacing w:before="60" w:after="60" w:line="276" w:lineRule="auto"/>
        <w:jc w:val="both"/>
        <w:rPr>
          <w:rFonts w:ascii="Times New Roman" w:hAnsi="Times New Roman"/>
          <w:color w:val="000000"/>
        </w:rPr>
      </w:pPr>
      <w:r w:rsidRPr="005D005B">
        <w:rPr>
          <w:rFonts w:ascii="Times New Roman" w:hAnsi="Times New Roman"/>
          <w:color w:val="000000"/>
        </w:rPr>
        <w:t>jej</w:t>
      </w:r>
      <w:r w:rsidR="00A20694" w:rsidRPr="005D005B">
        <w:rPr>
          <w:rFonts w:ascii="Times New Roman" w:hAnsi="Times New Roman"/>
          <w:color w:val="000000"/>
        </w:rPr>
        <w:t xml:space="preserve"> </w:t>
      </w:r>
      <w:r w:rsidR="00E10376" w:rsidRPr="005D005B">
        <w:rPr>
          <w:rFonts w:ascii="Times New Roman" w:hAnsi="Times New Roman"/>
          <w:color w:val="000000"/>
        </w:rPr>
        <w:t>treść</w:t>
      </w:r>
      <w:r w:rsidR="004C4174" w:rsidRPr="005D005B">
        <w:rPr>
          <w:rFonts w:ascii="Times New Roman" w:hAnsi="Times New Roman"/>
          <w:color w:val="000000"/>
        </w:rPr>
        <w:t xml:space="preserve"> </w:t>
      </w:r>
      <w:r w:rsidR="00A0788A" w:rsidRPr="005D005B">
        <w:rPr>
          <w:rFonts w:ascii="Times New Roman" w:hAnsi="Times New Roman"/>
          <w:color w:val="000000"/>
        </w:rPr>
        <w:t>lub</w:t>
      </w:r>
      <w:r w:rsidR="004C4174" w:rsidRPr="005D005B">
        <w:rPr>
          <w:rFonts w:ascii="Times New Roman" w:hAnsi="Times New Roman"/>
          <w:color w:val="000000"/>
        </w:rPr>
        <w:t xml:space="preserve"> forma</w:t>
      </w:r>
      <w:r w:rsidR="00E10376" w:rsidRPr="005D005B">
        <w:rPr>
          <w:rFonts w:ascii="Times New Roman" w:hAnsi="Times New Roman"/>
          <w:color w:val="000000"/>
        </w:rPr>
        <w:t xml:space="preserve"> nie odpowiada treści </w:t>
      </w:r>
      <w:r w:rsidR="00E60F10" w:rsidRPr="005D005B">
        <w:rPr>
          <w:rFonts w:ascii="Times New Roman" w:hAnsi="Times New Roman"/>
          <w:color w:val="000000"/>
        </w:rPr>
        <w:t>Ogłoszenia</w:t>
      </w:r>
      <w:r w:rsidR="00E10376" w:rsidRPr="005D005B">
        <w:rPr>
          <w:rFonts w:ascii="Times New Roman" w:hAnsi="Times New Roman"/>
          <w:color w:val="000000"/>
        </w:rPr>
        <w:t>, z zastrzeżeniem dotyczącym</w:t>
      </w:r>
      <w:r w:rsidR="00DB65C2" w:rsidRPr="005D005B">
        <w:rPr>
          <w:rFonts w:ascii="Times New Roman" w:hAnsi="Times New Roman"/>
          <w:color w:val="000000"/>
        </w:rPr>
        <w:t xml:space="preserve"> poprawiania omyłek</w:t>
      </w:r>
      <w:r w:rsidR="004D09B0" w:rsidRPr="005D005B">
        <w:rPr>
          <w:rFonts w:ascii="Times New Roman" w:hAnsi="Times New Roman"/>
          <w:color w:val="000000"/>
        </w:rPr>
        <w:t xml:space="preserve"> i uzupełnień i wyjaśnień</w:t>
      </w:r>
      <w:r w:rsidR="00D427BE" w:rsidRPr="005D005B">
        <w:rPr>
          <w:rFonts w:ascii="Times New Roman" w:hAnsi="Times New Roman"/>
          <w:color w:val="000000"/>
        </w:rPr>
        <w:t>;</w:t>
      </w:r>
    </w:p>
    <w:p w14:paraId="4D4207E1" w14:textId="20437E70" w:rsidR="00BF0ACF" w:rsidRPr="008B12A8" w:rsidRDefault="00365FEA" w:rsidP="000C61E2">
      <w:pPr>
        <w:pStyle w:val="Akapitzlist1"/>
        <w:numPr>
          <w:ilvl w:val="2"/>
          <w:numId w:val="2"/>
        </w:numPr>
        <w:spacing w:before="60" w:after="60" w:line="276" w:lineRule="auto"/>
        <w:jc w:val="both"/>
        <w:rPr>
          <w:rFonts w:ascii="Times New Roman" w:hAnsi="Times New Roman"/>
          <w:color w:val="000000"/>
        </w:rPr>
      </w:pPr>
      <w:r w:rsidRPr="005D005B">
        <w:rPr>
          <w:rFonts w:ascii="Times New Roman" w:hAnsi="Times New Roman"/>
          <w:color w:val="000000"/>
        </w:rPr>
        <w:t>jej</w:t>
      </w:r>
      <w:r w:rsidR="00E10376" w:rsidRPr="005D005B">
        <w:rPr>
          <w:rFonts w:ascii="Times New Roman" w:hAnsi="Times New Roman"/>
          <w:color w:val="000000"/>
        </w:rPr>
        <w:t xml:space="preserve"> złożenie stanowi czyn nieuczciwej konkurencji w rozumieniu przepisów o zwa</w:t>
      </w:r>
      <w:r w:rsidR="00DB65C2" w:rsidRPr="005D005B">
        <w:rPr>
          <w:rFonts w:ascii="Times New Roman" w:hAnsi="Times New Roman"/>
          <w:color w:val="000000"/>
        </w:rPr>
        <w:t>lczaniu nieuczciwej konkurencji</w:t>
      </w:r>
      <w:r w:rsidR="00D427BE" w:rsidRPr="005D005B">
        <w:rPr>
          <w:rFonts w:ascii="Times New Roman" w:hAnsi="Times New Roman"/>
          <w:color w:val="000000"/>
        </w:rPr>
        <w:t>;</w:t>
      </w:r>
    </w:p>
    <w:p w14:paraId="19B0B725" w14:textId="5856453C" w:rsidR="007B14CC" w:rsidRDefault="00A20694" w:rsidP="00BF0ACF">
      <w:pPr>
        <w:pStyle w:val="Akapitzlist1"/>
        <w:numPr>
          <w:ilvl w:val="2"/>
          <w:numId w:val="2"/>
        </w:numPr>
        <w:spacing w:before="60" w:after="60" w:line="276" w:lineRule="auto"/>
        <w:jc w:val="both"/>
      </w:pPr>
      <w:r w:rsidRPr="00BF0ACF">
        <w:rPr>
          <w:rFonts w:ascii="Times New Roman" w:hAnsi="Times New Roman"/>
          <w:color w:val="000000"/>
        </w:rPr>
        <w:t>został</w:t>
      </w:r>
      <w:r w:rsidR="00365FEA" w:rsidRPr="00BF0ACF">
        <w:rPr>
          <w:rFonts w:ascii="Times New Roman" w:hAnsi="Times New Roman"/>
          <w:color w:val="000000"/>
        </w:rPr>
        <w:t>a</w:t>
      </w:r>
      <w:r w:rsidRPr="00BF0ACF">
        <w:rPr>
          <w:rFonts w:ascii="Times New Roman" w:hAnsi="Times New Roman"/>
          <w:color w:val="000000"/>
        </w:rPr>
        <w:t xml:space="preserve"> złożon</w:t>
      </w:r>
      <w:r w:rsidR="00365FEA" w:rsidRPr="00BF0ACF">
        <w:rPr>
          <w:rFonts w:ascii="Times New Roman" w:hAnsi="Times New Roman"/>
          <w:color w:val="000000"/>
        </w:rPr>
        <w:t>a</w:t>
      </w:r>
      <w:r w:rsidR="00D427BE" w:rsidRPr="00BF0ACF">
        <w:rPr>
          <w:rFonts w:ascii="Times New Roman" w:hAnsi="Times New Roman"/>
          <w:color w:val="000000"/>
        </w:rPr>
        <w:t xml:space="preserve"> po terminie wyznaczonym na składanie </w:t>
      </w:r>
      <w:r w:rsidR="000530A6" w:rsidRPr="00BF0ACF">
        <w:rPr>
          <w:rFonts w:ascii="Times New Roman" w:hAnsi="Times New Roman"/>
          <w:color w:val="000000"/>
        </w:rPr>
        <w:t>Ofert</w:t>
      </w:r>
      <w:r w:rsidR="00D427BE" w:rsidRPr="00BF0ACF">
        <w:rPr>
          <w:rFonts w:ascii="Times New Roman" w:hAnsi="Times New Roman"/>
          <w:color w:val="000000"/>
        </w:rPr>
        <w:t>.</w:t>
      </w:r>
    </w:p>
    <w:p w14:paraId="078C8CFA" w14:textId="77777777" w:rsidR="00966C63" w:rsidRPr="008B12A8" w:rsidRDefault="00966C63" w:rsidP="000C61E2">
      <w:pPr>
        <w:spacing w:before="60" w:after="60" w:line="276" w:lineRule="auto"/>
        <w:jc w:val="both"/>
        <w:rPr>
          <w:rFonts w:ascii="Times New Roman" w:hAnsi="Times New Roman"/>
          <w:sz w:val="22"/>
        </w:rPr>
      </w:pPr>
    </w:p>
    <w:p w14:paraId="3B69C3BA" w14:textId="0229C232" w:rsidR="004B055E" w:rsidRDefault="00966C63" w:rsidP="000C61E2">
      <w:pPr>
        <w:pStyle w:val="Nagwek1"/>
        <w:spacing w:before="60" w:after="60"/>
        <w:rPr>
          <w:rFonts w:cs="Times New Roman"/>
          <w:b w:val="0"/>
        </w:rPr>
      </w:pPr>
      <w:bookmarkStart w:id="243" w:name="_Ref51796166"/>
      <w:r w:rsidRPr="006C291E">
        <w:t xml:space="preserve">OCENA </w:t>
      </w:r>
      <w:r w:rsidR="000530A6">
        <w:t>OFERT</w:t>
      </w:r>
      <w:r w:rsidRPr="006C291E">
        <w:t xml:space="preserve"> </w:t>
      </w:r>
      <w:bookmarkEnd w:id="243"/>
    </w:p>
    <w:p w14:paraId="152EF8AC" w14:textId="77777777" w:rsidR="00966C63" w:rsidRPr="00966C63" w:rsidRDefault="00966C63"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1D4F0DF7" w14:textId="77777777" w:rsidR="00966C63" w:rsidRPr="00966C63" w:rsidRDefault="00966C63" w:rsidP="000C61E2">
      <w:pPr>
        <w:pStyle w:val="Akapitzlist"/>
        <w:numPr>
          <w:ilvl w:val="0"/>
          <w:numId w:val="2"/>
        </w:numPr>
        <w:suppressAutoHyphens/>
        <w:spacing w:before="60" w:after="60" w:line="276" w:lineRule="auto"/>
        <w:jc w:val="both"/>
        <w:rPr>
          <w:rFonts w:ascii="Times New Roman" w:eastAsia="Calibri" w:hAnsi="Times New Roman" w:cs="Times New Roman"/>
          <w:vanish/>
          <w:sz w:val="22"/>
          <w:szCs w:val="22"/>
        </w:rPr>
      </w:pPr>
      <w:bookmarkStart w:id="244" w:name="_Ref51795175"/>
    </w:p>
    <w:p w14:paraId="35BF9983" w14:textId="0E9ECA2B" w:rsidR="004B055E" w:rsidRDefault="000530A6" w:rsidP="000C61E2">
      <w:pPr>
        <w:pStyle w:val="Akapitzlist1"/>
        <w:numPr>
          <w:ilvl w:val="1"/>
          <w:numId w:val="2"/>
        </w:numPr>
        <w:spacing w:before="60" w:after="60" w:line="276" w:lineRule="auto"/>
        <w:ind w:left="858"/>
        <w:jc w:val="both"/>
        <w:rPr>
          <w:rFonts w:ascii="Times New Roman" w:hAnsi="Times New Roman"/>
        </w:rPr>
      </w:pPr>
      <w:r>
        <w:rPr>
          <w:rFonts w:ascii="Times New Roman" w:hAnsi="Times New Roman"/>
        </w:rPr>
        <w:t>Ofert</w:t>
      </w:r>
      <w:r w:rsidR="00002999" w:rsidRPr="569001FE">
        <w:rPr>
          <w:rFonts w:ascii="Times New Roman" w:hAnsi="Times New Roman"/>
        </w:rPr>
        <w:t xml:space="preserve">y zostaną ocenione zgodnie z kryteriami określonymi w </w:t>
      </w:r>
      <w:r w:rsidR="00BB6EE2">
        <w:rPr>
          <w:rFonts w:ascii="Times New Roman" w:hAnsi="Times New Roman"/>
        </w:rPr>
        <w:t>rozdziale</w:t>
      </w:r>
      <w:r w:rsidR="00002999" w:rsidRPr="569001FE">
        <w:rPr>
          <w:rFonts w:ascii="Times New Roman" w:hAnsi="Times New Roman"/>
        </w:rPr>
        <w:t xml:space="preserve"> </w:t>
      </w:r>
      <w:r w:rsidR="00C024FB">
        <w:rPr>
          <w:rFonts w:ascii="Times New Roman" w:hAnsi="Times New Roman"/>
        </w:rPr>
        <w:t xml:space="preserve">VI </w:t>
      </w:r>
      <w:r w:rsidR="00002999" w:rsidRPr="569001FE">
        <w:rPr>
          <w:rFonts w:ascii="Times New Roman" w:hAnsi="Times New Roman"/>
        </w:rPr>
        <w:t xml:space="preserve">Ogłoszenia. </w:t>
      </w:r>
      <w:bookmarkEnd w:id="244"/>
    </w:p>
    <w:p w14:paraId="3348816A" w14:textId="76BBF5CE" w:rsidR="00BF4131" w:rsidRDefault="004B055E" w:rsidP="000C61E2">
      <w:pPr>
        <w:pStyle w:val="Akapitzlist1"/>
        <w:numPr>
          <w:ilvl w:val="1"/>
          <w:numId w:val="2"/>
        </w:numPr>
        <w:spacing w:before="60" w:after="60" w:line="276" w:lineRule="auto"/>
        <w:ind w:left="858"/>
        <w:jc w:val="both"/>
        <w:rPr>
          <w:rFonts w:ascii="Times New Roman" w:hAnsi="Times New Roman"/>
        </w:rPr>
      </w:pPr>
      <w:r w:rsidRPr="569001FE">
        <w:rPr>
          <w:rFonts w:ascii="Times New Roman" w:hAnsi="Times New Roman"/>
        </w:rPr>
        <w:t xml:space="preserve">Zamawiający wskazuje, że kryteria wskazane w </w:t>
      </w:r>
      <w:r w:rsidR="00BB6EE2">
        <w:rPr>
          <w:rFonts w:ascii="Times New Roman" w:hAnsi="Times New Roman"/>
        </w:rPr>
        <w:t>rozdziale</w:t>
      </w:r>
      <w:r w:rsidRPr="569001FE">
        <w:rPr>
          <w:rFonts w:ascii="Times New Roman" w:hAnsi="Times New Roman"/>
        </w:rPr>
        <w:t xml:space="preserve"> </w:t>
      </w:r>
      <w:r w:rsidR="00C024FB">
        <w:rPr>
          <w:rFonts w:ascii="Times New Roman" w:hAnsi="Times New Roman"/>
        </w:rPr>
        <w:t>VI</w:t>
      </w:r>
      <w:r w:rsidR="00002999" w:rsidRPr="569001FE">
        <w:rPr>
          <w:rFonts w:ascii="Times New Roman" w:hAnsi="Times New Roman"/>
        </w:rPr>
        <w:t xml:space="preserve"> </w:t>
      </w:r>
      <w:r w:rsidR="007B2B64" w:rsidRPr="569001FE">
        <w:rPr>
          <w:rFonts w:ascii="Times New Roman" w:hAnsi="Times New Roman"/>
        </w:rPr>
        <w:t>Ogłoszenia</w:t>
      </w:r>
      <w:r w:rsidRPr="569001FE">
        <w:rPr>
          <w:rFonts w:ascii="Times New Roman" w:hAnsi="Times New Roman"/>
        </w:rPr>
        <w:t xml:space="preserve"> służą ustaleniu najkorzystniejszego bilansu wynagrodzenia Wykonawcy i NCBR </w:t>
      </w:r>
      <w:r w:rsidR="0077762D" w:rsidRPr="569001FE">
        <w:rPr>
          <w:rFonts w:ascii="Times New Roman" w:hAnsi="Times New Roman"/>
        </w:rPr>
        <w:t>oraz</w:t>
      </w:r>
      <w:r w:rsidRPr="569001FE">
        <w:rPr>
          <w:rFonts w:ascii="Times New Roman" w:hAnsi="Times New Roman"/>
        </w:rPr>
        <w:t xml:space="preserve"> innych kryteriów odnoszących się do </w:t>
      </w:r>
      <w:r w:rsidR="00B2300C">
        <w:rPr>
          <w:rFonts w:ascii="Times New Roman" w:hAnsi="Times New Roman"/>
        </w:rPr>
        <w:t>p</w:t>
      </w:r>
      <w:r w:rsidR="00B2300C" w:rsidRPr="569001FE">
        <w:rPr>
          <w:rFonts w:ascii="Times New Roman" w:hAnsi="Times New Roman"/>
        </w:rPr>
        <w:t>rzedsięwzięcia</w:t>
      </w:r>
      <w:r w:rsidRPr="569001FE">
        <w:rPr>
          <w:rFonts w:ascii="Times New Roman" w:hAnsi="Times New Roman"/>
        </w:rPr>
        <w:t xml:space="preserve">, w </w:t>
      </w:r>
      <w:r w:rsidR="00BA7D70">
        <w:rPr>
          <w:rFonts w:ascii="Times New Roman" w:hAnsi="Times New Roman"/>
        </w:rPr>
        <w:t xml:space="preserve">celu wyboru najkorzystniejszej </w:t>
      </w:r>
      <w:r w:rsidR="000530A6">
        <w:rPr>
          <w:rFonts w:ascii="Times New Roman" w:hAnsi="Times New Roman"/>
        </w:rPr>
        <w:t>Ofert</w:t>
      </w:r>
      <w:r w:rsidRPr="569001FE">
        <w:rPr>
          <w:rFonts w:ascii="Times New Roman" w:hAnsi="Times New Roman"/>
        </w:rPr>
        <w:t>y dla NCBR.</w:t>
      </w:r>
      <w:r w:rsidR="00BF4131" w:rsidRPr="00BF4131">
        <w:rPr>
          <w:rFonts w:ascii="Times New Roman" w:hAnsi="Times New Roman"/>
        </w:rPr>
        <w:t xml:space="preserve"> </w:t>
      </w:r>
    </w:p>
    <w:p w14:paraId="47947AE8" w14:textId="38445E93" w:rsidR="00BF4131" w:rsidRDefault="00BF4131" w:rsidP="000C61E2">
      <w:pPr>
        <w:pStyle w:val="Akapitzlist1"/>
        <w:numPr>
          <w:ilvl w:val="1"/>
          <w:numId w:val="2"/>
        </w:numPr>
        <w:spacing w:before="60" w:after="60" w:line="276" w:lineRule="auto"/>
        <w:ind w:left="858"/>
        <w:jc w:val="both"/>
        <w:rPr>
          <w:rFonts w:ascii="Times New Roman" w:hAnsi="Times New Roman"/>
        </w:rPr>
      </w:pPr>
      <w:r w:rsidRPr="00BF4131">
        <w:rPr>
          <w:rFonts w:ascii="Times New Roman" w:hAnsi="Times New Roman"/>
        </w:rPr>
        <w:t xml:space="preserve">W przypadku stwierdzenia oczywistej omyłki pisarskiej lub rachunkowej NCBR dokonuje sprostowania oczywistej omyłki, niepowodującej istotnej modyfikacji </w:t>
      </w:r>
      <w:r w:rsidR="000530A6">
        <w:rPr>
          <w:rFonts w:ascii="Times New Roman" w:hAnsi="Times New Roman"/>
        </w:rPr>
        <w:t>Ofert</w:t>
      </w:r>
      <w:r w:rsidRPr="00BF4131">
        <w:rPr>
          <w:rFonts w:ascii="Times New Roman" w:hAnsi="Times New Roman"/>
        </w:rPr>
        <w:t>y, o czym poinformuje Wykonawcę. W przypadku sumowania wynagrodzeń przyjmuje się następujący sposób postępowania - jeżeli obliczone wynagrodzenie nie odpowiada sumie wynagrodzeń za składowe danej części zamówienia, przyjmuje się, że prawidłowo podano wynagrodzenia składowe, a błędnie podano wynik sumowania.</w:t>
      </w:r>
    </w:p>
    <w:p w14:paraId="0FB2E9B7" w14:textId="7039D450" w:rsidR="00BF4131" w:rsidRDefault="00BF4131" w:rsidP="000C61E2">
      <w:pPr>
        <w:pStyle w:val="Akapitzlist1"/>
        <w:numPr>
          <w:ilvl w:val="1"/>
          <w:numId w:val="2"/>
        </w:numPr>
        <w:spacing w:before="60" w:after="60" w:line="276" w:lineRule="auto"/>
        <w:ind w:left="858"/>
        <w:jc w:val="both"/>
        <w:rPr>
          <w:rFonts w:ascii="Times New Roman" w:hAnsi="Times New Roman"/>
        </w:rPr>
      </w:pPr>
      <w:r w:rsidRPr="00BF4131">
        <w:rPr>
          <w:rFonts w:ascii="Times New Roman" w:hAnsi="Times New Roman"/>
        </w:rPr>
        <w:t xml:space="preserve">W razie stwierdzenia braków w zakresie sposobu przygotowania </w:t>
      </w:r>
      <w:r w:rsidR="000530A6">
        <w:rPr>
          <w:rFonts w:ascii="Times New Roman" w:hAnsi="Times New Roman"/>
        </w:rPr>
        <w:t>Ofert</w:t>
      </w:r>
      <w:r w:rsidRPr="00BF4131">
        <w:rPr>
          <w:rFonts w:ascii="Times New Roman" w:hAnsi="Times New Roman"/>
        </w:rPr>
        <w:t xml:space="preserve">y, wskazanego w rozdziale VII, Zamawiający wzywa Wykonawcę do uzupełnienia danej części </w:t>
      </w:r>
      <w:r w:rsidR="000530A6">
        <w:rPr>
          <w:rFonts w:ascii="Times New Roman" w:hAnsi="Times New Roman"/>
        </w:rPr>
        <w:t>Ofert</w:t>
      </w:r>
      <w:r w:rsidRPr="00BF4131">
        <w:rPr>
          <w:rFonts w:ascii="Times New Roman" w:hAnsi="Times New Roman"/>
        </w:rPr>
        <w:t xml:space="preserve">y w terminie wyznaczonym przez Zamawiającego i nie krótszym niż 3 dni od dnia doręczenia wezwania do uzupełnienia </w:t>
      </w:r>
      <w:r w:rsidR="000530A6">
        <w:rPr>
          <w:rFonts w:ascii="Times New Roman" w:hAnsi="Times New Roman"/>
        </w:rPr>
        <w:t>Ofert</w:t>
      </w:r>
      <w:r w:rsidRPr="00BF4131">
        <w:rPr>
          <w:rFonts w:ascii="Times New Roman" w:hAnsi="Times New Roman"/>
        </w:rPr>
        <w:t xml:space="preserve">y pod rygorem jej odrzucenia przez Zamawiającego. Uzupełnienie braków w odniesieniu do sposobu przygotowania </w:t>
      </w:r>
      <w:r w:rsidR="000530A6">
        <w:rPr>
          <w:rFonts w:ascii="Times New Roman" w:hAnsi="Times New Roman"/>
        </w:rPr>
        <w:t>Ofert</w:t>
      </w:r>
      <w:r w:rsidRPr="00BF4131">
        <w:rPr>
          <w:rFonts w:ascii="Times New Roman" w:hAnsi="Times New Roman"/>
        </w:rPr>
        <w:t xml:space="preserve">y następuje w formie wskazanej przez Zamawiającego. W przypadku bezskutecznego upływu wyznaczonego terminu, NCBR odrzuca </w:t>
      </w:r>
      <w:r w:rsidR="000530A6">
        <w:rPr>
          <w:rFonts w:ascii="Times New Roman" w:hAnsi="Times New Roman"/>
        </w:rPr>
        <w:t>Ofert</w:t>
      </w:r>
      <w:r w:rsidRPr="00BF4131">
        <w:rPr>
          <w:rFonts w:ascii="Times New Roman" w:hAnsi="Times New Roman"/>
        </w:rPr>
        <w:t xml:space="preserve">ę. W uzasadnionych przypadkach NCBR może indywidualnie przedłużyć termin na uzupełnienie braków w odniesieniu do sposobu przygotowania. Zamawiający na etapie oceny </w:t>
      </w:r>
      <w:r w:rsidR="000530A6">
        <w:rPr>
          <w:rFonts w:ascii="Times New Roman" w:hAnsi="Times New Roman"/>
        </w:rPr>
        <w:t>Ofert</w:t>
      </w:r>
      <w:r w:rsidRPr="00BF4131">
        <w:rPr>
          <w:rFonts w:ascii="Times New Roman" w:hAnsi="Times New Roman"/>
        </w:rPr>
        <w:t xml:space="preserve">y może wystąpić do Wykonawcy o złożenie wyjaśnień, w terminie nie krótszym niż 3 dni kalendarzowe (zdanie drugie stosuje się odpowiednio). W przypadku niedokonania wyjaśnienia w terminie, ocenie będzie podlegać </w:t>
      </w:r>
      <w:r w:rsidR="000530A6">
        <w:rPr>
          <w:rFonts w:ascii="Times New Roman" w:hAnsi="Times New Roman"/>
        </w:rPr>
        <w:t>Ofert</w:t>
      </w:r>
      <w:r w:rsidRPr="00BF4131">
        <w:rPr>
          <w:rFonts w:ascii="Times New Roman" w:hAnsi="Times New Roman"/>
        </w:rPr>
        <w:t>a jak w treści złożonej pierwotnie przez Wykonawcę. Zamawiający może wystąpić o uzupełnienie braków formalnych lub wyjaśnień więcej niż raz.</w:t>
      </w:r>
    </w:p>
    <w:p w14:paraId="0A5C5452" w14:textId="3077D4A1" w:rsidR="00903191" w:rsidRDefault="00903191" w:rsidP="000C61E2">
      <w:pPr>
        <w:pStyle w:val="Akapitzlist1"/>
        <w:numPr>
          <w:ilvl w:val="1"/>
          <w:numId w:val="2"/>
        </w:numPr>
        <w:spacing w:before="60" w:after="60" w:line="276" w:lineRule="auto"/>
        <w:ind w:left="858"/>
        <w:jc w:val="both"/>
        <w:rPr>
          <w:rFonts w:ascii="Times New Roman" w:hAnsi="Times New Roman"/>
        </w:rPr>
      </w:pPr>
      <w:r>
        <w:rPr>
          <w:rFonts w:ascii="Times New Roman" w:hAnsi="Times New Roman"/>
        </w:rPr>
        <w:t xml:space="preserve">Zamawiający jest uprawniony, </w:t>
      </w:r>
      <w:r w:rsidR="006021D8">
        <w:rPr>
          <w:rFonts w:ascii="Times New Roman" w:hAnsi="Times New Roman"/>
        </w:rPr>
        <w:t>o ile we własnym uznaniu stwierdzi, że to stosowne</w:t>
      </w:r>
      <w:r>
        <w:rPr>
          <w:rFonts w:ascii="Times New Roman" w:hAnsi="Times New Roman"/>
        </w:rPr>
        <w:t xml:space="preserve">, do zaproszenia do udziału w ocenie </w:t>
      </w:r>
      <w:r w:rsidR="000530A6">
        <w:rPr>
          <w:rFonts w:ascii="Times New Roman" w:hAnsi="Times New Roman"/>
        </w:rPr>
        <w:t>Ofert</w:t>
      </w:r>
      <w:r>
        <w:rPr>
          <w:rFonts w:ascii="Times New Roman" w:hAnsi="Times New Roman"/>
        </w:rPr>
        <w:t xml:space="preserve"> </w:t>
      </w:r>
      <w:r w:rsidR="00C82A90">
        <w:rPr>
          <w:rFonts w:ascii="Times New Roman" w:hAnsi="Times New Roman"/>
        </w:rPr>
        <w:t xml:space="preserve">lub ich konsultacji </w:t>
      </w:r>
      <w:r>
        <w:rPr>
          <w:rFonts w:ascii="Times New Roman" w:hAnsi="Times New Roman"/>
        </w:rPr>
        <w:t>przedstawicieli Uczestników PCP</w:t>
      </w:r>
      <w:r w:rsidR="00226F4A">
        <w:rPr>
          <w:rFonts w:ascii="Times New Roman" w:hAnsi="Times New Roman"/>
        </w:rPr>
        <w:t>, w tym w charakterze członków zespołu oceniającego lub konsultantów</w:t>
      </w:r>
      <w:r>
        <w:rPr>
          <w:rFonts w:ascii="Times New Roman" w:hAnsi="Times New Roman"/>
        </w:rPr>
        <w:t>.</w:t>
      </w:r>
      <w:r w:rsidR="00226F4A">
        <w:rPr>
          <w:rFonts w:ascii="Times New Roman" w:hAnsi="Times New Roman"/>
        </w:rPr>
        <w:t xml:space="preserve"> Partner Strategiczny składając </w:t>
      </w:r>
      <w:r w:rsidR="000530A6">
        <w:rPr>
          <w:rFonts w:ascii="Times New Roman" w:hAnsi="Times New Roman"/>
        </w:rPr>
        <w:t>Ofert</w:t>
      </w:r>
      <w:r w:rsidR="00226F4A">
        <w:rPr>
          <w:rFonts w:ascii="Times New Roman" w:hAnsi="Times New Roman"/>
        </w:rPr>
        <w:t>ę upoważnia NCBR do udostępnienia jej treści Uczestnikom PCP, z zastrzeżeniem poufności przekazywanych w jej ramach danych</w:t>
      </w:r>
      <w:r w:rsidR="00B06646">
        <w:rPr>
          <w:rFonts w:ascii="Times New Roman" w:hAnsi="Times New Roman"/>
        </w:rPr>
        <w:t>, w sposób uniemożliwiający dalsze przekazywanie zawartych w niej informacji</w:t>
      </w:r>
      <w:r w:rsidR="00226F4A">
        <w:rPr>
          <w:rFonts w:ascii="Times New Roman" w:hAnsi="Times New Roman"/>
        </w:rPr>
        <w:t>.</w:t>
      </w:r>
    </w:p>
    <w:p w14:paraId="6F82983A" w14:textId="77777777" w:rsidR="00966C63" w:rsidRPr="00BF4131" w:rsidRDefault="00966C63" w:rsidP="000C61E2">
      <w:pPr>
        <w:pStyle w:val="Akapitzlist1"/>
        <w:spacing w:before="60" w:after="60" w:line="276" w:lineRule="auto"/>
        <w:ind w:left="1134"/>
        <w:jc w:val="both"/>
        <w:rPr>
          <w:rFonts w:ascii="Times New Roman" w:hAnsi="Times New Roman"/>
        </w:rPr>
      </w:pPr>
    </w:p>
    <w:p w14:paraId="12FB26E4" w14:textId="77777777" w:rsidR="004B055E" w:rsidRDefault="004B055E" w:rsidP="000C61E2">
      <w:pPr>
        <w:pStyle w:val="Akapitzlist1"/>
        <w:spacing w:before="60" w:after="60" w:line="276" w:lineRule="auto"/>
        <w:ind w:left="1134"/>
        <w:jc w:val="both"/>
        <w:rPr>
          <w:rFonts w:ascii="Times New Roman" w:hAnsi="Times New Roman"/>
        </w:rPr>
      </w:pPr>
    </w:p>
    <w:p w14:paraId="2B6EBB44" w14:textId="45374F12" w:rsidR="00DF3624" w:rsidRDefault="00966C63" w:rsidP="000C61E2">
      <w:pPr>
        <w:pStyle w:val="Nagwek1"/>
        <w:spacing w:before="60" w:after="60"/>
        <w:rPr>
          <w:rFonts w:cs="Times New Roman"/>
          <w:b w:val="0"/>
        </w:rPr>
      </w:pPr>
      <w:r w:rsidRPr="006C291E">
        <w:t>DODATKOWE INFORMACJE</w:t>
      </w:r>
    </w:p>
    <w:p w14:paraId="75E14FC9" w14:textId="77777777" w:rsidR="00966C63" w:rsidRPr="00966C63" w:rsidRDefault="00966C63"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47910210" w14:textId="77777777" w:rsidR="00966C63" w:rsidRPr="00966C63" w:rsidRDefault="00966C63" w:rsidP="000C61E2">
      <w:pPr>
        <w:pStyle w:val="Akapitzlist"/>
        <w:numPr>
          <w:ilvl w:val="0"/>
          <w:numId w:val="2"/>
        </w:numPr>
        <w:suppressAutoHyphens/>
        <w:spacing w:before="60" w:after="60" w:line="276" w:lineRule="auto"/>
        <w:jc w:val="both"/>
        <w:rPr>
          <w:rFonts w:ascii="Times New Roman" w:eastAsia="Calibri" w:hAnsi="Times New Roman" w:cs="Times New Roman"/>
          <w:vanish/>
          <w:color w:val="000000" w:themeColor="text1"/>
          <w:sz w:val="22"/>
          <w:szCs w:val="22"/>
        </w:rPr>
      </w:pPr>
    </w:p>
    <w:p w14:paraId="5212FBB7" w14:textId="46366DF6" w:rsidR="00E045DB" w:rsidRPr="00C8216D" w:rsidRDefault="00E045DB" w:rsidP="000C61E2">
      <w:pPr>
        <w:pStyle w:val="Akapitzlist1"/>
        <w:numPr>
          <w:ilvl w:val="1"/>
          <w:numId w:val="2"/>
        </w:numPr>
        <w:spacing w:before="60" w:after="60" w:line="276" w:lineRule="auto"/>
        <w:ind w:left="1134" w:hanging="708"/>
        <w:jc w:val="both"/>
        <w:rPr>
          <w:rFonts w:ascii="Times New Roman" w:hAnsi="Times New Roman"/>
          <w:bCs/>
          <w:color w:val="000000" w:themeColor="text1"/>
        </w:rPr>
      </w:pPr>
      <w:r w:rsidRPr="00966C63">
        <w:rPr>
          <w:rFonts w:ascii="Times New Roman" w:hAnsi="Times New Roman"/>
          <w:bCs/>
          <w:color w:val="000000" w:themeColor="text1"/>
        </w:rPr>
        <w:t xml:space="preserve">Wykonawcy mogą zwracać się do Zamawiającego z wnioskiem o wyjaśnienie treści </w:t>
      </w:r>
      <w:r w:rsidR="000B3462" w:rsidRPr="00966C63">
        <w:rPr>
          <w:rFonts w:ascii="Times New Roman" w:hAnsi="Times New Roman"/>
          <w:bCs/>
          <w:color w:val="000000" w:themeColor="text1"/>
        </w:rPr>
        <w:t>Ogłoszenia</w:t>
      </w:r>
      <w:r w:rsidRPr="00966C63">
        <w:rPr>
          <w:rFonts w:ascii="Times New Roman" w:hAnsi="Times New Roman"/>
          <w:bCs/>
          <w:color w:val="000000" w:themeColor="text1"/>
        </w:rPr>
        <w:t xml:space="preserve">. Zamawiający odpowie na pytania, które wpłynęły nie później niż do upływu połowy terminu wyznaczonego na składanie </w:t>
      </w:r>
      <w:r w:rsidR="000530A6">
        <w:rPr>
          <w:rFonts w:ascii="Times New Roman" w:hAnsi="Times New Roman"/>
          <w:bCs/>
          <w:color w:val="000000" w:themeColor="text1"/>
        </w:rPr>
        <w:t>Ofert</w:t>
      </w:r>
      <w:r w:rsidR="000B3462" w:rsidRPr="00966C63">
        <w:rPr>
          <w:rFonts w:ascii="Times New Roman" w:hAnsi="Times New Roman"/>
          <w:bCs/>
          <w:color w:val="000000" w:themeColor="text1"/>
        </w:rPr>
        <w:t>.</w:t>
      </w:r>
      <w:r w:rsidR="00691008" w:rsidRPr="00966C63">
        <w:rPr>
          <w:rFonts w:ascii="Times New Roman" w:hAnsi="Times New Roman"/>
          <w:bCs/>
          <w:color w:val="000000" w:themeColor="text1"/>
        </w:rPr>
        <w:t xml:space="preserve"> </w:t>
      </w:r>
      <w:r w:rsidR="00966C63">
        <w:rPr>
          <w:rFonts w:ascii="Times New Roman" w:hAnsi="Times New Roman"/>
          <w:bCs/>
          <w:color w:val="000000" w:themeColor="text1"/>
        </w:rPr>
        <w:t>Po upływie ww. terminu, Wykonawcy również mogą zgłaszać się do Zamawiającego z wnioskiem o wyjaśnienie treści Ogłoszenia, przy czym Zamawiający</w:t>
      </w:r>
      <w:r w:rsidR="00966C63" w:rsidRPr="00966C63">
        <w:rPr>
          <w:rFonts w:ascii="Times New Roman" w:hAnsi="Times New Roman"/>
          <w:bCs/>
          <w:color w:val="000000" w:themeColor="text1"/>
        </w:rPr>
        <w:t xml:space="preserve"> może pozostawić </w:t>
      </w:r>
      <w:r w:rsidR="00966C63">
        <w:rPr>
          <w:rFonts w:ascii="Times New Roman" w:hAnsi="Times New Roman"/>
          <w:bCs/>
          <w:color w:val="000000" w:themeColor="text1"/>
        </w:rPr>
        <w:t xml:space="preserve">ww. wnioski </w:t>
      </w:r>
      <w:r w:rsidR="00966C63" w:rsidRPr="00966C63">
        <w:rPr>
          <w:rFonts w:ascii="Times New Roman" w:hAnsi="Times New Roman"/>
          <w:bCs/>
          <w:color w:val="000000" w:themeColor="text1"/>
        </w:rPr>
        <w:t>bez odp</w:t>
      </w:r>
      <w:r w:rsidR="00C8216D">
        <w:rPr>
          <w:rFonts w:ascii="Times New Roman" w:hAnsi="Times New Roman"/>
          <w:bCs/>
          <w:color w:val="000000" w:themeColor="text1"/>
        </w:rPr>
        <w:t>owiedzi, jeśli przez wzgląd na h</w:t>
      </w:r>
      <w:r w:rsidR="00966C63" w:rsidRPr="00966C63">
        <w:rPr>
          <w:rFonts w:ascii="Times New Roman" w:hAnsi="Times New Roman"/>
          <w:bCs/>
          <w:color w:val="000000" w:themeColor="text1"/>
        </w:rPr>
        <w:t>armonogram Postępowania</w:t>
      </w:r>
      <w:r w:rsidR="00966C63">
        <w:rPr>
          <w:rFonts w:ascii="Times New Roman" w:hAnsi="Times New Roman"/>
          <w:bCs/>
          <w:color w:val="000000" w:themeColor="text1"/>
        </w:rPr>
        <w:t xml:space="preserve"> </w:t>
      </w:r>
      <w:r w:rsidR="00966C63" w:rsidRPr="00966C63">
        <w:rPr>
          <w:rFonts w:ascii="Times New Roman" w:hAnsi="Times New Roman"/>
          <w:bCs/>
          <w:color w:val="000000" w:themeColor="text1"/>
        </w:rPr>
        <w:t>udzielenie odpowiedzi nie będzie możliwe lub ich rozpoznanie nie będzie uznane przez</w:t>
      </w:r>
      <w:r w:rsidR="00C8216D">
        <w:rPr>
          <w:rFonts w:ascii="Times New Roman" w:hAnsi="Times New Roman"/>
          <w:bCs/>
          <w:color w:val="000000" w:themeColor="text1"/>
        </w:rPr>
        <w:t xml:space="preserve"> </w:t>
      </w:r>
      <w:r w:rsidR="00966C63" w:rsidRPr="00C8216D">
        <w:rPr>
          <w:rFonts w:ascii="Times New Roman" w:hAnsi="Times New Roman"/>
          <w:bCs/>
          <w:color w:val="000000" w:themeColor="text1"/>
        </w:rPr>
        <w:t xml:space="preserve">Zamawiającego uznane za celowe na tym etapie Postępowania. </w:t>
      </w:r>
      <w:r w:rsidR="00691008" w:rsidRPr="00C8216D">
        <w:rPr>
          <w:rFonts w:ascii="Times New Roman" w:hAnsi="Times New Roman"/>
          <w:bCs/>
          <w:color w:val="000000" w:themeColor="text1"/>
        </w:rPr>
        <w:t xml:space="preserve">Przedłużenie terminu składania </w:t>
      </w:r>
      <w:r w:rsidR="000530A6">
        <w:rPr>
          <w:rFonts w:ascii="Times New Roman" w:hAnsi="Times New Roman"/>
          <w:bCs/>
          <w:color w:val="000000" w:themeColor="text1"/>
        </w:rPr>
        <w:t>Ofert</w:t>
      </w:r>
      <w:r w:rsidR="003E0EF4" w:rsidRPr="00C8216D">
        <w:rPr>
          <w:rFonts w:ascii="Times New Roman" w:hAnsi="Times New Roman"/>
          <w:bCs/>
          <w:color w:val="000000" w:themeColor="text1"/>
        </w:rPr>
        <w:t xml:space="preserve"> </w:t>
      </w:r>
      <w:r w:rsidR="00691008" w:rsidRPr="00C8216D">
        <w:rPr>
          <w:rFonts w:ascii="Times New Roman" w:hAnsi="Times New Roman"/>
          <w:bCs/>
          <w:color w:val="000000" w:themeColor="text1"/>
        </w:rPr>
        <w:t xml:space="preserve">nie wpływa na termin występowania z wnioskiem o wyjaśnienie treści Ogłoszenia. </w:t>
      </w:r>
    </w:p>
    <w:p w14:paraId="3D4F776B" w14:textId="2078FF79" w:rsidR="00E045DB" w:rsidRPr="008B12A8" w:rsidRDefault="00A0788A" w:rsidP="000C61E2">
      <w:pPr>
        <w:pStyle w:val="Akapitzlist1"/>
        <w:numPr>
          <w:ilvl w:val="1"/>
          <w:numId w:val="2"/>
        </w:numPr>
        <w:spacing w:before="60" w:after="60" w:line="276" w:lineRule="auto"/>
        <w:ind w:left="1134" w:hanging="708"/>
        <w:jc w:val="both"/>
        <w:rPr>
          <w:rFonts w:ascii="Times New Roman" w:hAnsi="Times New Roman"/>
          <w:color w:val="000000"/>
        </w:rPr>
      </w:pPr>
      <w:r w:rsidRPr="526D5B98">
        <w:rPr>
          <w:rFonts w:ascii="Times New Roman" w:hAnsi="Times New Roman"/>
          <w:b/>
          <w:bCs/>
          <w:color w:val="000000" w:themeColor="text1"/>
        </w:rPr>
        <w:t xml:space="preserve">Zamawiający zaprasza potencjalnych Partnerów do zgłaszania </w:t>
      </w:r>
      <w:r w:rsidR="00234122" w:rsidRPr="526D5B98">
        <w:rPr>
          <w:rFonts w:ascii="Times New Roman" w:hAnsi="Times New Roman"/>
          <w:b/>
          <w:bCs/>
          <w:color w:val="000000" w:themeColor="text1"/>
        </w:rPr>
        <w:t>ewentualnyc</w:t>
      </w:r>
      <w:r w:rsidR="0092076D" w:rsidRPr="526D5B98">
        <w:rPr>
          <w:rFonts w:ascii="Times New Roman" w:hAnsi="Times New Roman"/>
          <w:b/>
          <w:bCs/>
          <w:color w:val="000000" w:themeColor="text1"/>
        </w:rPr>
        <w:t>h</w:t>
      </w:r>
      <w:r w:rsidR="00234122" w:rsidRPr="526D5B98">
        <w:rPr>
          <w:rFonts w:ascii="Times New Roman" w:hAnsi="Times New Roman"/>
          <w:b/>
          <w:bCs/>
          <w:color w:val="000000" w:themeColor="text1"/>
        </w:rPr>
        <w:t xml:space="preserve"> </w:t>
      </w:r>
      <w:r w:rsidRPr="526D5B98">
        <w:rPr>
          <w:rFonts w:ascii="Times New Roman" w:hAnsi="Times New Roman"/>
          <w:b/>
          <w:bCs/>
          <w:color w:val="000000" w:themeColor="text1"/>
        </w:rPr>
        <w:t xml:space="preserve">propozycji zmian w dokumentacji </w:t>
      </w:r>
      <w:r w:rsidR="005D68BC">
        <w:rPr>
          <w:rFonts w:ascii="Times New Roman" w:hAnsi="Times New Roman"/>
          <w:b/>
          <w:bCs/>
          <w:color w:val="000000" w:themeColor="text1"/>
        </w:rPr>
        <w:t>P</w:t>
      </w:r>
      <w:r w:rsidRPr="526D5B98">
        <w:rPr>
          <w:rFonts w:ascii="Times New Roman" w:hAnsi="Times New Roman"/>
          <w:b/>
          <w:bCs/>
          <w:color w:val="000000" w:themeColor="text1"/>
        </w:rPr>
        <w:t>ostępowania</w:t>
      </w:r>
      <w:r w:rsidR="006C365E" w:rsidRPr="526D5B98">
        <w:rPr>
          <w:rFonts w:ascii="Times New Roman" w:hAnsi="Times New Roman"/>
          <w:b/>
          <w:bCs/>
          <w:color w:val="000000" w:themeColor="text1"/>
        </w:rPr>
        <w:t xml:space="preserve"> w terminie </w:t>
      </w:r>
      <w:r w:rsidR="00BC04EB" w:rsidRPr="526D5B98">
        <w:rPr>
          <w:rFonts w:ascii="Times New Roman" w:hAnsi="Times New Roman"/>
          <w:b/>
          <w:bCs/>
          <w:color w:val="000000" w:themeColor="text1"/>
        </w:rPr>
        <w:t xml:space="preserve">do </w:t>
      </w:r>
      <w:r w:rsidRPr="526D5B98">
        <w:rPr>
          <w:rFonts w:ascii="Times New Roman" w:hAnsi="Times New Roman"/>
          <w:b/>
          <w:bCs/>
          <w:color w:val="000000" w:themeColor="text1"/>
        </w:rPr>
        <w:t xml:space="preserve">połowy upływu terminu na składanie </w:t>
      </w:r>
      <w:r w:rsidR="000530A6">
        <w:rPr>
          <w:rFonts w:ascii="Times New Roman" w:hAnsi="Times New Roman"/>
          <w:b/>
          <w:bCs/>
          <w:color w:val="000000" w:themeColor="text1"/>
        </w:rPr>
        <w:t>Ofert</w:t>
      </w:r>
      <w:r w:rsidRPr="526D5B98">
        <w:rPr>
          <w:rFonts w:ascii="Times New Roman" w:hAnsi="Times New Roman"/>
          <w:color w:val="000000" w:themeColor="text1"/>
        </w:rPr>
        <w:t xml:space="preserve">. </w:t>
      </w:r>
      <w:r w:rsidR="00E045DB" w:rsidRPr="526D5B98">
        <w:rPr>
          <w:rFonts w:ascii="Times New Roman" w:hAnsi="Times New Roman"/>
          <w:color w:val="000000" w:themeColor="text1"/>
        </w:rPr>
        <w:t>Zamaw</w:t>
      </w:r>
      <w:r w:rsidR="00E60F10" w:rsidRPr="526D5B98">
        <w:rPr>
          <w:rFonts w:ascii="Times New Roman" w:hAnsi="Times New Roman"/>
          <w:color w:val="000000" w:themeColor="text1"/>
        </w:rPr>
        <w:t>iający dopuszcza zmianę treści Ogłoszenia</w:t>
      </w:r>
      <w:r w:rsidR="004047C9" w:rsidRPr="526D5B98">
        <w:rPr>
          <w:rFonts w:ascii="Times New Roman" w:hAnsi="Times New Roman"/>
          <w:color w:val="000000" w:themeColor="text1"/>
        </w:rPr>
        <w:t xml:space="preserve"> przed dniem składania </w:t>
      </w:r>
      <w:r w:rsidR="000530A6">
        <w:rPr>
          <w:rFonts w:ascii="Times New Roman" w:hAnsi="Times New Roman"/>
          <w:color w:val="000000" w:themeColor="text1"/>
        </w:rPr>
        <w:t>Ofert</w:t>
      </w:r>
      <w:r w:rsidR="00B74E8D">
        <w:rPr>
          <w:rFonts w:ascii="Times New Roman" w:hAnsi="Times New Roman"/>
          <w:color w:val="000000" w:themeColor="text1"/>
        </w:rPr>
        <w:t>, z inicjatywy własnej lub potencjalnych Wykonawców</w:t>
      </w:r>
      <w:r w:rsidR="00E045DB" w:rsidRPr="526D5B98">
        <w:rPr>
          <w:rFonts w:ascii="Times New Roman" w:hAnsi="Times New Roman"/>
          <w:color w:val="000000" w:themeColor="text1"/>
        </w:rPr>
        <w:t>. W przypadku zmian istotnych, mogących mieć wpływ na czas przygotowania</w:t>
      </w:r>
      <w:r w:rsidR="00A20694" w:rsidRPr="526D5B98">
        <w:rPr>
          <w:rFonts w:ascii="Times New Roman" w:hAnsi="Times New Roman"/>
          <w:color w:val="000000" w:themeColor="text1"/>
        </w:rPr>
        <w:t xml:space="preserve"> </w:t>
      </w:r>
      <w:r w:rsidR="000530A6">
        <w:rPr>
          <w:rFonts w:ascii="Times New Roman" w:eastAsia="Times New Roman" w:hAnsi="Times New Roman"/>
          <w:color w:val="000000" w:themeColor="text1"/>
        </w:rPr>
        <w:t>Ofert</w:t>
      </w:r>
      <w:r w:rsidR="003E0EF4" w:rsidRPr="526D5B98">
        <w:rPr>
          <w:rFonts w:ascii="Times New Roman" w:eastAsia="Times New Roman" w:hAnsi="Times New Roman"/>
          <w:color w:val="000000" w:themeColor="text1"/>
        </w:rPr>
        <w:t>y</w:t>
      </w:r>
      <w:r w:rsidR="00E045DB" w:rsidRPr="526D5B98">
        <w:rPr>
          <w:rFonts w:ascii="Times New Roman" w:hAnsi="Times New Roman"/>
          <w:color w:val="000000" w:themeColor="text1"/>
        </w:rPr>
        <w:t xml:space="preserve">, Zamawiający wydłuży termin składania </w:t>
      </w:r>
      <w:r w:rsidR="000530A6">
        <w:rPr>
          <w:rFonts w:ascii="Times New Roman" w:eastAsia="Times New Roman" w:hAnsi="Times New Roman"/>
          <w:color w:val="000000" w:themeColor="text1"/>
        </w:rPr>
        <w:t>Ofert</w:t>
      </w:r>
      <w:r w:rsidR="00E045DB" w:rsidRPr="526D5B98">
        <w:rPr>
          <w:rFonts w:ascii="Times New Roman" w:hAnsi="Times New Roman"/>
          <w:color w:val="000000" w:themeColor="text1"/>
        </w:rPr>
        <w:t>.</w:t>
      </w:r>
    </w:p>
    <w:p w14:paraId="2CA518D7" w14:textId="2D2A9A3F" w:rsidR="00E10376" w:rsidRPr="008B12A8" w:rsidRDefault="00E10376" w:rsidP="000C61E2">
      <w:pPr>
        <w:pStyle w:val="Akapitzlist1"/>
        <w:numPr>
          <w:ilvl w:val="1"/>
          <w:numId w:val="2"/>
        </w:numPr>
        <w:spacing w:before="60" w:after="60" w:line="276" w:lineRule="auto"/>
        <w:ind w:left="1134" w:hanging="708"/>
        <w:jc w:val="both"/>
        <w:rPr>
          <w:rFonts w:ascii="Times New Roman" w:hAnsi="Times New Roman"/>
          <w:color w:val="000000"/>
        </w:rPr>
      </w:pPr>
      <w:r w:rsidRPr="4FD61535">
        <w:rPr>
          <w:rFonts w:ascii="Times New Roman" w:hAnsi="Times New Roman"/>
          <w:color w:val="000000" w:themeColor="text1"/>
        </w:rPr>
        <w:t>Zamawiający zastrzega</w:t>
      </w:r>
      <w:r w:rsidR="00C8216D" w:rsidRPr="4FD61535">
        <w:rPr>
          <w:rFonts w:ascii="Times New Roman" w:hAnsi="Times New Roman"/>
          <w:color w:val="000000" w:themeColor="text1"/>
        </w:rPr>
        <w:t xml:space="preserve"> sobie możliwość unieważnienia P</w:t>
      </w:r>
      <w:r w:rsidRPr="4FD61535">
        <w:rPr>
          <w:rFonts w:ascii="Times New Roman" w:hAnsi="Times New Roman"/>
          <w:color w:val="000000" w:themeColor="text1"/>
        </w:rPr>
        <w:t xml:space="preserve">ostępowania </w:t>
      </w:r>
      <w:r w:rsidR="00876B76" w:rsidRPr="4FD61535">
        <w:rPr>
          <w:rFonts w:ascii="Times New Roman" w:hAnsi="Times New Roman"/>
          <w:color w:val="000000" w:themeColor="text1"/>
        </w:rPr>
        <w:t xml:space="preserve">na każdym jego etapie </w:t>
      </w:r>
      <w:r w:rsidR="00E60F10" w:rsidRPr="4FD61535">
        <w:rPr>
          <w:rFonts w:ascii="Times New Roman" w:hAnsi="Times New Roman"/>
          <w:color w:val="000000" w:themeColor="text1"/>
        </w:rPr>
        <w:t>bez podawania przyczyny</w:t>
      </w:r>
      <w:r w:rsidR="004047C9" w:rsidRPr="4FD61535">
        <w:rPr>
          <w:rFonts w:ascii="Times New Roman" w:hAnsi="Times New Roman"/>
          <w:color w:val="000000" w:themeColor="text1"/>
        </w:rPr>
        <w:t xml:space="preserve"> i bez prawa oferentów do otrzymania jakiejkolwiek rekompensaty lub odszkodowania z tytułu udziału w </w:t>
      </w:r>
      <w:r w:rsidR="005D68BC">
        <w:rPr>
          <w:rFonts w:ascii="Times New Roman" w:hAnsi="Times New Roman"/>
          <w:color w:val="000000" w:themeColor="text1"/>
        </w:rPr>
        <w:t>P</w:t>
      </w:r>
      <w:r w:rsidR="004047C9" w:rsidRPr="4FD61535">
        <w:rPr>
          <w:rFonts w:ascii="Times New Roman" w:hAnsi="Times New Roman"/>
          <w:color w:val="000000" w:themeColor="text1"/>
        </w:rPr>
        <w:t>ostępowaniu</w:t>
      </w:r>
      <w:r w:rsidR="00E60F10" w:rsidRPr="4FD61535">
        <w:rPr>
          <w:rFonts w:ascii="Times New Roman" w:hAnsi="Times New Roman"/>
          <w:color w:val="000000" w:themeColor="text1"/>
        </w:rPr>
        <w:t>.</w:t>
      </w:r>
    </w:p>
    <w:p w14:paraId="04592C2D" w14:textId="21D53696" w:rsidR="004B055E" w:rsidRPr="008B12A8" w:rsidRDefault="00C8216D" w:rsidP="000C61E2">
      <w:pPr>
        <w:pStyle w:val="Akapitzlist1"/>
        <w:numPr>
          <w:ilvl w:val="1"/>
          <w:numId w:val="2"/>
        </w:numPr>
        <w:spacing w:before="60" w:after="60" w:line="276" w:lineRule="auto"/>
        <w:ind w:left="1134" w:hanging="708"/>
        <w:jc w:val="both"/>
        <w:rPr>
          <w:rFonts w:ascii="Times New Roman" w:hAnsi="Times New Roman"/>
          <w:color w:val="000000"/>
        </w:rPr>
      </w:pPr>
      <w:r>
        <w:rPr>
          <w:rFonts w:ascii="Times New Roman" w:hAnsi="Times New Roman"/>
          <w:color w:val="000000" w:themeColor="text1"/>
        </w:rPr>
        <w:t>W ramach P</w:t>
      </w:r>
      <w:r w:rsidR="004B055E" w:rsidRPr="526D5B98">
        <w:rPr>
          <w:rFonts w:ascii="Times New Roman" w:hAnsi="Times New Roman"/>
          <w:color w:val="000000" w:themeColor="text1"/>
        </w:rPr>
        <w:t>ostępowania NCBR</w:t>
      </w:r>
      <w:r w:rsidR="004B055E" w:rsidRPr="526D5B98">
        <w:rPr>
          <w:rFonts w:ascii="Times New Roman" w:eastAsia="Times New Roman" w:hAnsi="Times New Roman"/>
          <w:color w:val="000000" w:themeColor="text1"/>
        </w:rPr>
        <w:t>, stosownie do art. 7a ust. 1 ustawy PPP,</w:t>
      </w:r>
      <w:r w:rsidR="004B055E" w:rsidRPr="526D5B98">
        <w:rPr>
          <w:rFonts w:ascii="Times New Roman" w:hAnsi="Times New Roman"/>
          <w:color w:val="000000" w:themeColor="text1"/>
        </w:rPr>
        <w:t xml:space="preserve"> może wyrazić zgodę na zawarcie i wykonanie umowy z</w:t>
      </w:r>
      <w:r>
        <w:rPr>
          <w:rFonts w:ascii="Times New Roman" w:hAnsi="Times New Roman"/>
          <w:color w:val="000000" w:themeColor="text1"/>
        </w:rPr>
        <w:t>e</w:t>
      </w:r>
      <w:r w:rsidR="004B055E" w:rsidRPr="526D5B98">
        <w:rPr>
          <w:rFonts w:ascii="Times New Roman" w:hAnsi="Times New Roman"/>
          <w:color w:val="000000" w:themeColor="text1"/>
        </w:rPr>
        <w:t xml:space="preserve"> zawiązaną po wyborze najkorzystniejszej </w:t>
      </w:r>
      <w:r w:rsidR="000530A6">
        <w:rPr>
          <w:rFonts w:ascii="Times New Roman" w:hAnsi="Times New Roman"/>
          <w:color w:val="000000" w:themeColor="text1"/>
        </w:rPr>
        <w:t>Ofert</w:t>
      </w:r>
      <w:r w:rsidR="004B055E" w:rsidRPr="526D5B98">
        <w:rPr>
          <w:rFonts w:ascii="Times New Roman" w:hAnsi="Times New Roman"/>
          <w:color w:val="000000" w:themeColor="text1"/>
        </w:rPr>
        <w:t xml:space="preserve">y w celu realizacji przedsięwzięcia jednoosobową spółką Wykonawcy albo spółką kapitałową, której jedynymi wspólnikami są Wykonawcy. Warunkiem uzyskania zgody jest zaciągnięcie przez Wykonawcę zobowiązania w zakresie solidarnej odpowiedzialności z taką spółką względem NCBR co do wszystkich zobowiązań wynikających z Umowy oraz zobowiązanie się Wykonawcy do wniesienia </w:t>
      </w:r>
      <w:r w:rsidR="004B055E" w:rsidRPr="526D5B98">
        <w:rPr>
          <w:rFonts w:ascii="Times New Roman" w:eastAsia="Times New Roman" w:hAnsi="Times New Roman"/>
          <w:color w:val="000000" w:themeColor="text1"/>
        </w:rPr>
        <w:t xml:space="preserve">wymaganych w Postępowaniu </w:t>
      </w:r>
      <w:r w:rsidR="004B055E" w:rsidRPr="526D5B98">
        <w:rPr>
          <w:rFonts w:ascii="Times New Roman" w:hAnsi="Times New Roman"/>
          <w:color w:val="000000" w:themeColor="text1"/>
        </w:rPr>
        <w:t>nieruchomości do takiej spółki kapitałowej oraz to, czy spółka będzie spełniać wymogi publicznoprawne dla prowadzenia działalności w zakresie wytwarzania biogazu</w:t>
      </w:r>
      <w:r w:rsidR="004B055E" w:rsidRPr="526D5B98">
        <w:rPr>
          <w:rFonts w:ascii="Times New Roman" w:eastAsia="Times New Roman" w:hAnsi="Times New Roman"/>
          <w:color w:val="000000" w:themeColor="text1"/>
        </w:rPr>
        <w:t>.</w:t>
      </w:r>
    </w:p>
    <w:p w14:paraId="6FC22FD2" w14:textId="77777777" w:rsidR="004971BF" w:rsidRPr="008B12A8" w:rsidRDefault="004971BF" w:rsidP="004971BF">
      <w:pPr>
        <w:pStyle w:val="Akapitzlist1"/>
        <w:spacing w:before="60" w:after="60" w:line="276" w:lineRule="auto"/>
        <w:ind w:left="1134"/>
        <w:jc w:val="both"/>
        <w:rPr>
          <w:rFonts w:ascii="Times New Roman" w:hAnsi="Times New Roman"/>
          <w:color w:val="000000"/>
        </w:rPr>
      </w:pPr>
    </w:p>
    <w:p w14:paraId="545616D4" w14:textId="4A5DBF3D" w:rsidR="00282A04" w:rsidRDefault="00282A04" w:rsidP="000C61E2">
      <w:pPr>
        <w:pStyle w:val="Akapitzlist1"/>
        <w:spacing w:before="60" w:after="60" w:line="276" w:lineRule="auto"/>
        <w:ind w:left="360"/>
        <w:jc w:val="both"/>
        <w:rPr>
          <w:rFonts w:ascii="Times New Roman" w:hAnsi="Times New Roman"/>
        </w:rPr>
      </w:pPr>
    </w:p>
    <w:p w14:paraId="74FF1B4C" w14:textId="526CF6E0" w:rsidR="006F401C" w:rsidRDefault="00C8216D" w:rsidP="000C61E2">
      <w:pPr>
        <w:pStyle w:val="Nagwek1"/>
        <w:spacing w:before="60" w:after="60"/>
        <w:rPr>
          <w:rFonts w:cs="Times New Roman"/>
          <w:b w:val="0"/>
        </w:rPr>
      </w:pPr>
      <w:r w:rsidRPr="006C291E">
        <w:t xml:space="preserve">INFORMACJA DOTYCZĄCA OCHRONY DANYCH OSOBOWYCH POZYSKANYCH PRZEZ ZAMAWIAJĄCEGO W DOKUMENTACH SKŁADANYCH PRZEZ WYKONAWCĘ </w:t>
      </w:r>
    </w:p>
    <w:p w14:paraId="3947D1C2" w14:textId="77777777" w:rsidR="00C8216D" w:rsidRPr="00C8216D" w:rsidRDefault="00C8216D"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2F32CC56" w14:textId="77777777" w:rsidR="005D68BC" w:rsidRDefault="006F401C" w:rsidP="000C61E2">
      <w:pPr>
        <w:widowControl w:val="0"/>
        <w:adjustRightInd w:val="0"/>
        <w:spacing w:before="60" w:after="60" w:line="276" w:lineRule="auto"/>
        <w:ind w:left="426"/>
        <w:jc w:val="both"/>
        <w:textAlignment w:val="baseline"/>
        <w:rPr>
          <w:rFonts w:ascii="Times New Roman" w:hAnsi="Times New Roman"/>
          <w:bCs/>
          <w:color w:val="000000" w:themeColor="text1"/>
          <w:sz w:val="22"/>
          <w:szCs w:val="22"/>
        </w:rPr>
      </w:pPr>
      <w:r w:rsidRPr="00C8216D">
        <w:rPr>
          <w:rFonts w:ascii="Times New Roman" w:hAnsi="Times New Roman"/>
          <w:bCs/>
          <w:color w:val="000000" w:themeColor="text1"/>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Pełnomocnik Zamawiającego informuje, że:</w:t>
      </w:r>
    </w:p>
    <w:p w14:paraId="79C73894" w14:textId="4026E52D" w:rsidR="00A20694" w:rsidRPr="00C8216D" w:rsidRDefault="006F401C" w:rsidP="000C61E2">
      <w:pPr>
        <w:widowControl w:val="0"/>
        <w:adjustRightInd w:val="0"/>
        <w:spacing w:before="60" w:after="60" w:line="276" w:lineRule="auto"/>
        <w:ind w:left="426"/>
        <w:jc w:val="both"/>
        <w:textAlignment w:val="baseline"/>
        <w:rPr>
          <w:rFonts w:ascii="Times New Roman" w:eastAsia="Calibri" w:hAnsi="Times New Roman" w:cs="Times New Roman"/>
          <w:vanish/>
          <w:sz w:val="22"/>
          <w:szCs w:val="22"/>
        </w:rPr>
      </w:pPr>
      <w:r w:rsidRPr="00C8216D">
        <w:rPr>
          <w:rFonts w:ascii="Times New Roman" w:eastAsia="Calibri" w:hAnsi="Times New Roman" w:cs="Times New Roman"/>
          <w:vanish/>
          <w:sz w:val="22"/>
          <w:szCs w:val="22"/>
        </w:rPr>
        <w:t xml:space="preserve"> </w:t>
      </w:r>
    </w:p>
    <w:p w14:paraId="00517C68" w14:textId="77777777" w:rsidR="00C8216D" w:rsidRPr="00C8216D" w:rsidRDefault="00C8216D" w:rsidP="000C61E2">
      <w:pPr>
        <w:pStyle w:val="Akapitzlist"/>
        <w:numPr>
          <w:ilvl w:val="0"/>
          <w:numId w:val="2"/>
        </w:numPr>
        <w:suppressAutoHyphens/>
        <w:spacing w:before="60" w:after="60" w:line="276" w:lineRule="auto"/>
        <w:jc w:val="both"/>
        <w:rPr>
          <w:rFonts w:ascii="Times New Roman" w:eastAsia="Calibri" w:hAnsi="Times New Roman" w:cs="Times New Roman"/>
          <w:vanish/>
          <w:sz w:val="22"/>
          <w:szCs w:val="22"/>
        </w:rPr>
      </w:pPr>
    </w:p>
    <w:p w14:paraId="09193527" w14:textId="3E7A9922" w:rsidR="00563425" w:rsidRDefault="223E5E53" w:rsidP="000C61E2">
      <w:pPr>
        <w:pStyle w:val="Akapitzlist1"/>
        <w:numPr>
          <w:ilvl w:val="1"/>
          <w:numId w:val="2"/>
        </w:numPr>
        <w:spacing w:before="60" w:after="60" w:line="276" w:lineRule="auto"/>
        <w:ind w:left="1418" w:hanging="992"/>
        <w:jc w:val="both"/>
        <w:rPr>
          <w:rFonts w:ascii="Times New Roman" w:hAnsi="Times New Roman"/>
        </w:rPr>
      </w:pPr>
      <w:r w:rsidRPr="7D55D799">
        <w:rPr>
          <w:rFonts w:ascii="Times New Roman" w:hAnsi="Times New Roman"/>
        </w:rPr>
        <w:t>administratorem Pani/Pana danych osobowych</w:t>
      </w:r>
      <w:r w:rsidR="2355E82F" w:rsidRPr="7D55D799">
        <w:rPr>
          <w:rFonts w:ascii="Times New Roman" w:hAnsi="Times New Roman"/>
        </w:rPr>
        <w:t xml:space="preserve"> jest</w:t>
      </w:r>
      <w:r w:rsidR="262FD30E" w:rsidRPr="7D55D799">
        <w:rPr>
          <w:rFonts w:ascii="Times New Roman" w:hAnsi="Times New Roman"/>
        </w:rPr>
        <w:t xml:space="preserve"> </w:t>
      </w:r>
      <w:r w:rsidR="2355E82F" w:rsidRPr="7D55D799">
        <w:rPr>
          <w:rFonts w:ascii="Times New Roman" w:hAnsi="Times New Roman"/>
        </w:rPr>
        <w:t>Narodowe Centrum Badań i Rozwoju, z siedzibą</w:t>
      </w:r>
      <w:r w:rsidR="262FD30E" w:rsidRPr="7D55D799">
        <w:rPr>
          <w:rFonts w:ascii="Times New Roman" w:hAnsi="Times New Roman"/>
        </w:rPr>
        <w:t xml:space="preserve"> </w:t>
      </w:r>
      <w:r w:rsidR="2355E82F" w:rsidRPr="7D55D799">
        <w:rPr>
          <w:rFonts w:ascii="Times New Roman" w:hAnsi="Times New Roman"/>
        </w:rPr>
        <w:t>w Warszawie (00 695) przy</w:t>
      </w:r>
      <w:r w:rsidR="262FD30E" w:rsidRPr="7D55D799">
        <w:rPr>
          <w:rFonts w:ascii="Times New Roman" w:hAnsi="Times New Roman"/>
        </w:rPr>
        <w:t xml:space="preserve"> </w:t>
      </w:r>
      <w:r w:rsidR="2355E82F" w:rsidRPr="7D55D799">
        <w:rPr>
          <w:rFonts w:ascii="Times New Roman" w:hAnsi="Times New Roman"/>
        </w:rPr>
        <w:t>ul. Nowogrodzkiej 47a (NIP: 701-007-37-77, REGON: 141032404)</w:t>
      </w:r>
      <w:r w:rsidR="1087D549" w:rsidRPr="7D55D799">
        <w:rPr>
          <w:rFonts w:ascii="Times New Roman" w:hAnsi="Times New Roman"/>
        </w:rPr>
        <w:t>;</w:t>
      </w:r>
    </w:p>
    <w:p w14:paraId="281CDBD8" w14:textId="52626599" w:rsidR="00A20694" w:rsidRPr="005D68BC" w:rsidRDefault="43AB084A" w:rsidP="000C61E2">
      <w:pPr>
        <w:pStyle w:val="Akapitzlist1"/>
        <w:numPr>
          <w:ilvl w:val="1"/>
          <w:numId w:val="2"/>
        </w:numPr>
        <w:spacing w:before="60" w:after="60" w:line="276" w:lineRule="auto"/>
        <w:ind w:left="1418" w:hanging="992"/>
        <w:jc w:val="both"/>
        <w:rPr>
          <w:rFonts w:ascii="Times New Roman" w:hAnsi="Times New Roman"/>
        </w:rPr>
      </w:pPr>
      <w:r w:rsidRPr="00563425">
        <w:rPr>
          <w:rFonts w:ascii="Times New Roman" w:hAnsi="Times New Roman"/>
        </w:rPr>
        <w:t xml:space="preserve">Z inspektorem ochrony danych można się skontaktować poprzez mail: iod@ncbr.gov.pl. </w:t>
      </w:r>
    </w:p>
    <w:p w14:paraId="762AB938" w14:textId="201E5A56" w:rsid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 xml:space="preserve">Pani/Pana dane osobowe przetwarzane będą na podstawie art. 6 ust. 1 lit. c RODO w celu związanym z </w:t>
      </w:r>
      <w:r w:rsidR="005D68BC">
        <w:rPr>
          <w:rFonts w:ascii="Times New Roman" w:hAnsi="Times New Roman"/>
        </w:rPr>
        <w:t>P</w:t>
      </w:r>
      <w:r w:rsidRPr="77E9FEFC">
        <w:rPr>
          <w:rFonts w:ascii="Times New Roman" w:hAnsi="Times New Roman"/>
        </w:rPr>
        <w:t>ostępowaniem;</w:t>
      </w:r>
    </w:p>
    <w:p w14:paraId="60108BAF" w14:textId="67BD3081" w:rsid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 xml:space="preserve">odbiorcami Pani/Pana danych osobowych będą osoby lub podmioty, którym udostępniona zostanie dokumentacja </w:t>
      </w:r>
      <w:r w:rsidR="005D68BC">
        <w:rPr>
          <w:rFonts w:ascii="Times New Roman" w:hAnsi="Times New Roman"/>
        </w:rPr>
        <w:t>P</w:t>
      </w:r>
      <w:r w:rsidRPr="77E9FEFC">
        <w:rPr>
          <w:rFonts w:ascii="Times New Roman" w:hAnsi="Times New Roman"/>
        </w:rPr>
        <w:t>ostępowania</w:t>
      </w:r>
      <w:r w:rsidR="074C5491" w:rsidRPr="77E9FEFC">
        <w:rPr>
          <w:rFonts w:ascii="Times New Roman" w:hAnsi="Times New Roman"/>
        </w:rPr>
        <w:t>;</w:t>
      </w:r>
    </w:p>
    <w:p w14:paraId="75CB999A" w14:textId="77777777" w:rsid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Pani/Pana dane osobowe będą przechowywane przez okres w jakim Zamawiający zobowiązany jest do przechowywania dokumentacji w związku z uzyskaniem dofinans</w:t>
      </w:r>
      <w:r w:rsidR="074C5491" w:rsidRPr="77E9FEFC">
        <w:rPr>
          <w:rFonts w:ascii="Times New Roman" w:hAnsi="Times New Roman"/>
        </w:rPr>
        <w:t>owania ze środków europejskich;</w:t>
      </w:r>
    </w:p>
    <w:p w14:paraId="1ED0B1C4" w14:textId="0366A6F2" w:rsid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 xml:space="preserve">obowiązek podania przez Panią/Pana danych osobowych bezpośrednio Pani/Pana dotyczących jest wymogiem </w:t>
      </w:r>
      <w:r w:rsidR="074C5491" w:rsidRPr="77E9FEFC">
        <w:rPr>
          <w:rFonts w:ascii="Times New Roman" w:hAnsi="Times New Roman"/>
        </w:rPr>
        <w:t xml:space="preserve">udziału w </w:t>
      </w:r>
      <w:r w:rsidR="005D68BC">
        <w:rPr>
          <w:rFonts w:ascii="Times New Roman" w:hAnsi="Times New Roman"/>
        </w:rPr>
        <w:t>P</w:t>
      </w:r>
      <w:r w:rsidR="074C5491" w:rsidRPr="77E9FEFC">
        <w:rPr>
          <w:rFonts w:ascii="Times New Roman" w:hAnsi="Times New Roman"/>
        </w:rPr>
        <w:t>ostępowaniu</w:t>
      </w:r>
      <w:r w:rsidRPr="77E9FEFC">
        <w:rPr>
          <w:rFonts w:ascii="Times New Roman" w:hAnsi="Times New Roman"/>
        </w:rPr>
        <w:t xml:space="preserve">; </w:t>
      </w:r>
    </w:p>
    <w:p w14:paraId="474079C1" w14:textId="77777777" w:rsid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w odniesieniu do Pani/Pana danych osobowych decyzje nie będą podejmowane w sposób zautomatyzowa</w:t>
      </w:r>
      <w:r w:rsidR="074C5491" w:rsidRPr="77E9FEFC">
        <w:rPr>
          <w:rFonts w:ascii="Times New Roman" w:hAnsi="Times New Roman"/>
        </w:rPr>
        <w:t>ny, stosowanie do art. 22 RODO;</w:t>
      </w:r>
    </w:p>
    <w:p w14:paraId="0F8BBAE1" w14:textId="77777777" w:rsidR="006F401C" w:rsidRPr="00A20694"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posiada Pani/Pan:</w:t>
      </w:r>
    </w:p>
    <w:p w14:paraId="7E8D1470" w14:textId="77777777" w:rsidR="006F401C" w:rsidRPr="006F401C" w:rsidRDefault="00243E76" w:rsidP="000C61E2">
      <w:pPr>
        <w:pStyle w:val="Akapitzlist1"/>
        <w:spacing w:before="60" w:after="60" w:line="276" w:lineRule="auto"/>
        <w:ind w:left="1418"/>
        <w:jc w:val="both"/>
        <w:rPr>
          <w:rFonts w:ascii="Times New Roman" w:hAnsi="Times New Roman"/>
        </w:rPr>
      </w:pPr>
      <w:r>
        <w:rPr>
          <w:rFonts w:ascii="Times New Roman" w:hAnsi="Times New Roman"/>
        </w:rPr>
        <w:t xml:space="preserve">a). </w:t>
      </w:r>
      <w:r w:rsidR="006F401C" w:rsidRPr="006F401C">
        <w:rPr>
          <w:rFonts w:ascii="Times New Roman" w:hAnsi="Times New Roman"/>
        </w:rPr>
        <w:t>na podstawie art. 15 RODO prawo dostępu do danych osobowych Pani/Pana dotyczących;</w:t>
      </w:r>
    </w:p>
    <w:p w14:paraId="05561091" w14:textId="77777777" w:rsidR="006F401C" w:rsidRPr="006F401C" w:rsidRDefault="00243E76" w:rsidP="000C61E2">
      <w:pPr>
        <w:pStyle w:val="Akapitzlist1"/>
        <w:spacing w:before="60" w:after="60" w:line="276" w:lineRule="auto"/>
        <w:ind w:left="1418"/>
        <w:jc w:val="both"/>
        <w:rPr>
          <w:rFonts w:ascii="Times New Roman" w:hAnsi="Times New Roman"/>
        </w:rPr>
      </w:pPr>
      <w:r>
        <w:rPr>
          <w:rFonts w:ascii="Times New Roman" w:hAnsi="Times New Roman"/>
        </w:rPr>
        <w:t xml:space="preserve">b). </w:t>
      </w:r>
      <w:r w:rsidR="006F401C" w:rsidRPr="006F401C">
        <w:rPr>
          <w:rFonts w:ascii="Times New Roman" w:hAnsi="Times New Roman"/>
        </w:rPr>
        <w:t>na podstawie art. 16 RODO prawo do sprostowania Pani/Pana danych osobowych **;</w:t>
      </w:r>
    </w:p>
    <w:p w14:paraId="51C6322A" w14:textId="7B51C928" w:rsidR="006F401C" w:rsidRPr="006F401C" w:rsidRDefault="00243E76" w:rsidP="000C61E2">
      <w:pPr>
        <w:pStyle w:val="Akapitzlist1"/>
        <w:spacing w:before="60" w:after="60" w:line="276" w:lineRule="auto"/>
        <w:ind w:left="1418"/>
        <w:jc w:val="both"/>
        <w:rPr>
          <w:rFonts w:ascii="Times New Roman" w:hAnsi="Times New Roman"/>
        </w:rPr>
      </w:pPr>
      <w:r>
        <w:rPr>
          <w:rFonts w:ascii="Times New Roman" w:hAnsi="Times New Roman"/>
        </w:rPr>
        <w:t xml:space="preserve">c). </w:t>
      </w:r>
      <w:r w:rsidR="006F401C" w:rsidRPr="006F401C">
        <w:rPr>
          <w:rFonts w:ascii="Times New Roman" w:hAnsi="Times New Roman"/>
        </w:rPr>
        <w:t>na podstawie art. 18 RODO prawo żądania od administratora ograniczenia przetwarzania danych osobowych z zastrzeżeniem przypadków, o których mowa w art. 18 ust. 2 RODO ***;</w:t>
      </w:r>
      <w:r w:rsidR="008524BE">
        <w:rPr>
          <w:rFonts w:ascii="Times New Roman" w:hAnsi="Times New Roman"/>
        </w:rPr>
        <w:t xml:space="preserve"> </w:t>
      </w:r>
    </w:p>
    <w:p w14:paraId="3B7F4488" w14:textId="77777777" w:rsidR="00A20694" w:rsidRDefault="00243E76" w:rsidP="000C61E2">
      <w:pPr>
        <w:pStyle w:val="Akapitzlist1"/>
        <w:spacing w:before="60" w:after="60" w:line="276" w:lineRule="auto"/>
        <w:ind w:left="1418"/>
        <w:jc w:val="both"/>
        <w:rPr>
          <w:rFonts w:ascii="Times New Roman" w:hAnsi="Times New Roman"/>
        </w:rPr>
      </w:pPr>
      <w:r>
        <w:rPr>
          <w:rFonts w:ascii="Times New Roman" w:hAnsi="Times New Roman"/>
        </w:rPr>
        <w:t xml:space="preserve">d). </w:t>
      </w:r>
      <w:r w:rsidR="006F401C" w:rsidRPr="006F401C">
        <w:rPr>
          <w:rFonts w:ascii="Times New Roman" w:hAnsi="Times New Roman"/>
        </w:rPr>
        <w:t>prawo do wniesienia skargi do Prezesa Urzędu Ochrony Danych Osobowych, gdy uzna Pani/Pan, że przetwarzanie danych osobowych Pani/Pana dotyczących narusza przepisy RODO;</w:t>
      </w:r>
    </w:p>
    <w:p w14:paraId="1C74F5FE" w14:textId="77777777" w:rsidR="006F401C" w:rsidRPr="006F401C"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nie przysługuje Pani/Panu:</w:t>
      </w:r>
    </w:p>
    <w:p w14:paraId="4E0DC9EB" w14:textId="23E08E4D" w:rsidR="006F401C" w:rsidRPr="006F401C" w:rsidRDefault="56D0A873" w:rsidP="000C61E2">
      <w:pPr>
        <w:pStyle w:val="Akapitzlist1"/>
        <w:spacing w:before="60" w:after="60" w:line="276" w:lineRule="auto"/>
        <w:ind w:left="1418"/>
        <w:jc w:val="both"/>
        <w:rPr>
          <w:rFonts w:ascii="Times New Roman" w:hAnsi="Times New Roman"/>
        </w:rPr>
      </w:pPr>
      <w:r w:rsidRPr="7D55D799">
        <w:rPr>
          <w:rFonts w:ascii="Times New Roman" w:hAnsi="Times New Roman"/>
        </w:rPr>
        <w:t>a)</w:t>
      </w:r>
      <w:r w:rsidR="68AABB7B" w:rsidRPr="7D55D799">
        <w:rPr>
          <w:rFonts w:ascii="Times New Roman" w:hAnsi="Times New Roman"/>
        </w:rPr>
        <w:t xml:space="preserve"> </w:t>
      </w:r>
      <w:r w:rsidR="223E5E53" w:rsidRPr="7D55D799">
        <w:rPr>
          <w:rFonts w:ascii="Times New Roman" w:hAnsi="Times New Roman"/>
        </w:rPr>
        <w:t>w związku z art. 17 ust. 3 lit. b, d lub e RODO prawo do usunięcia danych osobowych;</w:t>
      </w:r>
    </w:p>
    <w:p w14:paraId="02082281" w14:textId="78BFF324" w:rsidR="006F401C" w:rsidRPr="006F401C" w:rsidRDefault="56D0A873" w:rsidP="000C61E2">
      <w:pPr>
        <w:pStyle w:val="Akapitzlist1"/>
        <w:spacing w:before="60" w:after="60" w:line="276" w:lineRule="auto"/>
        <w:ind w:left="1418"/>
        <w:jc w:val="both"/>
        <w:rPr>
          <w:rFonts w:ascii="Times New Roman" w:hAnsi="Times New Roman"/>
        </w:rPr>
      </w:pPr>
      <w:r w:rsidRPr="7D55D799">
        <w:rPr>
          <w:rFonts w:ascii="Times New Roman" w:hAnsi="Times New Roman"/>
        </w:rPr>
        <w:t>b)</w:t>
      </w:r>
      <w:r w:rsidR="288B51F2" w:rsidRPr="7D55D799">
        <w:rPr>
          <w:rFonts w:ascii="Times New Roman" w:hAnsi="Times New Roman"/>
        </w:rPr>
        <w:t xml:space="preserve"> </w:t>
      </w:r>
      <w:r w:rsidR="223E5E53" w:rsidRPr="7D55D799">
        <w:rPr>
          <w:rFonts w:ascii="Times New Roman" w:hAnsi="Times New Roman"/>
        </w:rPr>
        <w:t>prawo do przenoszenia danych osobowych, o którym mowa w art. 20 RODO;</w:t>
      </w:r>
    </w:p>
    <w:p w14:paraId="0D205215" w14:textId="76DF9DBE" w:rsidR="00A20694" w:rsidRDefault="56D0A873" w:rsidP="000C61E2">
      <w:pPr>
        <w:pStyle w:val="Akapitzlist1"/>
        <w:spacing w:before="60" w:after="60" w:line="276" w:lineRule="auto"/>
        <w:ind w:left="1418"/>
        <w:jc w:val="both"/>
        <w:rPr>
          <w:rFonts w:ascii="Times New Roman" w:hAnsi="Times New Roman"/>
        </w:rPr>
      </w:pPr>
      <w:r w:rsidRPr="7D55D799">
        <w:rPr>
          <w:rFonts w:ascii="Times New Roman" w:hAnsi="Times New Roman"/>
        </w:rPr>
        <w:t xml:space="preserve">c) </w:t>
      </w:r>
      <w:r w:rsidR="223E5E53" w:rsidRPr="7D55D799">
        <w:rPr>
          <w:rFonts w:ascii="Times New Roman" w:hAnsi="Times New Roman"/>
        </w:rPr>
        <w:t xml:space="preserve">na podstawie art. 21 RODO prawo sprzeciwu, wobec przetwarzania danych osobowych, gdyż podstawą prawną przetwarzania Pani/Pana danych osobowych </w:t>
      </w:r>
      <w:r w:rsidR="3E600B13" w:rsidRPr="7D55D799">
        <w:rPr>
          <w:rFonts w:ascii="Times New Roman" w:hAnsi="Times New Roman"/>
        </w:rPr>
        <w:t>jest art. 6 ust. 1 lit. c RODO.</w:t>
      </w:r>
    </w:p>
    <w:p w14:paraId="2BF9B158" w14:textId="7869FD01" w:rsidR="006F401C" w:rsidRPr="006F401C" w:rsidRDefault="5BD14121" w:rsidP="000C61E2">
      <w:pPr>
        <w:pStyle w:val="Akapitzlist1"/>
        <w:numPr>
          <w:ilvl w:val="1"/>
          <w:numId w:val="2"/>
        </w:numPr>
        <w:spacing w:before="60" w:after="60" w:line="276" w:lineRule="auto"/>
        <w:ind w:left="1418" w:hanging="992"/>
        <w:jc w:val="both"/>
        <w:rPr>
          <w:rFonts w:ascii="Times New Roman" w:hAnsi="Times New Roman"/>
        </w:rPr>
      </w:pPr>
      <w:r w:rsidRPr="77E9FEFC">
        <w:rPr>
          <w:rFonts w:ascii="Times New Roman" w:hAnsi="Times New Roman"/>
        </w:rPr>
        <w:t xml:space="preserve">Ponadto Pełnomocnik Zamawiającego informuje, że Wykonawca ubiegając się o udzielenie zamówienia publicznego jest zobowiązany do wypełnienia wszystkich obowiązków formalno-prawnych związanych z udziałem w </w:t>
      </w:r>
      <w:r w:rsidR="005D68BC">
        <w:rPr>
          <w:rFonts w:ascii="Times New Roman" w:hAnsi="Times New Roman"/>
        </w:rPr>
        <w:t>P</w:t>
      </w:r>
      <w:r w:rsidRPr="77E9FEFC">
        <w:rPr>
          <w:rFonts w:ascii="Times New Roman" w:hAnsi="Times New Roman"/>
        </w:rPr>
        <w:t xml:space="preserve">ostępowaniu. Do obowiązków tych należą m.in. obowiązki wynikające z RODO, w szczególności obowiązek informacyjny przewidziany w art. 13 RODO względem osób fizycznych, których dane osobowe dotyczą i od których dane te </w:t>
      </w:r>
      <w:r w:rsidR="5262598A" w:rsidRPr="77E9FEFC">
        <w:rPr>
          <w:rFonts w:ascii="Times New Roman" w:hAnsi="Times New Roman"/>
        </w:rPr>
        <w:t>Wykonawc</w:t>
      </w:r>
      <w:r w:rsidRPr="77E9FEFC">
        <w:rPr>
          <w:rFonts w:ascii="Times New Roman" w:hAnsi="Times New Roman"/>
        </w:rPr>
        <w:t xml:space="preserve">a bezpośrednio pozyskał. Jednakże obowiązek informacyjny wynikający z art. 13 RODO nie będzie miał zastosowania, gdy i w zakresie, w jakim osoba fizyczna, której dane dotyczą, dysponuje już tymi informacjami (vide: art. 13 ust. 4). Ponadto </w:t>
      </w:r>
      <w:r w:rsidR="5262598A" w:rsidRPr="77E9FEFC">
        <w:rPr>
          <w:rFonts w:ascii="Times New Roman" w:hAnsi="Times New Roman"/>
        </w:rPr>
        <w:t>Wykonawc</w:t>
      </w:r>
      <w:r w:rsidRPr="77E9FEFC">
        <w:rPr>
          <w:rFonts w:ascii="Times New Roman" w:hAnsi="Times New Roman"/>
        </w:rPr>
        <w:t xml:space="preserve">a będzie musiał wypełnić obowiązek informacyjny wynikający z art. 14 RODO względem osób fizycznych, których dane przekazuje </w:t>
      </w:r>
      <w:r w:rsidR="54CA1E04" w:rsidRPr="77E9FEFC">
        <w:rPr>
          <w:rFonts w:ascii="Times New Roman" w:hAnsi="Times New Roman"/>
        </w:rPr>
        <w:t>Zamawiając</w:t>
      </w:r>
      <w:r w:rsidRPr="77E9FEFC">
        <w:rPr>
          <w:rFonts w:ascii="Times New Roman" w:hAnsi="Times New Roman"/>
        </w:rPr>
        <w:t>emu i których dane pośrednio pozyskał, chyba że ma zastosowanie co najmniej jedno z włączeń, o których mowa w art. 14 ust. 5 RODO.”</w:t>
      </w:r>
    </w:p>
    <w:p w14:paraId="251552E7" w14:textId="3538762B" w:rsidR="006F401C" w:rsidRDefault="006F401C" w:rsidP="000C61E2">
      <w:pPr>
        <w:pStyle w:val="Akapitzlist1"/>
        <w:tabs>
          <w:tab w:val="num" w:pos="426"/>
        </w:tabs>
        <w:spacing w:before="60" w:after="60" w:line="276" w:lineRule="auto"/>
        <w:ind w:left="426"/>
        <w:jc w:val="both"/>
        <w:rPr>
          <w:rFonts w:ascii="Times New Roman" w:hAnsi="Times New Roman"/>
          <w:b/>
        </w:rPr>
      </w:pPr>
    </w:p>
    <w:p w14:paraId="521A2437" w14:textId="77777777" w:rsidR="00C8216D" w:rsidRPr="00D34FD9" w:rsidRDefault="00C8216D" w:rsidP="000C61E2">
      <w:pPr>
        <w:pStyle w:val="Akapitzlist1"/>
        <w:tabs>
          <w:tab w:val="num" w:pos="426"/>
        </w:tabs>
        <w:spacing w:before="60" w:after="60" w:line="276" w:lineRule="auto"/>
        <w:ind w:left="426"/>
        <w:jc w:val="both"/>
        <w:rPr>
          <w:rFonts w:ascii="Times New Roman" w:hAnsi="Times New Roman"/>
          <w:b/>
        </w:rPr>
      </w:pPr>
    </w:p>
    <w:p w14:paraId="3E1A3F9F" w14:textId="4FEC2E97" w:rsidR="006F401C" w:rsidRDefault="00C8216D" w:rsidP="000C61E2">
      <w:pPr>
        <w:pStyle w:val="Nagwek1"/>
        <w:spacing w:before="60" w:after="60"/>
        <w:rPr>
          <w:rFonts w:cs="Times New Roman"/>
          <w:b w:val="0"/>
        </w:rPr>
      </w:pPr>
      <w:r w:rsidRPr="006C291E">
        <w:t>WYKAZ ZAŁĄCZNIKÓW DO OGŁOSZENIA</w:t>
      </w:r>
    </w:p>
    <w:p w14:paraId="32C4442D" w14:textId="77777777" w:rsidR="00C8216D" w:rsidRPr="00C8216D" w:rsidRDefault="00C8216D" w:rsidP="000C61E2">
      <w:pPr>
        <w:pStyle w:val="Akapitzlist"/>
        <w:tabs>
          <w:tab w:val="left" w:pos="426"/>
        </w:tabs>
        <w:spacing w:before="60" w:after="60" w:line="276" w:lineRule="auto"/>
        <w:ind w:left="284"/>
        <w:jc w:val="both"/>
        <w:rPr>
          <w:rFonts w:ascii="Times New Roman" w:hAnsi="Times New Roman" w:cs="Times New Roman"/>
          <w:b/>
          <w:bCs/>
          <w:color w:val="000000" w:themeColor="text1"/>
          <w:sz w:val="22"/>
        </w:rPr>
      </w:pPr>
    </w:p>
    <w:p w14:paraId="100794D6" w14:textId="7681B182" w:rsidR="009957B1" w:rsidRPr="00563425" w:rsidRDefault="74DF1B60" w:rsidP="000C61E2">
      <w:pPr>
        <w:pStyle w:val="Akapitzlist1"/>
        <w:numPr>
          <w:ilvl w:val="6"/>
          <w:numId w:val="1"/>
        </w:numPr>
        <w:spacing w:before="60" w:after="60" w:line="276" w:lineRule="auto"/>
        <w:ind w:left="1418" w:hanging="425"/>
        <w:rPr>
          <w:rFonts w:ascii="Times New Roman" w:hAnsi="Times New Roman"/>
          <w:b/>
          <w:bCs/>
        </w:rPr>
      </w:pPr>
      <w:r w:rsidRPr="7D55D799">
        <w:rPr>
          <w:rFonts w:ascii="Times New Roman" w:hAnsi="Times New Roman"/>
          <w:b/>
          <w:bCs/>
        </w:rPr>
        <w:t>Załącznik nr 1</w:t>
      </w:r>
      <w:r w:rsidRPr="00563425">
        <w:rPr>
          <w:rFonts w:ascii="Times New Roman" w:hAnsi="Times New Roman"/>
          <w:b/>
          <w:bCs/>
        </w:rPr>
        <w:t xml:space="preserve"> </w:t>
      </w:r>
      <w:r w:rsidR="00A762A9" w:rsidRPr="77E9FEFC">
        <w:rPr>
          <w:rFonts w:ascii="Times New Roman" w:hAnsi="Times New Roman"/>
          <w:b/>
          <w:bCs/>
        </w:rPr>
        <w:t>–</w:t>
      </w:r>
      <w:r w:rsidRPr="00563425">
        <w:rPr>
          <w:rFonts w:ascii="Times New Roman" w:hAnsi="Times New Roman"/>
          <w:b/>
          <w:bCs/>
        </w:rPr>
        <w:t xml:space="preserve"> Formularz </w:t>
      </w:r>
      <w:r w:rsidR="000530A6">
        <w:rPr>
          <w:rFonts w:ascii="Times New Roman" w:hAnsi="Times New Roman"/>
          <w:b/>
          <w:bCs/>
        </w:rPr>
        <w:t>Ofert</w:t>
      </w:r>
      <w:r w:rsidR="00A762A9">
        <w:rPr>
          <w:rFonts w:ascii="Times New Roman" w:hAnsi="Times New Roman"/>
          <w:b/>
          <w:bCs/>
        </w:rPr>
        <w:t>y</w:t>
      </w:r>
      <w:r w:rsidRPr="00563425">
        <w:rPr>
          <w:rFonts w:ascii="Times New Roman" w:hAnsi="Times New Roman"/>
          <w:b/>
          <w:bCs/>
        </w:rPr>
        <w:t>;</w:t>
      </w:r>
    </w:p>
    <w:p w14:paraId="396DDD1F" w14:textId="627BFCD4" w:rsidR="002D5AA2" w:rsidRDefault="1EC28C65" w:rsidP="000C61E2">
      <w:pPr>
        <w:pStyle w:val="Akapitzlist1"/>
        <w:numPr>
          <w:ilvl w:val="6"/>
          <w:numId w:val="1"/>
        </w:numPr>
        <w:spacing w:before="60" w:after="60" w:line="276" w:lineRule="auto"/>
        <w:ind w:left="1418" w:hanging="425"/>
        <w:rPr>
          <w:rFonts w:ascii="Times New Roman" w:hAnsi="Times New Roman"/>
        </w:rPr>
      </w:pPr>
      <w:r w:rsidRPr="77E9FEFC">
        <w:rPr>
          <w:rFonts w:ascii="Times New Roman" w:hAnsi="Times New Roman"/>
          <w:b/>
          <w:bCs/>
        </w:rPr>
        <w:t xml:space="preserve">Załącznik nr 2 </w:t>
      </w:r>
      <w:r w:rsidR="683FED40" w:rsidRPr="77E9FEFC">
        <w:rPr>
          <w:rFonts w:ascii="Times New Roman" w:hAnsi="Times New Roman"/>
          <w:b/>
          <w:bCs/>
        </w:rPr>
        <w:t>–</w:t>
      </w:r>
      <w:r w:rsidRPr="77E9FEFC">
        <w:rPr>
          <w:rFonts w:ascii="Times New Roman" w:hAnsi="Times New Roman"/>
          <w:b/>
          <w:bCs/>
        </w:rPr>
        <w:t xml:space="preserve"> </w:t>
      </w:r>
      <w:r w:rsidR="00A762A9">
        <w:rPr>
          <w:rFonts w:ascii="Times New Roman" w:hAnsi="Times New Roman"/>
        </w:rPr>
        <w:t>W</w:t>
      </w:r>
      <w:r w:rsidR="683FED40" w:rsidRPr="77E9FEFC">
        <w:rPr>
          <w:rFonts w:ascii="Times New Roman" w:hAnsi="Times New Roman"/>
        </w:rPr>
        <w:t xml:space="preserve">zór umowy </w:t>
      </w:r>
      <w:r w:rsidR="00A762A9">
        <w:rPr>
          <w:rFonts w:ascii="Times New Roman" w:hAnsi="Times New Roman"/>
        </w:rPr>
        <w:t>o ustanowienie Partnerstwa Publiczno-Prywatnego</w:t>
      </w:r>
    </w:p>
    <w:p w14:paraId="5A67D298" w14:textId="1B43CCBF" w:rsidR="006F3DC4" w:rsidRPr="00A762A9" w:rsidRDefault="00A32DA9" w:rsidP="000C61E2">
      <w:pPr>
        <w:pStyle w:val="Akapitzlist1"/>
        <w:numPr>
          <w:ilvl w:val="6"/>
          <w:numId w:val="1"/>
        </w:numPr>
        <w:spacing w:before="60" w:after="60" w:line="276" w:lineRule="auto"/>
        <w:ind w:left="1418" w:hanging="425"/>
        <w:rPr>
          <w:rFonts w:ascii="Times New Roman" w:hAnsi="Times New Roman"/>
        </w:rPr>
      </w:pPr>
      <w:r w:rsidRPr="028CA931">
        <w:rPr>
          <w:rFonts w:ascii="Times New Roman" w:hAnsi="Times New Roman"/>
          <w:b/>
          <w:bCs/>
        </w:rPr>
        <w:t xml:space="preserve">Załącznik nr 3 </w:t>
      </w:r>
      <w:r w:rsidR="1070000C" w:rsidRPr="028CA931">
        <w:rPr>
          <w:rFonts w:ascii="Times New Roman" w:hAnsi="Times New Roman"/>
        </w:rPr>
        <w:t xml:space="preserve">– </w:t>
      </w:r>
      <w:r w:rsidR="08F3CB59" w:rsidRPr="028CA931">
        <w:rPr>
          <w:rFonts w:ascii="Times New Roman" w:hAnsi="Times New Roman"/>
        </w:rPr>
        <w:t>Wymagania stawiane Partnerowi Strategicznemu</w:t>
      </w:r>
    </w:p>
    <w:p w14:paraId="585B98F1" w14:textId="3A729157" w:rsidR="08F3CB59" w:rsidRDefault="08F3CB59" w:rsidP="000C61E2">
      <w:pPr>
        <w:pStyle w:val="Akapitzlist1"/>
        <w:numPr>
          <w:ilvl w:val="6"/>
          <w:numId w:val="1"/>
        </w:numPr>
        <w:spacing w:before="60" w:after="60" w:line="276" w:lineRule="auto"/>
        <w:ind w:left="1418" w:hanging="425"/>
        <w:rPr>
          <w:rFonts w:asciiTheme="minorHAnsi" w:eastAsiaTheme="minorEastAsia" w:hAnsiTheme="minorHAnsi" w:cstheme="minorBidi"/>
          <w:b/>
          <w:bCs/>
        </w:rPr>
      </w:pPr>
      <w:r w:rsidRPr="028CA931">
        <w:rPr>
          <w:rFonts w:ascii="Times New Roman" w:hAnsi="Times New Roman"/>
          <w:b/>
          <w:bCs/>
        </w:rPr>
        <w:t xml:space="preserve">Załącznik nr 4 - </w:t>
      </w:r>
      <w:ins w:id="245" w:author="Autor">
        <w:r w:rsidR="00634D61">
          <w:rPr>
            <w:rFonts w:ascii="Times New Roman" w:hAnsi="Times New Roman"/>
          </w:rPr>
          <w:t>W</w:t>
        </w:r>
      </w:ins>
      <w:bookmarkStart w:id="246" w:name="_GoBack"/>
      <w:bookmarkEnd w:id="246"/>
      <w:del w:id="247" w:author="Autor">
        <w:r w:rsidRPr="028CA931" w:rsidDel="00634D61">
          <w:rPr>
            <w:rFonts w:ascii="Times New Roman" w:hAnsi="Times New Roman"/>
          </w:rPr>
          <w:delText>w</w:delText>
        </w:r>
      </w:del>
      <w:r w:rsidRPr="028CA931">
        <w:rPr>
          <w:rFonts w:ascii="Times New Roman" w:hAnsi="Times New Roman"/>
        </w:rPr>
        <w:t>zór zobowiązania podmiotu trzeciego do udostępnienia zasobów dla potrzeb realizacji zamówienia nr 116/21/PU/44</w:t>
      </w:r>
    </w:p>
    <w:p w14:paraId="5C07097A" w14:textId="77777777" w:rsidR="006F3DC4" w:rsidRDefault="006F3DC4" w:rsidP="000C61E2">
      <w:pPr>
        <w:spacing w:before="60" w:after="60" w:line="276" w:lineRule="auto"/>
        <w:rPr>
          <w:rFonts w:ascii="Times New Roman" w:hAnsi="Times New Roman" w:cs="Times New Roman"/>
          <w:sz w:val="22"/>
          <w:szCs w:val="22"/>
        </w:rPr>
      </w:pPr>
    </w:p>
    <w:p w14:paraId="15037B9E" w14:textId="77777777" w:rsidR="006F3DC4" w:rsidRDefault="006F3DC4" w:rsidP="000C61E2">
      <w:pPr>
        <w:spacing w:before="60" w:after="60" w:line="276" w:lineRule="auto"/>
        <w:rPr>
          <w:rFonts w:ascii="Times New Roman" w:hAnsi="Times New Roman" w:cs="Times New Roman"/>
          <w:sz w:val="22"/>
          <w:szCs w:val="22"/>
        </w:rPr>
      </w:pPr>
    </w:p>
    <w:p w14:paraId="5D6EE17B" w14:textId="77777777" w:rsidR="00A762A9" w:rsidRDefault="00A762A9" w:rsidP="000C61E2">
      <w:pPr>
        <w:widowControl w:val="0"/>
        <w:adjustRightInd w:val="0"/>
        <w:spacing w:before="60" w:after="60" w:line="276" w:lineRule="auto"/>
        <w:jc w:val="center"/>
        <w:textAlignment w:val="baseline"/>
        <w:rPr>
          <w:rFonts w:ascii="Times New Roman" w:eastAsia="Times New Roman" w:hAnsi="Times New Roman" w:cs="Times New Roman"/>
          <w:b/>
          <w:sz w:val="22"/>
          <w:szCs w:val="22"/>
          <w:lang w:eastAsia="pl-PL"/>
        </w:rPr>
      </w:pPr>
    </w:p>
    <w:p w14:paraId="1D4BFDE7" w14:textId="5E8287D9" w:rsidR="00E92CDC" w:rsidRPr="0064067C" w:rsidRDefault="00E92CDC" w:rsidP="000C61E2">
      <w:pPr>
        <w:spacing w:before="60" w:after="60" w:line="276" w:lineRule="auto"/>
        <w:rPr>
          <w:rFonts w:ascii="Times New Roman" w:hAnsi="Times New Roman" w:cs="Times New Roman"/>
          <w:sz w:val="22"/>
          <w:szCs w:val="22"/>
        </w:rPr>
      </w:pPr>
    </w:p>
    <w:sectPr w:rsidR="00E92CDC" w:rsidRPr="0064067C" w:rsidSect="00A85E98">
      <w:headerReference w:type="even" r:id="rId15"/>
      <w:headerReference w:type="default" r:id="rId16"/>
      <w:footerReference w:type="even" r:id="rId17"/>
      <w:footerReference w:type="default" r:id="rId18"/>
      <w:headerReference w:type="first" r:id="rId19"/>
      <w:footerReference w:type="first" r:id="rId20"/>
      <w:pgSz w:w="11909" w:h="16834"/>
      <w:pgMar w:top="1134" w:right="1134" w:bottom="1134" w:left="1134" w:header="720" w:footer="0" w:gutter="0"/>
      <w:pgNumType w:start="1"/>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9" w:author="Autor" w:initials="A">
    <w:p w14:paraId="6C32AB21" w14:textId="233A776F" w:rsidR="00ED5A0E" w:rsidRDefault="00ED5A0E">
      <w:r>
        <w:t>WR : Co to za punkty ?</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32AB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C04479" w16cid:durableId="6635C1B4"/>
  <w16cid:commentId w16cid:paraId="7F281215" w16cid:durableId="24C70778"/>
  <w16cid:commentId w16cid:paraId="0C9A0C60" w16cid:durableId="1BAEF352"/>
  <w16cid:commentId w16cid:paraId="309904EF" w16cid:durableId="24C7B721"/>
  <w16cid:commentId w16cid:paraId="5E667C19" w16cid:durableId="79CF8D79"/>
  <w16cid:commentId w16cid:paraId="1B5D5CDB" w16cid:durableId="7DE1A858"/>
  <w16cid:commentId w16cid:paraId="450A9805" w16cid:durableId="24C7A04C"/>
  <w16cid:commentId w16cid:paraId="6C32AB21" w16cid:durableId="782F9220"/>
  <w16cid:commentId w16cid:paraId="3105A573" w16cid:durableId="24C7A127"/>
  <w16cid:commentId w16cid:paraId="31A0D9BD" w16cid:durableId="24C7C707"/>
  <w16cid:commentId w16cid:paraId="48CAF6B3" w16cid:durableId="16BBE07C"/>
  <w16cid:commentId w16cid:paraId="1598B85C" w16cid:durableId="24C70839"/>
  <w16cid:commentId w16cid:paraId="01B549E7" w16cid:durableId="655C1508"/>
  <w16cid:commentId w16cid:paraId="7F6DC82C" w16cid:durableId="24C7A051"/>
  <w16cid:commentId w16cid:paraId="16D167C3" w16cid:durableId="24C7C7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726A5" w14:textId="77777777" w:rsidR="00ED5A0E" w:rsidRDefault="00ED5A0E" w:rsidP="007B2A47">
      <w:pPr>
        <w:spacing w:after="0" w:line="240" w:lineRule="auto"/>
      </w:pPr>
      <w:r>
        <w:separator/>
      </w:r>
    </w:p>
  </w:endnote>
  <w:endnote w:type="continuationSeparator" w:id="0">
    <w:p w14:paraId="001685D6" w14:textId="77777777" w:rsidR="00ED5A0E" w:rsidRDefault="00ED5A0E" w:rsidP="007B2A47">
      <w:pPr>
        <w:spacing w:after="0" w:line="240" w:lineRule="auto"/>
      </w:pPr>
      <w:r>
        <w:continuationSeparator/>
      </w:r>
    </w:p>
  </w:endnote>
  <w:endnote w:type="continuationNotice" w:id="1">
    <w:p w14:paraId="0D6A8907" w14:textId="77777777" w:rsidR="00ED5A0E" w:rsidRDefault="00ED5A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5D6A" w14:textId="77777777" w:rsidR="00ED5A0E" w:rsidRDefault="00ED5A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D6FB1" w14:textId="77777777" w:rsidR="00ED5A0E" w:rsidRDefault="00ED5A0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95BE" w14:textId="77777777" w:rsidR="00ED5A0E" w:rsidRDefault="00ED5A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E53CA" w14:textId="77777777" w:rsidR="00ED5A0E" w:rsidRDefault="00ED5A0E" w:rsidP="007B2A47">
      <w:pPr>
        <w:spacing w:after="0" w:line="240" w:lineRule="auto"/>
      </w:pPr>
      <w:r>
        <w:separator/>
      </w:r>
    </w:p>
  </w:footnote>
  <w:footnote w:type="continuationSeparator" w:id="0">
    <w:p w14:paraId="6AFBD6CB" w14:textId="77777777" w:rsidR="00ED5A0E" w:rsidRDefault="00ED5A0E" w:rsidP="007B2A47">
      <w:pPr>
        <w:spacing w:after="0" w:line="240" w:lineRule="auto"/>
      </w:pPr>
      <w:r>
        <w:continuationSeparator/>
      </w:r>
    </w:p>
  </w:footnote>
  <w:footnote w:type="continuationNotice" w:id="1">
    <w:p w14:paraId="7E8D0F52" w14:textId="77777777" w:rsidR="00ED5A0E" w:rsidRDefault="00ED5A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3912" w14:textId="77777777" w:rsidR="00ED5A0E" w:rsidRDefault="00ED5A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7B113" w14:textId="77777777" w:rsidR="00ED5A0E" w:rsidRPr="0066390A" w:rsidRDefault="00ED5A0E" w:rsidP="00574C25">
    <w:pPr>
      <w:pStyle w:val="Nagwek"/>
      <w:tabs>
        <w:tab w:val="clear" w:pos="9072"/>
        <w:tab w:val="right" w:pos="3969"/>
      </w:tabs>
      <w:ind w:right="4110"/>
      <w:jc w:val="both"/>
      <w:rPr>
        <w:b/>
        <w:i/>
        <w:u w:val="single"/>
      </w:rPr>
    </w:pPr>
    <w:r>
      <w:rPr>
        <w:noProof/>
        <w:lang w:eastAsia="pl-PL"/>
      </w:rPr>
      <w:drawing>
        <wp:inline distT="0" distB="0" distL="0" distR="0" wp14:anchorId="18E4A998" wp14:editId="4DE3395D">
          <wp:extent cx="6073138" cy="362842"/>
          <wp:effectExtent l="0" t="0" r="3810" b="0"/>
          <wp:docPr id="3" name="Obraz 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a:extLst>
                      <a:ext uri="{28A0092B-C50C-407E-A947-70E740481C1C}">
                        <a14:useLocalDpi xmlns:a14="http://schemas.microsoft.com/office/drawing/2010/main" val="0"/>
                      </a:ext>
                    </a:extLst>
                  </a:blip>
                  <a:stretch>
                    <a:fillRect/>
                  </a:stretch>
                </pic:blipFill>
                <pic:spPr>
                  <a:xfrm>
                    <a:off x="0" y="0"/>
                    <a:ext cx="6073138" cy="362842"/>
                  </a:xfrm>
                  <a:prstGeom prst="rect">
                    <a:avLst/>
                  </a:prstGeom>
                </pic:spPr>
              </pic:pic>
            </a:graphicData>
          </a:graphic>
        </wp:inline>
      </w:drawing>
    </w:r>
  </w:p>
  <w:p w14:paraId="3A80EC30" w14:textId="77777777" w:rsidR="00ED5A0E" w:rsidRDefault="00ED5A0E" w:rsidP="00574C25">
    <w:pPr>
      <w:pStyle w:val="Nagwek"/>
      <w:jc w:val="center"/>
      <w:rPr>
        <w:i/>
        <w:sz w:val="15"/>
        <w:szCs w:val="15"/>
      </w:rPr>
    </w:pPr>
  </w:p>
  <w:p w14:paraId="7EF1AF72" w14:textId="77777777" w:rsidR="00ED5A0E" w:rsidRDefault="00ED5A0E" w:rsidP="00574C25">
    <w:pPr>
      <w:pStyle w:val="Nagwek"/>
      <w:jc w:val="center"/>
    </w:pPr>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w:t>
    </w:r>
    <w:r>
      <w:rPr>
        <w:i/>
        <w:sz w:val="15"/>
        <w:szCs w:val="15"/>
      </w:rPr>
      <w:t xml:space="preserve">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B97289">
      <w:rPr>
        <w:i/>
        <w:sz w:val="15"/>
        <w:szCs w:val="15"/>
      </w:rPr>
      <w:t xml:space="preserve"> zgodnie z umową z dnia 3 lipca 2020 r. numer POIR.04.01.03-00-0001/20-00</w:t>
    </w:r>
    <w:r w:rsidRPr="00B76E98">
      <w:rPr>
        <w:i/>
        <w:sz w:val="15"/>
        <w:szCs w:val="15"/>
      </w:rPr>
      <w:t>.</w:t>
    </w:r>
  </w:p>
  <w:p w14:paraId="065B0A4E" w14:textId="6ABA9F4D" w:rsidR="00ED5A0E" w:rsidRDefault="00ED5A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CEF" w14:textId="77777777" w:rsidR="00ED5A0E" w:rsidRDefault="00ED5A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5BA6B1A"/>
    <w:lvl w:ilvl="0">
      <w:start w:val="1"/>
      <w:numFmt w:val="decimal"/>
      <w:lvlText w:val="%1."/>
      <w:lvlJc w:val="left"/>
      <w:pPr>
        <w:ind w:left="360" w:hanging="360"/>
      </w:pPr>
      <w:rPr>
        <w:rFonts w:hint="default"/>
        <w:b/>
        <w:sz w:val="24"/>
        <w:szCs w:val="22"/>
      </w:rPr>
    </w:lvl>
    <w:lvl w:ilvl="1">
      <w:start w:val="1"/>
      <w:numFmt w:val="decimal"/>
      <w:lvlText w:val="%1.%2."/>
      <w:lvlJc w:val="left"/>
      <w:pPr>
        <w:ind w:left="792" w:hanging="432"/>
      </w:pPr>
      <w:rPr>
        <w:rFonts w:ascii="Times New Roman" w:hAnsi="Times New Roman" w:cs="Times New Roman" w:hint="default"/>
        <w:b w:val="0"/>
        <w:i w:val="0"/>
        <w:color w:val="auto"/>
        <w:sz w:val="22"/>
        <w:szCs w:val="22"/>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9203CE"/>
    <w:multiLevelType w:val="hybridMultilevel"/>
    <w:tmpl w:val="D0E44EB4"/>
    <w:lvl w:ilvl="0" w:tplc="8C4A8C66">
      <w:start w:val="1"/>
      <w:numFmt w:val="decimal"/>
      <w:lvlText w:val="%1."/>
      <w:lvlJc w:val="left"/>
      <w:pPr>
        <w:ind w:left="720" w:hanging="360"/>
      </w:pPr>
      <w:rPr>
        <w:rFonts w:ascii="Times New Roman" w:hAnsi="Times New Roman" w:cs="Times New Roman" w:hint="default"/>
        <w:b/>
      </w:rPr>
    </w:lvl>
    <w:lvl w:ilvl="1" w:tplc="FE6AE178">
      <w:start w:val="1"/>
      <w:numFmt w:val="lowerLetter"/>
      <w:lvlText w:val="%2."/>
      <w:lvlJc w:val="left"/>
      <w:pPr>
        <w:ind w:left="1440" w:hanging="360"/>
      </w:pPr>
    </w:lvl>
    <w:lvl w:ilvl="2" w:tplc="4E268E04">
      <w:start w:val="1"/>
      <w:numFmt w:val="lowerRoman"/>
      <w:lvlText w:val="%3."/>
      <w:lvlJc w:val="right"/>
      <w:pPr>
        <w:ind w:left="2160" w:hanging="180"/>
      </w:pPr>
    </w:lvl>
    <w:lvl w:ilvl="3" w:tplc="A91E6214">
      <w:start w:val="1"/>
      <w:numFmt w:val="decimal"/>
      <w:lvlText w:val="%4."/>
      <w:lvlJc w:val="left"/>
      <w:pPr>
        <w:ind w:left="2880" w:hanging="360"/>
      </w:pPr>
      <w:rPr>
        <w:rFonts w:ascii="Times New Roman" w:hAnsi="Times New Roman" w:cs="Times New Roman" w:hint="default"/>
        <w:b/>
      </w:rPr>
    </w:lvl>
    <w:lvl w:ilvl="4" w:tplc="6E6EFC18">
      <w:start w:val="1"/>
      <w:numFmt w:val="lowerLetter"/>
      <w:lvlText w:val="%5."/>
      <w:lvlJc w:val="left"/>
      <w:pPr>
        <w:ind w:left="3600" w:hanging="360"/>
      </w:pPr>
    </w:lvl>
    <w:lvl w:ilvl="5" w:tplc="C65E7E5C">
      <w:start w:val="1"/>
      <w:numFmt w:val="lowerRoman"/>
      <w:lvlText w:val="%6."/>
      <w:lvlJc w:val="right"/>
      <w:pPr>
        <w:ind w:left="4320" w:hanging="180"/>
      </w:pPr>
    </w:lvl>
    <w:lvl w:ilvl="6" w:tplc="1E1C6C6A">
      <w:start w:val="1"/>
      <w:numFmt w:val="decimal"/>
      <w:lvlText w:val="%7."/>
      <w:lvlJc w:val="left"/>
      <w:pPr>
        <w:ind w:left="5040" w:hanging="360"/>
      </w:pPr>
    </w:lvl>
    <w:lvl w:ilvl="7" w:tplc="7AE29524">
      <w:start w:val="1"/>
      <w:numFmt w:val="lowerLetter"/>
      <w:lvlText w:val="%8."/>
      <w:lvlJc w:val="left"/>
      <w:pPr>
        <w:ind w:left="5760" w:hanging="360"/>
      </w:pPr>
    </w:lvl>
    <w:lvl w:ilvl="8" w:tplc="1E723AE8">
      <w:start w:val="1"/>
      <w:numFmt w:val="lowerRoman"/>
      <w:lvlText w:val="%9."/>
      <w:lvlJc w:val="right"/>
      <w:pPr>
        <w:ind w:left="6480" w:hanging="180"/>
      </w:pPr>
    </w:lvl>
  </w:abstractNum>
  <w:abstractNum w:abstractNumId="2" w15:restartNumberingAfterBreak="0">
    <w:nsid w:val="0CF37A69"/>
    <w:multiLevelType w:val="hybridMultilevel"/>
    <w:tmpl w:val="DCA0604A"/>
    <w:lvl w:ilvl="0" w:tplc="FFFFFFFF">
      <w:start w:val="1"/>
      <w:numFmt w:val="lowerLetter"/>
      <w:lvlText w:val="%1."/>
      <w:lvlJc w:val="left"/>
      <w:pPr>
        <w:ind w:left="187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F095E"/>
    <w:multiLevelType w:val="hybridMultilevel"/>
    <w:tmpl w:val="1108B2D4"/>
    <w:lvl w:ilvl="0" w:tplc="CA0004B0">
      <w:start w:val="4"/>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B663EC"/>
    <w:multiLevelType w:val="hybridMultilevel"/>
    <w:tmpl w:val="47BA03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48D260F"/>
    <w:multiLevelType w:val="hybridMultilevel"/>
    <w:tmpl w:val="B158049A"/>
    <w:lvl w:ilvl="0" w:tplc="8C4A8C66">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C68D8"/>
    <w:multiLevelType w:val="hybridMultilevel"/>
    <w:tmpl w:val="D452D82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D242DDB"/>
    <w:multiLevelType w:val="hybridMultilevel"/>
    <w:tmpl w:val="124E8AF8"/>
    <w:lvl w:ilvl="0" w:tplc="E32A4FBA">
      <w:start w:val="1"/>
      <w:numFmt w:val="lowerLetter"/>
      <w:lvlText w:val="%1)"/>
      <w:lvlJc w:val="left"/>
      <w:pPr>
        <w:ind w:left="1571" w:hanging="360"/>
      </w:pPr>
      <w:rPr>
        <w:i w:val="0"/>
        <w:sz w:val="22"/>
        <w:szCs w:val="22"/>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23DB4A64"/>
    <w:multiLevelType w:val="hybridMultilevel"/>
    <w:tmpl w:val="67EC1F1C"/>
    <w:lvl w:ilvl="0" w:tplc="0415000F">
      <w:start w:val="1"/>
      <w:numFmt w:val="decimal"/>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9" w15:restartNumberingAfterBreak="0">
    <w:nsid w:val="258773C5"/>
    <w:multiLevelType w:val="hybridMultilevel"/>
    <w:tmpl w:val="124E8AF8"/>
    <w:lvl w:ilvl="0" w:tplc="E32A4FBA">
      <w:start w:val="1"/>
      <w:numFmt w:val="lowerLetter"/>
      <w:lvlText w:val="%1)"/>
      <w:lvlJc w:val="left"/>
      <w:pPr>
        <w:ind w:left="1571" w:hanging="360"/>
      </w:pPr>
      <w:rPr>
        <w:i w:val="0"/>
        <w:sz w:val="22"/>
        <w:szCs w:val="22"/>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2D612313"/>
    <w:multiLevelType w:val="multilevel"/>
    <w:tmpl w:val="4498F1C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3FB64AA"/>
    <w:multiLevelType w:val="hybridMultilevel"/>
    <w:tmpl w:val="2886063C"/>
    <w:lvl w:ilvl="0" w:tplc="04150019">
      <w:start w:val="1"/>
      <w:numFmt w:val="lowerLetter"/>
      <w:lvlText w:val="%1."/>
      <w:lvlJc w:val="left"/>
      <w:pPr>
        <w:ind w:left="1713" w:hanging="360"/>
      </w:p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343E6495"/>
    <w:multiLevelType w:val="multilevel"/>
    <w:tmpl w:val="476429B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0B4D44"/>
    <w:multiLevelType w:val="multilevel"/>
    <w:tmpl w:val="4F749416"/>
    <w:lvl w:ilvl="0">
      <w:start w:val="2"/>
      <w:numFmt w:val="decimal"/>
      <w:lvlText w:val="%1."/>
      <w:lvlJc w:val="left"/>
      <w:pPr>
        <w:ind w:left="360" w:hanging="360"/>
      </w:pPr>
      <w:rPr>
        <w:rFonts w:ascii="Times New Roman" w:hAnsi="Times New Roman" w:cs="Times New Roman"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EF33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4230BD"/>
    <w:multiLevelType w:val="hybridMultilevel"/>
    <w:tmpl w:val="E42E4BBA"/>
    <w:lvl w:ilvl="0" w:tplc="85022194">
      <w:start w:val="1"/>
      <w:numFmt w:val="bullet"/>
      <w:lvlText w:val=""/>
      <w:lvlJc w:val="left"/>
      <w:pPr>
        <w:ind w:left="720" w:hanging="360"/>
      </w:pPr>
      <w:rPr>
        <w:rFonts w:ascii="Symbol" w:hAnsi="Symbol" w:hint="default"/>
      </w:rPr>
    </w:lvl>
    <w:lvl w:ilvl="1" w:tplc="7E143302">
      <w:start w:val="1"/>
      <w:numFmt w:val="bullet"/>
      <w:lvlText w:val=""/>
      <w:lvlJc w:val="left"/>
      <w:pPr>
        <w:ind w:left="1440" w:hanging="360"/>
      </w:pPr>
      <w:rPr>
        <w:rFonts w:ascii="Symbol" w:hAnsi="Symbol" w:hint="default"/>
      </w:rPr>
    </w:lvl>
    <w:lvl w:ilvl="2" w:tplc="4C282D3C">
      <w:start w:val="1"/>
      <w:numFmt w:val="bullet"/>
      <w:lvlText w:val=""/>
      <w:lvlJc w:val="left"/>
      <w:pPr>
        <w:ind w:left="2160" w:hanging="360"/>
      </w:pPr>
      <w:rPr>
        <w:rFonts w:ascii="Wingdings" w:hAnsi="Wingdings" w:hint="default"/>
      </w:rPr>
    </w:lvl>
    <w:lvl w:ilvl="3" w:tplc="B95A2282">
      <w:start w:val="1"/>
      <w:numFmt w:val="bullet"/>
      <w:lvlText w:val=""/>
      <w:lvlJc w:val="left"/>
      <w:pPr>
        <w:ind w:left="2880" w:hanging="360"/>
      </w:pPr>
      <w:rPr>
        <w:rFonts w:ascii="Symbol" w:hAnsi="Symbol" w:hint="default"/>
      </w:rPr>
    </w:lvl>
    <w:lvl w:ilvl="4" w:tplc="4EBE213E">
      <w:start w:val="1"/>
      <w:numFmt w:val="bullet"/>
      <w:lvlText w:val="o"/>
      <w:lvlJc w:val="left"/>
      <w:pPr>
        <w:ind w:left="3600" w:hanging="360"/>
      </w:pPr>
      <w:rPr>
        <w:rFonts w:ascii="Courier New" w:hAnsi="Courier New" w:hint="default"/>
      </w:rPr>
    </w:lvl>
    <w:lvl w:ilvl="5" w:tplc="ACEED4BC">
      <w:start w:val="1"/>
      <w:numFmt w:val="bullet"/>
      <w:lvlText w:val=""/>
      <w:lvlJc w:val="left"/>
      <w:pPr>
        <w:ind w:left="4320" w:hanging="360"/>
      </w:pPr>
      <w:rPr>
        <w:rFonts w:ascii="Wingdings" w:hAnsi="Wingdings" w:hint="default"/>
      </w:rPr>
    </w:lvl>
    <w:lvl w:ilvl="6" w:tplc="B3B6E23C">
      <w:start w:val="1"/>
      <w:numFmt w:val="bullet"/>
      <w:lvlText w:val=""/>
      <w:lvlJc w:val="left"/>
      <w:pPr>
        <w:ind w:left="5040" w:hanging="360"/>
      </w:pPr>
      <w:rPr>
        <w:rFonts w:ascii="Symbol" w:hAnsi="Symbol" w:hint="default"/>
      </w:rPr>
    </w:lvl>
    <w:lvl w:ilvl="7" w:tplc="D61EDBFA">
      <w:start w:val="1"/>
      <w:numFmt w:val="bullet"/>
      <w:lvlText w:val="o"/>
      <w:lvlJc w:val="left"/>
      <w:pPr>
        <w:ind w:left="5760" w:hanging="360"/>
      </w:pPr>
      <w:rPr>
        <w:rFonts w:ascii="Courier New" w:hAnsi="Courier New" w:hint="default"/>
      </w:rPr>
    </w:lvl>
    <w:lvl w:ilvl="8" w:tplc="9F701BF6">
      <w:start w:val="1"/>
      <w:numFmt w:val="bullet"/>
      <w:lvlText w:val=""/>
      <w:lvlJc w:val="left"/>
      <w:pPr>
        <w:ind w:left="6480" w:hanging="360"/>
      </w:pPr>
      <w:rPr>
        <w:rFonts w:ascii="Wingdings" w:hAnsi="Wingdings" w:hint="default"/>
      </w:rPr>
    </w:lvl>
  </w:abstractNum>
  <w:abstractNum w:abstractNumId="16" w15:restartNumberingAfterBreak="0">
    <w:nsid w:val="4B177180"/>
    <w:multiLevelType w:val="hybridMultilevel"/>
    <w:tmpl w:val="AEDEED40"/>
    <w:lvl w:ilvl="0" w:tplc="309413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4C4D5F6A"/>
    <w:multiLevelType w:val="hybridMultilevel"/>
    <w:tmpl w:val="72A46044"/>
    <w:lvl w:ilvl="0" w:tplc="119CCF2C">
      <w:start w:val="1"/>
      <w:numFmt w:val="decimal"/>
      <w:lvlText w:val="%1)"/>
      <w:lvlJc w:val="left"/>
      <w:pPr>
        <w:ind w:left="720" w:hanging="360"/>
      </w:pPr>
      <w:rPr>
        <w:rFonts w:eastAsia="Times New Roman" w:cs="Times New Roman"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CB5A47"/>
    <w:multiLevelType w:val="hybridMultilevel"/>
    <w:tmpl w:val="3FDADAA0"/>
    <w:lvl w:ilvl="0" w:tplc="D5662376">
      <w:start w:val="1"/>
      <w:numFmt w:val="lowerLetter"/>
      <w:lvlText w:val="%1."/>
      <w:lvlJc w:val="left"/>
      <w:pPr>
        <w:ind w:left="1152" w:hanging="360"/>
      </w:pPr>
      <w:rPr>
        <w:rFonts w:ascii="Times New Roman" w:hAnsi="Times New Roman" w:cs="Times New Roman" w:hint="default"/>
      </w:rPr>
    </w:lvl>
    <w:lvl w:ilvl="1" w:tplc="098824A6">
      <w:start w:val="1"/>
      <w:numFmt w:val="lowerLetter"/>
      <w:lvlText w:val="%2."/>
      <w:lvlJc w:val="left"/>
      <w:pPr>
        <w:ind w:left="1872" w:hanging="360"/>
      </w:pPr>
    </w:lvl>
    <w:lvl w:ilvl="2" w:tplc="7DEA1B04" w:tentative="1">
      <w:start w:val="1"/>
      <w:numFmt w:val="lowerRoman"/>
      <w:lvlText w:val="%3."/>
      <w:lvlJc w:val="right"/>
      <w:pPr>
        <w:ind w:left="2592" w:hanging="180"/>
      </w:pPr>
    </w:lvl>
    <w:lvl w:ilvl="3" w:tplc="AB846DB4" w:tentative="1">
      <w:start w:val="1"/>
      <w:numFmt w:val="decimal"/>
      <w:lvlText w:val="%4."/>
      <w:lvlJc w:val="left"/>
      <w:pPr>
        <w:ind w:left="3312" w:hanging="360"/>
      </w:pPr>
    </w:lvl>
    <w:lvl w:ilvl="4" w:tplc="282EF056" w:tentative="1">
      <w:start w:val="1"/>
      <w:numFmt w:val="lowerLetter"/>
      <w:lvlText w:val="%5."/>
      <w:lvlJc w:val="left"/>
      <w:pPr>
        <w:ind w:left="4032" w:hanging="360"/>
      </w:pPr>
    </w:lvl>
    <w:lvl w:ilvl="5" w:tplc="BCA832E0" w:tentative="1">
      <w:start w:val="1"/>
      <w:numFmt w:val="lowerRoman"/>
      <w:lvlText w:val="%6."/>
      <w:lvlJc w:val="right"/>
      <w:pPr>
        <w:ind w:left="4752" w:hanging="180"/>
      </w:pPr>
    </w:lvl>
    <w:lvl w:ilvl="6" w:tplc="0B0E5434" w:tentative="1">
      <w:start w:val="1"/>
      <w:numFmt w:val="decimal"/>
      <w:lvlText w:val="%7."/>
      <w:lvlJc w:val="left"/>
      <w:pPr>
        <w:ind w:left="5472" w:hanging="360"/>
      </w:pPr>
    </w:lvl>
    <w:lvl w:ilvl="7" w:tplc="BA365E3C" w:tentative="1">
      <w:start w:val="1"/>
      <w:numFmt w:val="lowerLetter"/>
      <w:lvlText w:val="%8."/>
      <w:lvlJc w:val="left"/>
      <w:pPr>
        <w:ind w:left="6192" w:hanging="360"/>
      </w:pPr>
    </w:lvl>
    <w:lvl w:ilvl="8" w:tplc="B30416FE" w:tentative="1">
      <w:start w:val="1"/>
      <w:numFmt w:val="lowerRoman"/>
      <w:lvlText w:val="%9."/>
      <w:lvlJc w:val="right"/>
      <w:pPr>
        <w:ind w:left="6912" w:hanging="180"/>
      </w:pPr>
    </w:lvl>
  </w:abstractNum>
  <w:abstractNum w:abstractNumId="19" w15:restartNumberingAfterBreak="0">
    <w:nsid w:val="50F91B4E"/>
    <w:multiLevelType w:val="hybridMultilevel"/>
    <w:tmpl w:val="01A217EA"/>
    <w:lvl w:ilvl="0" w:tplc="0A1E5BB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57163E6B"/>
    <w:multiLevelType w:val="hybridMultilevel"/>
    <w:tmpl w:val="8C6C830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58D36756"/>
    <w:multiLevelType w:val="hybridMultilevel"/>
    <w:tmpl w:val="719A8322"/>
    <w:lvl w:ilvl="0" w:tplc="A78055F6">
      <w:start w:val="1"/>
      <w:numFmt w:val="lowerLetter"/>
      <w:lvlText w:val="%1."/>
      <w:lvlJc w:val="left"/>
      <w:pPr>
        <w:ind w:left="1152" w:hanging="360"/>
      </w:pPr>
      <w:rPr>
        <w:rFonts w:hint="default"/>
      </w:rPr>
    </w:lvl>
    <w:lvl w:ilvl="1" w:tplc="FFFFFFFF">
      <w:start w:val="1"/>
      <w:numFmt w:val="lowerLetter"/>
      <w:lvlText w:val="%2."/>
      <w:lvlJc w:val="left"/>
      <w:pPr>
        <w:ind w:left="1872" w:hanging="360"/>
      </w:pPr>
    </w:lvl>
    <w:lvl w:ilvl="2" w:tplc="284C739C">
      <w:start w:val="8"/>
      <w:numFmt w:val="decimal"/>
      <w:lvlText w:val="%3."/>
      <w:lvlJc w:val="left"/>
      <w:pPr>
        <w:ind w:left="2772" w:hanging="360"/>
      </w:pPr>
      <w:rPr>
        <w:rFonts w:hint="default"/>
      </w:r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2" w15:restartNumberingAfterBreak="0">
    <w:nsid w:val="5A6F1CEB"/>
    <w:multiLevelType w:val="hybridMultilevel"/>
    <w:tmpl w:val="3A22A8A2"/>
    <w:lvl w:ilvl="0" w:tplc="E85CBCF6">
      <w:start w:val="1"/>
      <w:numFmt w:val="upperRoman"/>
      <w:pStyle w:val="Nagwek1"/>
      <w:lvlText w:val="%1."/>
      <w:lvlJc w:val="right"/>
      <w:pPr>
        <w:ind w:left="720" w:hanging="360"/>
      </w:pPr>
      <w:rPr>
        <w:rFonts w:ascii="Times New Roman" w:hAnsi="Times New Roman" w:cs="Times New Roman" w:hint="default"/>
        <w:b/>
      </w:rPr>
    </w:lvl>
    <w:lvl w:ilvl="1" w:tplc="FE6AE178">
      <w:start w:val="1"/>
      <w:numFmt w:val="lowerLetter"/>
      <w:lvlText w:val="%2."/>
      <w:lvlJc w:val="left"/>
      <w:pPr>
        <w:ind w:left="1440" w:hanging="360"/>
      </w:pPr>
    </w:lvl>
    <w:lvl w:ilvl="2" w:tplc="4E268E04">
      <w:start w:val="1"/>
      <w:numFmt w:val="lowerRoman"/>
      <w:lvlText w:val="%3."/>
      <w:lvlJc w:val="right"/>
      <w:pPr>
        <w:ind w:left="2160" w:hanging="180"/>
      </w:pPr>
    </w:lvl>
    <w:lvl w:ilvl="3" w:tplc="A91E6214">
      <w:start w:val="1"/>
      <w:numFmt w:val="decimal"/>
      <w:lvlText w:val="%4."/>
      <w:lvlJc w:val="left"/>
      <w:pPr>
        <w:ind w:left="2880" w:hanging="360"/>
      </w:pPr>
      <w:rPr>
        <w:rFonts w:ascii="Times New Roman" w:hAnsi="Times New Roman" w:cs="Times New Roman" w:hint="default"/>
        <w:b/>
      </w:rPr>
    </w:lvl>
    <w:lvl w:ilvl="4" w:tplc="6E6EFC18">
      <w:start w:val="1"/>
      <w:numFmt w:val="lowerLetter"/>
      <w:lvlText w:val="%5."/>
      <w:lvlJc w:val="left"/>
      <w:pPr>
        <w:ind w:left="3600" w:hanging="360"/>
      </w:pPr>
    </w:lvl>
    <w:lvl w:ilvl="5" w:tplc="C65E7E5C">
      <w:start w:val="1"/>
      <w:numFmt w:val="lowerRoman"/>
      <w:lvlText w:val="%6."/>
      <w:lvlJc w:val="right"/>
      <w:pPr>
        <w:ind w:left="4320" w:hanging="180"/>
      </w:pPr>
    </w:lvl>
    <w:lvl w:ilvl="6" w:tplc="1E1C6C6A">
      <w:start w:val="1"/>
      <w:numFmt w:val="decimal"/>
      <w:lvlText w:val="%7."/>
      <w:lvlJc w:val="left"/>
      <w:pPr>
        <w:ind w:left="5040" w:hanging="360"/>
      </w:pPr>
    </w:lvl>
    <w:lvl w:ilvl="7" w:tplc="7AE29524">
      <w:start w:val="1"/>
      <w:numFmt w:val="lowerLetter"/>
      <w:lvlText w:val="%8."/>
      <w:lvlJc w:val="left"/>
      <w:pPr>
        <w:ind w:left="5760" w:hanging="360"/>
      </w:pPr>
    </w:lvl>
    <w:lvl w:ilvl="8" w:tplc="1E723AE8">
      <w:start w:val="1"/>
      <w:numFmt w:val="lowerRoman"/>
      <w:lvlText w:val="%9."/>
      <w:lvlJc w:val="right"/>
      <w:pPr>
        <w:ind w:left="6480" w:hanging="180"/>
      </w:pPr>
    </w:lvl>
  </w:abstractNum>
  <w:abstractNum w:abstractNumId="23" w15:restartNumberingAfterBreak="0">
    <w:nsid w:val="5A857885"/>
    <w:multiLevelType w:val="multilevel"/>
    <w:tmpl w:val="C60EBFC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C3C28EC"/>
    <w:multiLevelType w:val="hybridMultilevel"/>
    <w:tmpl w:val="5EC62A82"/>
    <w:lvl w:ilvl="0" w:tplc="0415001B">
      <w:start w:val="1"/>
      <w:numFmt w:val="lowerRoman"/>
      <w:lvlText w:val="%1."/>
      <w:lvlJc w:val="right"/>
      <w:pPr>
        <w:ind w:left="3576"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531AB4"/>
    <w:multiLevelType w:val="hybridMultilevel"/>
    <w:tmpl w:val="4450FF02"/>
    <w:lvl w:ilvl="0" w:tplc="B342A2FE">
      <w:start w:val="1"/>
      <w:numFmt w:val="lowerLetter"/>
      <w:lvlText w:val="%1."/>
      <w:lvlJc w:val="left"/>
      <w:pPr>
        <w:ind w:left="1872"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4325B7"/>
    <w:multiLevelType w:val="multilevel"/>
    <w:tmpl w:val="4F307B22"/>
    <w:lvl w:ilvl="0">
      <w:start w:val="2"/>
      <w:numFmt w:val="decimal"/>
      <w:lvlText w:val="%1"/>
      <w:lvlJc w:val="left"/>
      <w:pPr>
        <w:ind w:left="360" w:hanging="360"/>
      </w:pPr>
      <w:rPr>
        <w:rFonts w:hint="default"/>
        <w:color w:val="auto"/>
      </w:rPr>
    </w:lvl>
    <w:lvl w:ilvl="1">
      <w:start w:val="1"/>
      <w:numFmt w:val="decimal"/>
      <w:lvlText w:val="%1.%2"/>
      <w:lvlJc w:val="left"/>
      <w:pPr>
        <w:ind w:left="928"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27" w15:restartNumberingAfterBreak="0">
    <w:nsid w:val="605867C4"/>
    <w:multiLevelType w:val="hybridMultilevel"/>
    <w:tmpl w:val="9710DC1C"/>
    <w:lvl w:ilvl="0" w:tplc="A19E9E4C">
      <w:start w:val="1"/>
      <w:numFmt w:val="decimal"/>
      <w:lvlText w:val="%1)"/>
      <w:lvlJc w:val="left"/>
      <w:pPr>
        <w:ind w:left="1080" w:hanging="72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53150"/>
    <w:multiLevelType w:val="hybridMultilevel"/>
    <w:tmpl w:val="52E2FD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D11E21"/>
    <w:multiLevelType w:val="hybridMultilevel"/>
    <w:tmpl w:val="5418707E"/>
    <w:lvl w:ilvl="0" w:tplc="DD86EC32">
      <w:start w:val="1"/>
      <w:numFmt w:val="decimal"/>
      <w:lvlText w:val="%1."/>
      <w:lvlJc w:val="left"/>
      <w:pPr>
        <w:ind w:left="720" w:hanging="360"/>
      </w:pPr>
    </w:lvl>
    <w:lvl w:ilvl="1" w:tplc="BA04CA46">
      <w:start w:val="1"/>
      <w:numFmt w:val="lowerLetter"/>
      <w:lvlText w:val="%2."/>
      <w:lvlJc w:val="left"/>
      <w:pPr>
        <w:ind w:left="1440" w:hanging="360"/>
      </w:pPr>
    </w:lvl>
    <w:lvl w:ilvl="2" w:tplc="57A23576">
      <w:numFmt w:val="none"/>
      <w:lvlText w:val=""/>
      <w:lvlJc w:val="left"/>
      <w:pPr>
        <w:tabs>
          <w:tab w:val="num" w:pos="360"/>
        </w:tabs>
      </w:pPr>
    </w:lvl>
    <w:lvl w:ilvl="3" w:tplc="46C69FDA">
      <w:start w:val="1"/>
      <w:numFmt w:val="decimal"/>
      <w:lvlText w:val="%4."/>
      <w:lvlJc w:val="left"/>
      <w:pPr>
        <w:ind w:left="2880" w:hanging="360"/>
      </w:pPr>
    </w:lvl>
    <w:lvl w:ilvl="4" w:tplc="03427C72">
      <w:start w:val="1"/>
      <w:numFmt w:val="lowerLetter"/>
      <w:lvlText w:val="%5."/>
      <w:lvlJc w:val="left"/>
      <w:pPr>
        <w:ind w:left="3600" w:hanging="360"/>
      </w:pPr>
    </w:lvl>
    <w:lvl w:ilvl="5" w:tplc="A98CD672">
      <w:start w:val="1"/>
      <w:numFmt w:val="lowerRoman"/>
      <w:lvlText w:val="%6."/>
      <w:lvlJc w:val="right"/>
      <w:pPr>
        <w:ind w:left="4320" w:hanging="180"/>
      </w:pPr>
    </w:lvl>
    <w:lvl w:ilvl="6" w:tplc="2F02A622">
      <w:start w:val="1"/>
      <w:numFmt w:val="decimal"/>
      <w:lvlText w:val="%7."/>
      <w:lvlJc w:val="left"/>
      <w:pPr>
        <w:ind w:left="5040" w:hanging="360"/>
      </w:pPr>
      <w:rPr>
        <w:rFonts w:ascii="Times New Roman" w:eastAsia="Calibri" w:hAnsi="Times New Roman" w:cs="Times New Roman"/>
      </w:rPr>
    </w:lvl>
    <w:lvl w:ilvl="7" w:tplc="DC3A54C4">
      <w:start w:val="1"/>
      <w:numFmt w:val="lowerLetter"/>
      <w:lvlText w:val="%8."/>
      <w:lvlJc w:val="left"/>
      <w:pPr>
        <w:ind w:left="5760" w:hanging="360"/>
      </w:pPr>
    </w:lvl>
    <w:lvl w:ilvl="8" w:tplc="3BEE8E64">
      <w:start w:val="1"/>
      <w:numFmt w:val="lowerRoman"/>
      <w:lvlText w:val="%9."/>
      <w:lvlJc w:val="right"/>
      <w:pPr>
        <w:ind w:left="6480" w:hanging="180"/>
      </w:pPr>
    </w:lvl>
  </w:abstractNum>
  <w:abstractNum w:abstractNumId="30" w15:restartNumberingAfterBreak="0">
    <w:nsid w:val="6471112A"/>
    <w:multiLevelType w:val="hybridMultilevel"/>
    <w:tmpl w:val="2494B732"/>
    <w:lvl w:ilvl="0" w:tplc="FFFFFFFF">
      <w:start w:val="1"/>
      <w:numFmt w:val="lowerLetter"/>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15:restartNumberingAfterBreak="0">
    <w:nsid w:val="65715F64"/>
    <w:multiLevelType w:val="hybridMultilevel"/>
    <w:tmpl w:val="E9A02200"/>
    <w:lvl w:ilvl="0" w:tplc="9766C324">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BA5D8C"/>
    <w:multiLevelType w:val="hybridMultilevel"/>
    <w:tmpl w:val="124E8AF8"/>
    <w:lvl w:ilvl="0" w:tplc="E32A4FBA">
      <w:start w:val="1"/>
      <w:numFmt w:val="lowerLetter"/>
      <w:lvlText w:val="%1)"/>
      <w:lvlJc w:val="left"/>
      <w:pPr>
        <w:ind w:left="1571" w:hanging="360"/>
      </w:pPr>
      <w:rPr>
        <w:i w:val="0"/>
        <w:sz w:val="22"/>
        <w:szCs w:val="22"/>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6CDA27B8"/>
    <w:multiLevelType w:val="hybridMultilevel"/>
    <w:tmpl w:val="12FEE98A"/>
    <w:lvl w:ilvl="0" w:tplc="0415001B">
      <w:start w:val="1"/>
      <w:numFmt w:val="lowerRoman"/>
      <w:lvlText w:val="%1."/>
      <w:lvlJc w:val="right"/>
      <w:pPr>
        <w:ind w:left="3576"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B0DCE"/>
    <w:multiLevelType w:val="hybridMultilevel"/>
    <w:tmpl w:val="4450FF02"/>
    <w:lvl w:ilvl="0" w:tplc="B342A2FE">
      <w:start w:val="1"/>
      <w:numFmt w:val="lowerLetter"/>
      <w:lvlText w:val="%1."/>
      <w:lvlJc w:val="left"/>
      <w:pPr>
        <w:ind w:left="1872"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975D5D"/>
    <w:multiLevelType w:val="hybridMultilevel"/>
    <w:tmpl w:val="F6D6FC4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73EC7B49"/>
    <w:multiLevelType w:val="hybridMultilevel"/>
    <w:tmpl w:val="B254AF16"/>
    <w:lvl w:ilvl="0" w:tplc="04150011">
      <w:start w:val="1"/>
      <w:numFmt w:val="decimal"/>
      <w:lvlText w:val="%1)"/>
      <w:lvlJc w:val="left"/>
      <w:pPr>
        <w:ind w:left="720" w:hanging="360"/>
      </w:pPr>
    </w:lvl>
    <w:lvl w:ilvl="1" w:tplc="669CEA6A">
      <w:start w:val="1"/>
      <w:numFmt w:val="lowerLetter"/>
      <w:lvlText w:val="%2."/>
      <w:lvlJc w:val="left"/>
      <w:pPr>
        <w:ind w:left="1440" w:hanging="360"/>
      </w:pPr>
    </w:lvl>
    <w:lvl w:ilvl="2" w:tplc="9BC2CC26">
      <w:start w:val="1"/>
      <w:numFmt w:val="lowerRoman"/>
      <w:lvlText w:val="%3."/>
      <w:lvlJc w:val="right"/>
      <w:pPr>
        <w:ind w:left="2160" w:hanging="180"/>
      </w:pPr>
    </w:lvl>
    <w:lvl w:ilvl="3" w:tplc="5A62B9D6">
      <w:start w:val="1"/>
      <w:numFmt w:val="decimal"/>
      <w:lvlText w:val="%4."/>
      <w:lvlJc w:val="left"/>
      <w:pPr>
        <w:ind w:left="2880" w:hanging="360"/>
      </w:pPr>
    </w:lvl>
    <w:lvl w:ilvl="4" w:tplc="EA60E9A0">
      <w:start w:val="1"/>
      <w:numFmt w:val="lowerLetter"/>
      <w:lvlText w:val="%5."/>
      <w:lvlJc w:val="left"/>
      <w:pPr>
        <w:ind w:left="3600" w:hanging="360"/>
      </w:pPr>
    </w:lvl>
    <w:lvl w:ilvl="5" w:tplc="5C92A778">
      <w:start w:val="1"/>
      <w:numFmt w:val="lowerRoman"/>
      <w:lvlText w:val="%6."/>
      <w:lvlJc w:val="right"/>
      <w:pPr>
        <w:ind w:left="4320" w:hanging="180"/>
      </w:pPr>
    </w:lvl>
    <w:lvl w:ilvl="6" w:tplc="5B82DD9E">
      <w:start w:val="1"/>
      <w:numFmt w:val="decimal"/>
      <w:lvlText w:val="%7."/>
      <w:lvlJc w:val="left"/>
      <w:pPr>
        <w:ind w:left="5040" w:hanging="360"/>
      </w:pPr>
    </w:lvl>
    <w:lvl w:ilvl="7" w:tplc="B0AC4382">
      <w:start w:val="1"/>
      <w:numFmt w:val="lowerLetter"/>
      <w:lvlText w:val="%8."/>
      <w:lvlJc w:val="left"/>
      <w:pPr>
        <w:ind w:left="5760" w:hanging="360"/>
      </w:pPr>
    </w:lvl>
    <w:lvl w:ilvl="8" w:tplc="6010D924">
      <w:start w:val="1"/>
      <w:numFmt w:val="lowerRoman"/>
      <w:lvlText w:val="%9."/>
      <w:lvlJc w:val="right"/>
      <w:pPr>
        <w:ind w:left="6480" w:hanging="180"/>
      </w:pPr>
    </w:lvl>
  </w:abstractNum>
  <w:abstractNum w:abstractNumId="37" w15:restartNumberingAfterBreak="0">
    <w:nsid w:val="7BFA67E2"/>
    <w:multiLevelType w:val="hybridMultilevel"/>
    <w:tmpl w:val="FACC1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372670"/>
    <w:multiLevelType w:val="hybridMultilevel"/>
    <w:tmpl w:val="4450FF02"/>
    <w:lvl w:ilvl="0" w:tplc="B342A2FE">
      <w:start w:val="1"/>
      <w:numFmt w:val="lowerLetter"/>
      <w:lvlText w:val="%1."/>
      <w:lvlJc w:val="left"/>
      <w:pPr>
        <w:ind w:left="1872"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CF32A2"/>
    <w:multiLevelType w:val="multilevel"/>
    <w:tmpl w:val="4ADC6E80"/>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lowerRoman"/>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FC7ABF"/>
    <w:multiLevelType w:val="hybridMultilevel"/>
    <w:tmpl w:val="7FDA3366"/>
    <w:lvl w:ilvl="0" w:tplc="16368368">
      <w:start w:val="1"/>
      <w:numFmt w:val="bullet"/>
      <w:lvlText w:val=""/>
      <w:lvlJc w:val="left"/>
      <w:pPr>
        <w:ind w:left="720" w:hanging="360"/>
      </w:pPr>
      <w:rPr>
        <w:rFonts w:ascii="Symbol" w:hAnsi="Symbol" w:hint="default"/>
      </w:rPr>
    </w:lvl>
    <w:lvl w:ilvl="1" w:tplc="8E34E338">
      <w:start w:val="1"/>
      <w:numFmt w:val="bullet"/>
      <w:lvlText w:val=""/>
      <w:lvlJc w:val="left"/>
      <w:pPr>
        <w:ind w:left="1440" w:hanging="360"/>
      </w:pPr>
      <w:rPr>
        <w:rFonts w:ascii="Symbol" w:hAnsi="Symbol" w:hint="default"/>
      </w:rPr>
    </w:lvl>
    <w:lvl w:ilvl="2" w:tplc="680E6DBC">
      <w:start w:val="1"/>
      <w:numFmt w:val="bullet"/>
      <w:lvlText w:val=""/>
      <w:lvlJc w:val="left"/>
      <w:pPr>
        <w:ind w:left="2160" w:hanging="360"/>
      </w:pPr>
      <w:rPr>
        <w:rFonts w:ascii="Wingdings" w:hAnsi="Wingdings" w:hint="default"/>
      </w:rPr>
    </w:lvl>
    <w:lvl w:ilvl="3" w:tplc="41026A4E">
      <w:start w:val="1"/>
      <w:numFmt w:val="bullet"/>
      <w:lvlText w:val=""/>
      <w:lvlJc w:val="left"/>
      <w:pPr>
        <w:ind w:left="2880" w:hanging="360"/>
      </w:pPr>
      <w:rPr>
        <w:rFonts w:ascii="Symbol" w:hAnsi="Symbol" w:hint="default"/>
      </w:rPr>
    </w:lvl>
    <w:lvl w:ilvl="4" w:tplc="8A822E16">
      <w:start w:val="1"/>
      <w:numFmt w:val="bullet"/>
      <w:lvlText w:val="o"/>
      <w:lvlJc w:val="left"/>
      <w:pPr>
        <w:ind w:left="3600" w:hanging="360"/>
      </w:pPr>
      <w:rPr>
        <w:rFonts w:ascii="Courier New" w:hAnsi="Courier New" w:hint="default"/>
      </w:rPr>
    </w:lvl>
    <w:lvl w:ilvl="5" w:tplc="554A7FF2">
      <w:start w:val="1"/>
      <w:numFmt w:val="bullet"/>
      <w:lvlText w:val=""/>
      <w:lvlJc w:val="left"/>
      <w:pPr>
        <w:ind w:left="4320" w:hanging="360"/>
      </w:pPr>
      <w:rPr>
        <w:rFonts w:ascii="Wingdings" w:hAnsi="Wingdings" w:hint="default"/>
      </w:rPr>
    </w:lvl>
    <w:lvl w:ilvl="6" w:tplc="048CD44A">
      <w:start w:val="1"/>
      <w:numFmt w:val="bullet"/>
      <w:lvlText w:val=""/>
      <w:lvlJc w:val="left"/>
      <w:pPr>
        <w:ind w:left="5040" w:hanging="360"/>
      </w:pPr>
      <w:rPr>
        <w:rFonts w:ascii="Symbol" w:hAnsi="Symbol" w:hint="default"/>
      </w:rPr>
    </w:lvl>
    <w:lvl w:ilvl="7" w:tplc="A03E008A">
      <w:start w:val="1"/>
      <w:numFmt w:val="bullet"/>
      <w:lvlText w:val="o"/>
      <w:lvlJc w:val="left"/>
      <w:pPr>
        <w:ind w:left="5760" w:hanging="360"/>
      </w:pPr>
      <w:rPr>
        <w:rFonts w:ascii="Courier New" w:hAnsi="Courier New" w:hint="default"/>
      </w:rPr>
    </w:lvl>
    <w:lvl w:ilvl="8" w:tplc="0692789C">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10"/>
  </w:num>
  <w:num w:numId="4">
    <w:abstractNumId w:val="12"/>
  </w:num>
  <w:num w:numId="5">
    <w:abstractNumId w:val="16"/>
  </w:num>
  <w:num w:numId="6">
    <w:abstractNumId w:val="28"/>
  </w:num>
  <w:num w:numId="7">
    <w:abstractNumId w:val="11"/>
  </w:num>
  <w:num w:numId="8">
    <w:abstractNumId w:val="7"/>
  </w:num>
  <w:num w:numId="9">
    <w:abstractNumId w:val="35"/>
  </w:num>
  <w:num w:numId="10">
    <w:abstractNumId w:val="32"/>
  </w:num>
  <w:num w:numId="11">
    <w:abstractNumId w:val="9"/>
  </w:num>
  <w:num w:numId="12">
    <w:abstractNumId w:val="22"/>
  </w:num>
  <w:num w:numId="13">
    <w:abstractNumId w:val="20"/>
  </w:num>
  <w:num w:numId="14">
    <w:abstractNumId w:val="17"/>
  </w:num>
  <w:num w:numId="15">
    <w:abstractNumId w:val="19"/>
  </w:num>
  <w:num w:numId="16">
    <w:abstractNumId w:val="36"/>
  </w:num>
  <w:num w:numId="17">
    <w:abstractNumId w:val="15"/>
  </w:num>
  <w:num w:numId="18">
    <w:abstractNumId w:val="40"/>
  </w:num>
  <w:num w:numId="19">
    <w:abstractNumId w:val="1"/>
  </w:num>
  <w:num w:numId="20">
    <w:abstractNumId w:val="18"/>
  </w:num>
  <w:num w:numId="21">
    <w:abstractNumId w:val="21"/>
  </w:num>
  <w:num w:numId="22">
    <w:abstractNumId w:val="27"/>
  </w:num>
  <w:num w:numId="23">
    <w:abstractNumId w:val="4"/>
  </w:num>
  <w:num w:numId="24">
    <w:abstractNumId w:val="8"/>
  </w:num>
  <w:num w:numId="25">
    <w:abstractNumId w:val="30"/>
  </w:num>
  <w:num w:numId="26">
    <w:abstractNumId w:val="33"/>
  </w:num>
  <w:num w:numId="27">
    <w:abstractNumId w:val="2"/>
  </w:num>
  <w:num w:numId="28">
    <w:abstractNumId w:val="3"/>
  </w:num>
  <w:num w:numId="29">
    <w:abstractNumId w:val="14"/>
  </w:num>
  <w:num w:numId="30">
    <w:abstractNumId w:val="26"/>
  </w:num>
  <w:num w:numId="31">
    <w:abstractNumId w:val="13"/>
  </w:num>
  <w:num w:numId="32">
    <w:abstractNumId w:val="23"/>
  </w:num>
  <w:num w:numId="33">
    <w:abstractNumId w:val="24"/>
  </w:num>
  <w:num w:numId="34">
    <w:abstractNumId w:val="25"/>
  </w:num>
  <w:num w:numId="35">
    <w:abstractNumId w:val="39"/>
  </w:num>
  <w:num w:numId="36">
    <w:abstractNumId w:val="6"/>
  </w:num>
  <w:num w:numId="37">
    <w:abstractNumId w:val="5"/>
  </w:num>
  <w:num w:numId="38">
    <w:abstractNumId w:val="31"/>
  </w:num>
  <w:num w:numId="39">
    <w:abstractNumId w:val="38"/>
  </w:num>
  <w:num w:numId="40">
    <w:abstractNumId w:val="34"/>
  </w:num>
  <w:num w:numId="41">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E28"/>
    <w:rsid w:val="00000EFD"/>
    <w:rsid w:val="00001500"/>
    <w:rsid w:val="00002999"/>
    <w:rsid w:val="00002E44"/>
    <w:rsid w:val="00004A12"/>
    <w:rsid w:val="000050CF"/>
    <w:rsid w:val="0000568E"/>
    <w:rsid w:val="00005B66"/>
    <w:rsid w:val="00005DBC"/>
    <w:rsid w:val="00006C12"/>
    <w:rsid w:val="000102CF"/>
    <w:rsid w:val="00010926"/>
    <w:rsid w:val="0001101E"/>
    <w:rsid w:val="000111D9"/>
    <w:rsid w:val="00012462"/>
    <w:rsid w:val="00013823"/>
    <w:rsid w:val="00014A39"/>
    <w:rsid w:val="000151B7"/>
    <w:rsid w:val="00023BF2"/>
    <w:rsid w:val="00024D0B"/>
    <w:rsid w:val="00024E80"/>
    <w:rsid w:val="000255FE"/>
    <w:rsid w:val="0002595C"/>
    <w:rsid w:val="000266FA"/>
    <w:rsid w:val="00030D15"/>
    <w:rsid w:val="00031043"/>
    <w:rsid w:val="00033F67"/>
    <w:rsid w:val="000341DD"/>
    <w:rsid w:val="00036364"/>
    <w:rsid w:val="00037866"/>
    <w:rsid w:val="00037B8D"/>
    <w:rsid w:val="00037C6B"/>
    <w:rsid w:val="000415BF"/>
    <w:rsid w:val="00041746"/>
    <w:rsid w:val="00041C87"/>
    <w:rsid w:val="00042EF7"/>
    <w:rsid w:val="00042F68"/>
    <w:rsid w:val="00043D87"/>
    <w:rsid w:val="00043F39"/>
    <w:rsid w:val="0004524C"/>
    <w:rsid w:val="00045395"/>
    <w:rsid w:val="000473A0"/>
    <w:rsid w:val="000508A6"/>
    <w:rsid w:val="00051178"/>
    <w:rsid w:val="000530A6"/>
    <w:rsid w:val="00053C11"/>
    <w:rsid w:val="000568B7"/>
    <w:rsid w:val="00056BEC"/>
    <w:rsid w:val="00061CE1"/>
    <w:rsid w:val="00063BA3"/>
    <w:rsid w:val="00065006"/>
    <w:rsid w:val="00065E6D"/>
    <w:rsid w:val="00066DD1"/>
    <w:rsid w:val="00067933"/>
    <w:rsid w:val="00067A1A"/>
    <w:rsid w:val="00070B1F"/>
    <w:rsid w:val="00073120"/>
    <w:rsid w:val="00074A48"/>
    <w:rsid w:val="00076F73"/>
    <w:rsid w:val="00077A5C"/>
    <w:rsid w:val="00077F8F"/>
    <w:rsid w:val="00080382"/>
    <w:rsid w:val="00082793"/>
    <w:rsid w:val="0008354C"/>
    <w:rsid w:val="0008585A"/>
    <w:rsid w:val="00086298"/>
    <w:rsid w:val="00092941"/>
    <w:rsid w:val="00093E1F"/>
    <w:rsid w:val="00096104"/>
    <w:rsid w:val="0009723D"/>
    <w:rsid w:val="000974AE"/>
    <w:rsid w:val="000A00ED"/>
    <w:rsid w:val="000A1E43"/>
    <w:rsid w:val="000A3889"/>
    <w:rsid w:val="000A4FCA"/>
    <w:rsid w:val="000A5A81"/>
    <w:rsid w:val="000A5BA5"/>
    <w:rsid w:val="000A7FF1"/>
    <w:rsid w:val="000B18D0"/>
    <w:rsid w:val="000B3034"/>
    <w:rsid w:val="000B3462"/>
    <w:rsid w:val="000B36A0"/>
    <w:rsid w:val="000B3C51"/>
    <w:rsid w:val="000B40DD"/>
    <w:rsid w:val="000B59D6"/>
    <w:rsid w:val="000B5CF5"/>
    <w:rsid w:val="000B7047"/>
    <w:rsid w:val="000B704E"/>
    <w:rsid w:val="000B7A19"/>
    <w:rsid w:val="000C082F"/>
    <w:rsid w:val="000C0A9D"/>
    <w:rsid w:val="000C152E"/>
    <w:rsid w:val="000C2C57"/>
    <w:rsid w:val="000C460A"/>
    <w:rsid w:val="000C5672"/>
    <w:rsid w:val="000C61E2"/>
    <w:rsid w:val="000D09A0"/>
    <w:rsid w:val="000D28C9"/>
    <w:rsid w:val="000D33B0"/>
    <w:rsid w:val="000D34E5"/>
    <w:rsid w:val="000D383E"/>
    <w:rsid w:val="000D3D78"/>
    <w:rsid w:val="000D4031"/>
    <w:rsid w:val="000D5E68"/>
    <w:rsid w:val="000D6259"/>
    <w:rsid w:val="000D632E"/>
    <w:rsid w:val="000D6F8F"/>
    <w:rsid w:val="000D78F0"/>
    <w:rsid w:val="000E0659"/>
    <w:rsid w:val="000E1526"/>
    <w:rsid w:val="000E4E82"/>
    <w:rsid w:val="000E70E1"/>
    <w:rsid w:val="000F0C63"/>
    <w:rsid w:val="000F17A8"/>
    <w:rsid w:val="000F211B"/>
    <w:rsid w:val="000F31E2"/>
    <w:rsid w:val="000F4C55"/>
    <w:rsid w:val="000F4C7A"/>
    <w:rsid w:val="000F4DE2"/>
    <w:rsid w:val="000F77C9"/>
    <w:rsid w:val="0010006B"/>
    <w:rsid w:val="00100374"/>
    <w:rsid w:val="00101B1D"/>
    <w:rsid w:val="00104454"/>
    <w:rsid w:val="001057F1"/>
    <w:rsid w:val="001067D2"/>
    <w:rsid w:val="001072FF"/>
    <w:rsid w:val="00107307"/>
    <w:rsid w:val="00107C8F"/>
    <w:rsid w:val="00107D7F"/>
    <w:rsid w:val="0010B62B"/>
    <w:rsid w:val="00110167"/>
    <w:rsid w:val="001124B2"/>
    <w:rsid w:val="001147D8"/>
    <w:rsid w:val="00114F43"/>
    <w:rsid w:val="00117A09"/>
    <w:rsid w:val="0012346D"/>
    <w:rsid w:val="001273F6"/>
    <w:rsid w:val="001279AE"/>
    <w:rsid w:val="00131C30"/>
    <w:rsid w:val="00133690"/>
    <w:rsid w:val="00133D8B"/>
    <w:rsid w:val="00134F3E"/>
    <w:rsid w:val="0013626A"/>
    <w:rsid w:val="0013699A"/>
    <w:rsid w:val="001402CE"/>
    <w:rsid w:val="00140ACD"/>
    <w:rsid w:val="00140D07"/>
    <w:rsid w:val="001410AD"/>
    <w:rsid w:val="00142C9E"/>
    <w:rsid w:val="001444D1"/>
    <w:rsid w:val="0014541B"/>
    <w:rsid w:val="0014593B"/>
    <w:rsid w:val="00145CF8"/>
    <w:rsid w:val="001502FD"/>
    <w:rsid w:val="001509DF"/>
    <w:rsid w:val="00152284"/>
    <w:rsid w:val="00157C5D"/>
    <w:rsid w:val="00161811"/>
    <w:rsid w:val="00161D4D"/>
    <w:rsid w:val="001630D5"/>
    <w:rsid w:val="00163FE6"/>
    <w:rsid w:val="001641C5"/>
    <w:rsid w:val="00165EAE"/>
    <w:rsid w:val="00166E90"/>
    <w:rsid w:val="00167242"/>
    <w:rsid w:val="00167589"/>
    <w:rsid w:val="0017344E"/>
    <w:rsid w:val="00175094"/>
    <w:rsid w:val="00175135"/>
    <w:rsid w:val="001759A0"/>
    <w:rsid w:val="00175B92"/>
    <w:rsid w:val="0017691B"/>
    <w:rsid w:val="00176FCF"/>
    <w:rsid w:val="001806A2"/>
    <w:rsid w:val="00181B0E"/>
    <w:rsid w:val="001835A6"/>
    <w:rsid w:val="00185D3D"/>
    <w:rsid w:val="001906C3"/>
    <w:rsid w:val="00191BA9"/>
    <w:rsid w:val="00193D72"/>
    <w:rsid w:val="00194C1D"/>
    <w:rsid w:val="001955AA"/>
    <w:rsid w:val="001957DB"/>
    <w:rsid w:val="001963A9"/>
    <w:rsid w:val="001A0B63"/>
    <w:rsid w:val="001A1BDB"/>
    <w:rsid w:val="001A2779"/>
    <w:rsid w:val="001A3E0C"/>
    <w:rsid w:val="001A6DA2"/>
    <w:rsid w:val="001A74C7"/>
    <w:rsid w:val="001A7B18"/>
    <w:rsid w:val="001B1DDE"/>
    <w:rsid w:val="001B2207"/>
    <w:rsid w:val="001B24E4"/>
    <w:rsid w:val="001B2DD5"/>
    <w:rsid w:val="001B4877"/>
    <w:rsid w:val="001B77BE"/>
    <w:rsid w:val="001C0ADD"/>
    <w:rsid w:val="001C250C"/>
    <w:rsid w:val="001C2ADC"/>
    <w:rsid w:val="001C3C56"/>
    <w:rsid w:val="001C4C2E"/>
    <w:rsid w:val="001C5843"/>
    <w:rsid w:val="001D0BD3"/>
    <w:rsid w:val="001D138A"/>
    <w:rsid w:val="001D1AD9"/>
    <w:rsid w:val="001D26D7"/>
    <w:rsid w:val="001D3B4C"/>
    <w:rsid w:val="001D7211"/>
    <w:rsid w:val="001D7B85"/>
    <w:rsid w:val="001E5950"/>
    <w:rsid w:val="001E627A"/>
    <w:rsid w:val="001E6481"/>
    <w:rsid w:val="001E6778"/>
    <w:rsid w:val="001E76B2"/>
    <w:rsid w:val="001E7D3A"/>
    <w:rsid w:val="001F0FC9"/>
    <w:rsid w:val="001F10F3"/>
    <w:rsid w:val="001F16E7"/>
    <w:rsid w:val="001F1E28"/>
    <w:rsid w:val="001F24B3"/>
    <w:rsid w:val="001F37DE"/>
    <w:rsid w:val="001F49D9"/>
    <w:rsid w:val="001F4C98"/>
    <w:rsid w:val="001F4DD7"/>
    <w:rsid w:val="001F63B6"/>
    <w:rsid w:val="001F7729"/>
    <w:rsid w:val="0020025D"/>
    <w:rsid w:val="002006C1"/>
    <w:rsid w:val="00203C4D"/>
    <w:rsid w:val="002050CD"/>
    <w:rsid w:val="00207BFE"/>
    <w:rsid w:val="0021161E"/>
    <w:rsid w:val="0021293D"/>
    <w:rsid w:val="00213B8D"/>
    <w:rsid w:val="0021472A"/>
    <w:rsid w:val="00214EA3"/>
    <w:rsid w:val="002161F1"/>
    <w:rsid w:val="00216475"/>
    <w:rsid w:val="00220AAA"/>
    <w:rsid w:val="00221750"/>
    <w:rsid w:val="002217D6"/>
    <w:rsid w:val="0022184C"/>
    <w:rsid w:val="00222D3C"/>
    <w:rsid w:val="002240F4"/>
    <w:rsid w:val="002243D9"/>
    <w:rsid w:val="00226CE8"/>
    <w:rsid w:val="00226F4A"/>
    <w:rsid w:val="002275C7"/>
    <w:rsid w:val="00227A6D"/>
    <w:rsid w:val="00230348"/>
    <w:rsid w:val="002317EC"/>
    <w:rsid w:val="00234122"/>
    <w:rsid w:val="00235D78"/>
    <w:rsid w:val="002426D8"/>
    <w:rsid w:val="00243E41"/>
    <w:rsid w:val="00243E76"/>
    <w:rsid w:val="0024447B"/>
    <w:rsid w:val="00245736"/>
    <w:rsid w:val="00246E0E"/>
    <w:rsid w:val="00247100"/>
    <w:rsid w:val="00253DB6"/>
    <w:rsid w:val="00255544"/>
    <w:rsid w:val="00256E92"/>
    <w:rsid w:val="00257C4E"/>
    <w:rsid w:val="00260118"/>
    <w:rsid w:val="00261BC7"/>
    <w:rsid w:val="002647A0"/>
    <w:rsid w:val="00265DDD"/>
    <w:rsid w:val="0026647F"/>
    <w:rsid w:val="002664EE"/>
    <w:rsid w:val="00267AAF"/>
    <w:rsid w:val="002708A8"/>
    <w:rsid w:val="00270925"/>
    <w:rsid w:val="00272E7C"/>
    <w:rsid w:val="002734FF"/>
    <w:rsid w:val="00274AF5"/>
    <w:rsid w:val="00274AF8"/>
    <w:rsid w:val="00274C9B"/>
    <w:rsid w:val="00276B67"/>
    <w:rsid w:val="00277346"/>
    <w:rsid w:val="00281B89"/>
    <w:rsid w:val="00282A04"/>
    <w:rsid w:val="00283E08"/>
    <w:rsid w:val="00284326"/>
    <w:rsid w:val="002870C2"/>
    <w:rsid w:val="00290393"/>
    <w:rsid w:val="00290463"/>
    <w:rsid w:val="002917BD"/>
    <w:rsid w:val="002929FD"/>
    <w:rsid w:val="00292D31"/>
    <w:rsid w:val="00292DA9"/>
    <w:rsid w:val="00293D4A"/>
    <w:rsid w:val="0029456D"/>
    <w:rsid w:val="00294E22"/>
    <w:rsid w:val="00295F3B"/>
    <w:rsid w:val="002968C2"/>
    <w:rsid w:val="002A1F86"/>
    <w:rsid w:val="002A30CD"/>
    <w:rsid w:val="002A420F"/>
    <w:rsid w:val="002A53DA"/>
    <w:rsid w:val="002B2B0D"/>
    <w:rsid w:val="002B4921"/>
    <w:rsid w:val="002C16B6"/>
    <w:rsid w:val="002C3527"/>
    <w:rsid w:val="002C3FA8"/>
    <w:rsid w:val="002C4091"/>
    <w:rsid w:val="002C462D"/>
    <w:rsid w:val="002C4E95"/>
    <w:rsid w:val="002D0CAC"/>
    <w:rsid w:val="002D0CD1"/>
    <w:rsid w:val="002D0E88"/>
    <w:rsid w:val="002D32D6"/>
    <w:rsid w:val="002D5AA2"/>
    <w:rsid w:val="002D64F0"/>
    <w:rsid w:val="002D7730"/>
    <w:rsid w:val="002D7CE1"/>
    <w:rsid w:val="002E1862"/>
    <w:rsid w:val="002E20FB"/>
    <w:rsid w:val="002E2320"/>
    <w:rsid w:val="002E295B"/>
    <w:rsid w:val="002E3113"/>
    <w:rsid w:val="002E3534"/>
    <w:rsid w:val="002E60ED"/>
    <w:rsid w:val="002E6B15"/>
    <w:rsid w:val="002F199C"/>
    <w:rsid w:val="002F228A"/>
    <w:rsid w:val="002F28C2"/>
    <w:rsid w:val="002F3BC9"/>
    <w:rsid w:val="002F45EA"/>
    <w:rsid w:val="002F588C"/>
    <w:rsid w:val="002F6881"/>
    <w:rsid w:val="002F6DF3"/>
    <w:rsid w:val="002F73D3"/>
    <w:rsid w:val="002F7E4D"/>
    <w:rsid w:val="00300F3C"/>
    <w:rsid w:val="00300FD1"/>
    <w:rsid w:val="00303300"/>
    <w:rsid w:val="00305C3A"/>
    <w:rsid w:val="003066BB"/>
    <w:rsid w:val="0030692F"/>
    <w:rsid w:val="0030B564"/>
    <w:rsid w:val="0031037C"/>
    <w:rsid w:val="00312EEE"/>
    <w:rsid w:val="003139E6"/>
    <w:rsid w:val="003147F1"/>
    <w:rsid w:val="00320D7D"/>
    <w:rsid w:val="00321323"/>
    <w:rsid w:val="003214C6"/>
    <w:rsid w:val="00322423"/>
    <w:rsid w:val="003236E6"/>
    <w:rsid w:val="0032398C"/>
    <w:rsid w:val="00325303"/>
    <w:rsid w:val="003265B8"/>
    <w:rsid w:val="00331A48"/>
    <w:rsid w:val="00331D49"/>
    <w:rsid w:val="003338D2"/>
    <w:rsid w:val="00334BDF"/>
    <w:rsid w:val="00334C0B"/>
    <w:rsid w:val="00334F6B"/>
    <w:rsid w:val="00335056"/>
    <w:rsid w:val="00335392"/>
    <w:rsid w:val="00335976"/>
    <w:rsid w:val="00337CE5"/>
    <w:rsid w:val="00340BAD"/>
    <w:rsid w:val="003411F4"/>
    <w:rsid w:val="0034139F"/>
    <w:rsid w:val="00341AC2"/>
    <w:rsid w:val="0034227B"/>
    <w:rsid w:val="003425F3"/>
    <w:rsid w:val="00343D19"/>
    <w:rsid w:val="00347720"/>
    <w:rsid w:val="0035431A"/>
    <w:rsid w:val="00356D34"/>
    <w:rsid w:val="003606F9"/>
    <w:rsid w:val="003612C5"/>
    <w:rsid w:val="00365FEA"/>
    <w:rsid w:val="0036AB01"/>
    <w:rsid w:val="003718E7"/>
    <w:rsid w:val="00375CB5"/>
    <w:rsid w:val="00376286"/>
    <w:rsid w:val="003804E9"/>
    <w:rsid w:val="00381F22"/>
    <w:rsid w:val="003828FA"/>
    <w:rsid w:val="00382BAA"/>
    <w:rsid w:val="00383709"/>
    <w:rsid w:val="003854DA"/>
    <w:rsid w:val="00385639"/>
    <w:rsid w:val="003864E0"/>
    <w:rsid w:val="00386C0F"/>
    <w:rsid w:val="003906F4"/>
    <w:rsid w:val="0039117A"/>
    <w:rsid w:val="0039255C"/>
    <w:rsid w:val="00394004"/>
    <w:rsid w:val="00395495"/>
    <w:rsid w:val="0039628F"/>
    <w:rsid w:val="003A020F"/>
    <w:rsid w:val="003A0E09"/>
    <w:rsid w:val="003A2BF0"/>
    <w:rsid w:val="003A2D98"/>
    <w:rsid w:val="003A463A"/>
    <w:rsid w:val="003A7135"/>
    <w:rsid w:val="003B0803"/>
    <w:rsid w:val="003B1698"/>
    <w:rsid w:val="003B39DC"/>
    <w:rsid w:val="003B77C4"/>
    <w:rsid w:val="003C0561"/>
    <w:rsid w:val="003C217F"/>
    <w:rsid w:val="003C3F12"/>
    <w:rsid w:val="003C41C4"/>
    <w:rsid w:val="003C434C"/>
    <w:rsid w:val="003C5A44"/>
    <w:rsid w:val="003D3759"/>
    <w:rsid w:val="003D40AE"/>
    <w:rsid w:val="003D4599"/>
    <w:rsid w:val="003D4FE8"/>
    <w:rsid w:val="003D58D9"/>
    <w:rsid w:val="003D6586"/>
    <w:rsid w:val="003D6C9A"/>
    <w:rsid w:val="003E02B2"/>
    <w:rsid w:val="003E0EF4"/>
    <w:rsid w:val="003E1270"/>
    <w:rsid w:val="003E1360"/>
    <w:rsid w:val="003E2530"/>
    <w:rsid w:val="003E28EF"/>
    <w:rsid w:val="003E2D9A"/>
    <w:rsid w:val="003E6BE7"/>
    <w:rsid w:val="003E7776"/>
    <w:rsid w:val="003E7841"/>
    <w:rsid w:val="003F096E"/>
    <w:rsid w:val="003F0B0E"/>
    <w:rsid w:val="003F113B"/>
    <w:rsid w:val="003F3D4E"/>
    <w:rsid w:val="003F4CDD"/>
    <w:rsid w:val="003FDA4D"/>
    <w:rsid w:val="00401083"/>
    <w:rsid w:val="0040204C"/>
    <w:rsid w:val="0040318A"/>
    <w:rsid w:val="004031A5"/>
    <w:rsid w:val="004047C9"/>
    <w:rsid w:val="004110ED"/>
    <w:rsid w:val="00411648"/>
    <w:rsid w:val="004129B6"/>
    <w:rsid w:val="00415168"/>
    <w:rsid w:val="00415278"/>
    <w:rsid w:val="0041694C"/>
    <w:rsid w:val="00416FEB"/>
    <w:rsid w:val="00420200"/>
    <w:rsid w:val="004205F8"/>
    <w:rsid w:val="004208A8"/>
    <w:rsid w:val="00421ABF"/>
    <w:rsid w:val="0042235E"/>
    <w:rsid w:val="00422912"/>
    <w:rsid w:val="00423C57"/>
    <w:rsid w:val="004256C7"/>
    <w:rsid w:val="00432592"/>
    <w:rsid w:val="004329EE"/>
    <w:rsid w:val="004334BC"/>
    <w:rsid w:val="004338AA"/>
    <w:rsid w:val="00433D10"/>
    <w:rsid w:val="00435CE0"/>
    <w:rsid w:val="00436306"/>
    <w:rsid w:val="00440853"/>
    <w:rsid w:val="004410D1"/>
    <w:rsid w:val="004421E3"/>
    <w:rsid w:val="0044353F"/>
    <w:rsid w:val="00444EB5"/>
    <w:rsid w:val="004502D6"/>
    <w:rsid w:val="004502EA"/>
    <w:rsid w:val="004510D1"/>
    <w:rsid w:val="00451276"/>
    <w:rsid w:val="004551B4"/>
    <w:rsid w:val="00457AA1"/>
    <w:rsid w:val="00460128"/>
    <w:rsid w:val="0046335B"/>
    <w:rsid w:val="00463638"/>
    <w:rsid w:val="0046413E"/>
    <w:rsid w:val="0046568F"/>
    <w:rsid w:val="00466991"/>
    <w:rsid w:val="00467581"/>
    <w:rsid w:val="00470364"/>
    <w:rsid w:val="00470A59"/>
    <w:rsid w:val="0047109B"/>
    <w:rsid w:val="0047255D"/>
    <w:rsid w:val="004753D4"/>
    <w:rsid w:val="004757BB"/>
    <w:rsid w:val="00475A69"/>
    <w:rsid w:val="00476C65"/>
    <w:rsid w:val="00484384"/>
    <w:rsid w:val="004849B1"/>
    <w:rsid w:val="00484CD3"/>
    <w:rsid w:val="00485473"/>
    <w:rsid w:val="00490720"/>
    <w:rsid w:val="00491929"/>
    <w:rsid w:val="0049315C"/>
    <w:rsid w:val="00493498"/>
    <w:rsid w:val="00494565"/>
    <w:rsid w:val="004959F7"/>
    <w:rsid w:val="00496299"/>
    <w:rsid w:val="004971BF"/>
    <w:rsid w:val="0049768C"/>
    <w:rsid w:val="0049771B"/>
    <w:rsid w:val="004A0C03"/>
    <w:rsid w:val="004A1180"/>
    <w:rsid w:val="004A2405"/>
    <w:rsid w:val="004A7BBA"/>
    <w:rsid w:val="004B055E"/>
    <w:rsid w:val="004B0C6B"/>
    <w:rsid w:val="004B0E2C"/>
    <w:rsid w:val="004B11C1"/>
    <w:rsid w:val="004B312C"/>
    <w:rsid w:val="004B3B9B"/>
    <w:rsid w:val="004B536C"/>
    <w:rsid w:val="004B5A8D"/>
    <w:rsid w:val="004B6952"/>
    <w:rsid w:val="004B6D84"/>
    <w:rsid w:val="004C2B4D"/>
    <w:rsid w:val="004C34E9"/>
    <w:rsid w:val="004C4174"/>
    <w:rsid w:val="004C4875"/>
    <w:rsid w:val="004C52FD"/>
    <w:rsid w:val="004C7E72"/>
    <w:rsid w:val="004D09B0"/>
    <w:rsid w:val="004D0B26"/>
    <w:rsid w:val="004D1BF5"/>
    <w:rsid w:val="004D2984"/>
    <w:rsid w:val="004D3827"/>
    <w:rsid w:val="004D7812"/>
    <w:rsid w:val="004D7BCD"/>
    <w:rsid w:val="004E0ECA"/>
    <w:rsid w:val="004E0F5A"/>
    <w:rsid w:val="004E12AC"/>
    <w:rsid w:val="004E3C04"/>
    <w:rsid w:val="004E4F7C"/>
    <w:rsid w:val="004E5B78"/>
    <w:rsid w:val="004E738D"/>
    <w:rsid w:val="004F02AF"/>
    <w:rsid w:val="004F2EC4"/>
    <w:rsid w:val="004F422D"/>
    <w:rsid w:val="004F540B"/>
    <w:rsid w:val="004F662A"/>
    <w:rsid w:val="004F6980"/>
    <w:rsid w:val="004F7CB9"/>
    <w:rsid w:val="004F7F24"/>
    <w:rsid w:val="0050097E"/>
    <w:rsid w:val="00501391"/>
    <w:rsid w:val="005024A6"/>
    <w:rsid w:val="00502FE7"/>
    <w:rsid w:val="005046E4"/>
    <w:rsid w:val="00504D17"/>
    <w:rsid w:val="00506C9D"/>
    <w:rsid w:val="00507D1F"/>
    <w:rsid w:val="00507DE9"/>
    <w:rsid w:val="00514B23"/>
    <w:rsid w:val="00515ADF"/>
    <w:rsid w:val="00516138"/>
    <w:rsid w:val="00517242"/>
    <w:rsid w:val="00520137"/>
    <w:rsid w:val="00520857"/>
    <w:rsid w:val="00521627"/>
    <w:rsid w:val="005233C8"/>
    <w:rsid w:val="00524B25"/>
    <w:rsid w:val="005265FB"/>
    <w:rsid w:val="00526A15"/>
    <w:rsid w:val="005277A5"/>
    <w:rsid w:val="005307B0"/>
    <w:rsid w:val="00530AEE"/>
    <w:rsid w:val="00531E0C"/>
    <w:rsid w:val="00532F2A"/>
    <w:rsid w:val="00534300"/>
    <w:rsid w:val="00537B08"/>
    <w:rsid w:val="0054031A"/>
    <w:rsid w:val="00540DF7"/>
    <w:rsid w:val="00541CBB"/>
    <w:rsid w:val="00541F83"/>
    <w:rsid w:val="00542743"/>
    <w:rsid w:val="00543B63"/>
    <w:rsid w:val="00544261"/>
    <w:rsid w:val="00544AF2"/>
    <w:rsid w:val="00546038"/>
    <w:rsid w:val="00546B8B"/>
    <w:rsid w:val="005472B1"/>
    <w:rsid w:val="00547623"/>
    <w:rsid w:val="00547DFC"/>
    <w:rsid w:val="005513AE"/>
    <w:rsid w:val="005521BF"/>
    <w:rsid w:val="0055362D"/>
    <w:rsid w:val="00553C9D"/>
    <w:rsid w:val="00553CD5"/>
    <w:rsid w:val="00553FCD"/>
    <w:rsid w:val="00554997"/>
    <w:rsid w:val="00555272"/>
    <w:rsid w:val="00556605"/>
    <w:rsid w:val="005604EC"/>
    <w:rsid w:val="00560A9B"/>
    <w:rsid w:val="0056159E"/>
    <w:rsid w:val="00561B36"/>
    <w:rsid w:val="00562474"/>
    <w:rsid w:val="005628ED"/>
    <w:rsid w:val="00563425"/>
    <w:rsid w:val="005657B3"/>
    <w:rsid w:val="00572A75"/>
    <w:rsid w:val="00573D8C"/>
    <w:rsid w:val="00574A36"/>
    <w:rsid w:val="00574C25"/>
    <w:rsid w:val="0057526C"/>
    <w:rsid w:val="005802E2"/>
    <w:rsid w:val="0058050D"/>
    <w:rsid w:val="0058068C"/>
    <w:rsid w:val="00581B68"/>
    <w:rsid w:val="00584093"/>
    <w:rsid w:val="00586B48"/>
    <w:rsid w:val="00590D4B"/>
    <w:rsid w:val="005939C5"/>
    <w:rsid w:val="00594126"/>
    <w:rsid w:val="00595CB0"/>
    <w:rsid w:val="00596653"/>
    <w:rsid w:val="005A191E"/>
    <w:rsid w:val="005A1E1B"/>
    <w:rsid w:val="005A3115"/>
    <w:rsid w:val="005A4446"/>
    <w:rsid w:val="005A6169"/>
    <w:rsid w:val="005A732D"/>
    <w:rsid w:val="005B19EC"/>
    <w:rsid w:val="005B1C65"/>
    <w:rsid w:val="005B2FEC"/>
    <w:rsid w:val="005B34B8"/>
    <w:rsid w:val="005B46B8"/>
    <w:rsid w:val="005B58F1"/>
    <w:rsid w:val="005C0928"/>
    <w:rsid w:val="005C549D"/>
    <w:rsid w:val="005C5C1F"/>
    <w:rsid w:val="005C7750"/>
    <w:rsid w:val="005D005B"/>
    <w:rsid w:val="005D18A5"/>
    <w:rsid w:val="005D27CD"/>
    <w:rsid w:val="005D34D5"/>
    <w:rsid w:val="005D62E5"/>
    <w:rsid w:val="005D68BC"/>
    <w:rsid w:val="005E17A7"/>
    <w:rsid w:val="005E24DC"/>
    <w:rsid w:val="005E35CE"/>
    <w:rsid w:val="005E5D82"/>
    <w:rsid w:val="005E7294"/>
    <w:rsid w:val="005F106C"/>
    <w:rsid w:val="005F15DD"/>
    <w:rsid w:val="005F35CF"/>
    <w:rsid w:val="005F44B6"/>
    <w:rsid w:val="005F539E"/>
    <w:rsid w:val="005F59C6"/>
    <w:rsid w:val="005F5AB5"/>
    <w:rsid w:val="00600BAB"/>
    <w:rsid w:val="00600D02"/>
    <w:rsid w:val="006021D8"/>
    <w:rsid w:val="006026A6"/>
    <w:rsid w:val="00603C4F"/>
    <w:rsid w:val="00604040"/>
    <w:rsid w:val="0060413D"/>
    <w:rsid w:val="0060677B"/>
    <w:rsid w:val="00607EF4"/>
    <w:rsid w:val="00612D17"/>
    <w:rsid w:val="00613146"/>
    <w:rsid w:val="00613BFD"/>
    <w:rsid w:val="00613C9B"/>
    <w:rsid w:val="00613F85"/>
    <w:rsid w:val="00614F1B"/>
    <w:rsid w:val="006157D4"/>
    <w:rsid w:val="00620549"/>
    <w:rsid w:val="00621083"/>
    <w:rsid w:val="0062356E"/>
    <w:rsid w:val="00623C5D"/>
    <w:rsid w:val="006249F4"/>
    <w:rsid w:val="0062748C"/>
    <w:rsid w:val="00630587"/>
    <w:rsid w:val="00630AC3"/>
    <w:rsid w:val="00634D61"/>
    <w:rsid w:val="006357B1"/>
    <w:rsid w:val="00635E1D"/>
    <w:rsid w:val="0063749F"/>
    <w:rsid w:val="0064067C"/>
    <w:rsid w:val="0064446D"/>
    <w:rsid w:val="00644AC8"/>
    <w:rsid w:val="00646D54"/>
    <w:rsid w:val="006510DC"/>
    <w:rsid w:val="00652AA1"/>
    <w:rsid w:val="00652F2A"/>
    <w:rsid w:val="00653C9E"/>
    <w:rsid w:val="00654EC2"/>
    <w:rsid w:val="00655579"/>
    <w:rsid w:val="0065CAD5"/>
    <w:rsid w:val="00662DFE"/>
    <w:rsid w:val="00663430"/>
    <w:rsid w:val="0066580C"/>
    <w:rsid w:val="00666DE6"/>
    <w:rsid w:val="006702B6"/>
    <w:rsid w:val="006703A7"/>
    <w:rsid w:val="0067071F"/>
    <w:rsid w:val="0067074F"/>
    <w:rsid w:val="00670EDB"/>
    <w:rsid w:val="00672EA4"/>
    <w:rsid w:val="006736E7"/>
    <w:rsid w:val="00674544"/>
    <w:rsid w:val="00674B31"/>
    <w:rsid w:val="006762AC"/>
    <w:rsid w:val="006778D7"/>
    <w:rsid w:val="00677B6D"/>
    <w:rsid w:val="006824E4"/>
    <w:rsid w:val="00682A35"/>
    <w:rsid w:val="00683733"/>
    <w:rsid w:val="00683B5F"/>
    <w:rsid w:val="006872CD"/>
    <w:rsid w:val="00690901"/>
    <w:rsid w:val="00691008"/>
    <w:rsid w:val="00693921"/>
    <w:rsid w:val="00693D3E"/>
    <w:rsid w:val="00694E3E"/>
    <w:rsid w:val="00697074"/>
    <w:rsid w:val="006A2A9F"/>
    <w:rsid w:val="006A2B16"/>
    <w:rsid w:val="006A3F46"/>
    <w:rsid w:val="006A5FBE"/>
    <w:rsid w:val="006A60F8"/>
    <w:rsid w:val="006A649F"/>
    <w:rsid w:val="006A6CF2"/>
    <w:rsid w:val="006A6F16"/>
    <w:rsid w:val="006A7253"/>
    <w:rsid w:val="006B0464"/>
    <w:rsid w:val="006B3A35"/>
    <w:rsid w:val="006B50C0"/>
    <w:rsid w:val="006B5C67"/>
    <w:rsid w:val="006B5DC5"/>
    <w:rsid w:val="006C0B14"/>
    <w:rsid w:val="006C110B"/>
    <w:rsid w:val="006C245E"/>
    <w:rsid w:val="006C291E"/>
    <w:rsid w:val="006C2953"/>
    <w:rsid w:val="006C29C3"/>
    <w:rsid w:val="006C365E"/>
    <w:rsid w:val="006C4BF6"/>
    <w:rsid w:val="006D13D6"/>
    <w:rsid w:val="006D1401"/>
    <w:rsid w:val="006D4A73"/>
    <w:rsid w:val="006D6B7C"/>
    <w:rsid w:val="006D753E"/>
    <w:rsid w:val="006D7CA7"/>
    <w:rsid w:val="006E075F"/>
    <w:rsid w:val="006E11C5"/>
    <w:rsid w:val="006E436C"/>
    <w:rsid w:val="006E447D"/>
    <w:rsid w:val="006E4D9D"/>
    <w:rsid w:val="006E76F4"/>
    <w:rsid w:val="006F0509"/>
    <w:rsid w:val="006F0B8F"/>
    <w:rsid w:val="006F2C97"/>
    <w:rsid w:val="006F3152"/>
    <w:rsid w:val="006F3DC4"/>
    <w:rsid w:val="006F401C"/>
    <w:rsid w:val="006F5D21"/>
    <w:rsid w:val="006F63F7"/>
    <w:rsid w:val="006F774D"/>
    <w:rsid w:val="006F78B4"/>
    <w:rsid w:val="006FB96D"/>
    <w:rsid w:val="0070373F"/>
    <w:rsid w:val="007040E5"/>
    <w:rsid w:val="00704301"/>
    <w:rsid w:val="00704993"/>
    <w:rsid w:val="007074CA"/>
    <w:rsid w:val="00710789"/>
    <w:rsid w:val="00712695"/>
    <w:rsid w:val="00713C84"/>
    <w:rsid w:val="007157DF"/>
    <w:rsid w:val="00722534"/>
    <w:rsid w:val="00722559"/>
    <w:rsid w:val="00724315"/>
    <w:rsid w:val="00724FFA"/>
    <w:rsid w:val="00725665"/>
    <w:rsid w:val="00727848"/>
    <w:rsid w:val="007309C9"/>
    <w:rsid w:val="00730E6E"/>
    <w:rsid w:val="0073307A"/>
    <w:rsid w:val="0073417B"/>
    <w:rsid w:val="007346CD"/>
    <w:rsid w:val="00740E79"/>
    <w:rsid w:val="0074144A"/>
    <w:rsid w:val="00741CE7"/>
    <w:rsid w:val="007435C1"/>
    <w:rsid w:val="00743D85"/>
    <w:rsid w:val="00744316"/>
    <w:rsid w:val="0074510E"/>
    <w:rsid w:val="007506F4"/>
    <w:rsid w:val="007510E1"/>
    <w:rsid w:val="007557DD"/>
    <w:rsid w:val="00760AC3"/>
    <w:rsid w:val="007610C3"/>
    <w:rsid w:val="00761583"/>
    <w:rsid w:val="00763CE6"/>
    <w:rsid w:val="00764430"/>
    <w:rsid w:val="00765FA5"/>
    <w:rsid w:val="00766775"/>
    <w:rsid w:val="007670BA"/>
    <w:rsid w:val="007677C1"/>
    <w:rsid w:val="0076FDDA"/>
    <w:rsid w:val="007709D0"/>
    <w:rsid w:val="00771564"/>
    <w:rsid w:val="00771CCA"/>
    <w:rsid w:val="00772DD7"/>
    <w:rsid w:val="00773E96"/>
    <w:rsid w:val="00774123"/>
    <w:rsid w:val="007771D2"/>
    <w:rsid w:val="0077762D"/>
    <w:rsid w:val="00783B4A"/>
    <w:rsid w:val="00784A6D"/>
    <w:rsid w:val="00786B41"/>
    <w:rsid w:val="00786C06"/>
    <w:rsid w:val="00787C93"/>
    <w:rsid w:val="0079099D"/>
    <w:rsid w:val="0079179B"/>
    <w:rsid w:val="00792F59"/>
    <w:rsid w:val="00793891"/>
    <w:rsid w:val="0079653F"/>
    <w:rsid w:val="00796A36"/>
    <w:rsid w:val="00796A7D"/>
    <w:rsid w:val="007A2A40"/>
    <w:rsid w:val="007A3B60"/>
    <w:rsid w:val="007A4345"/>
    <w:rsid w:val="007A4EBA"/>
    <w:rsid w:val="007A5475"/>
    <w:rsid w:val="007A6752"/>
    <w:rsid w:val="007A6C6A"/>
    <w:rsid w:val="007A7638"/>
    <w:rsid w:val="007B14CC"/>
    <w:rsid w:val="007B2A47"/>
    <w:rsid w:val="007B2ACE"/>
    <w:rsid w:val="007B2B64"/>
    <w:rsid w:val="007B303B"/>
    <w:rsid w:val="007B57D2"/>
    <w:rsid w:val="007B60BF"/>
    <w:rsid w:val="007C1611"/>
    <w:rsid w:val="007C347C"/>
    <w:rsid w:val="007C391B"/>
    <w:rsid w:val="007C4FAA"/>
    <w:rsid w:val="007C5845"/>
    <w:rsid w:val="007C7777"/>
    <w:rsid w:val="007C7EF6"/>
    <w:rsid w:val="007D0479"/>
    <w:rsid w:val="007D4AAB"/>
    <w:rsid w:val="007D61E3"/>
    <w:rsid w:val="007E008E"/>
    <w:rsid w:val="007E1E41"/>
    <w:rsid w:val="007E1EE9"/>
    <w:rsid w:val="007E1F33"/>
    <w:rsid w:val="007E31DF"/>
    <w:rsid w:val="007F34F8"/>
    <w:rsid w:val="007F4680"/>
    <w:rsid w:val="007F518E"/>
    <w:rsid w:val="00800690"/>
    <w:rsid w:val="00800792"/>
    <w:rsid w:val="00802E84"/>
    <w:rsid w:val="00803683"/>
    <w:rsid w:val="00803BF7"/>
    <w:rsid w:val="00804C52"/>
    <w:rsid w:val="00805D5B"/>
    <w:rsid w:val="008118A1"/>
    <w:rsid w:val="008129B7"/>
    <w:rsid w:val="00813BDD"/>
    <w:rsid w:val="00817143"/>
    <w:rsid w:val="0081DD97"/>
    <w:rsid w:val="0082007F"/>
    <w:rsid w:val="008206DD"/>
    <w:rsid w:val="008256B3"/>
    <w:rsid w:val="00826258"/>
    <w:rsid w:val="008275DE"/>
    <w:rsid w:val="008319D3"/>
    <w:rsid w:val="0083480F"/>
    <w:rsid w:val="0084167F"/>
    <w:rsid w:val="00841C68"/>
    <w:rsid w:val="00845987"/>
    <w:rsid w:val="0084624C"/>
    <w:rsid w:val="00846E4D"/>
    <w:rsid w:val="00847D6D"/>
    <w:rsid w:val="00850169"/>
    <w:rsid w:val="0085121E"/>
    <w:rsid w:val="00851513"/>
    <w:rsid w:val="00851E82"/>
    <w:rsid w:val="008524BE"/>
    <w:rsid w:val="00852865"/>
    <w:rsid w:val="008531CA"/>
    <w:rsid w:val="0085516A"/>
    <w:rsid w:val="008556D8"/>
    <w:rsid w:val="00862422"/>
    <w:rsid w:val="008628F8"/>
    <w:rsid w:val="008710F1"/>
    <w:rsid w:val="00873663"/>
    <w:rsid w:val="00873EC4"/>
    <w:rsid w:val="00873F34"/>
    <w:rsid w:val="0087599E"/>
    <w:rsid w:val="00876B76"/>
    <w:rsid w:val="00880A02"/>
    <w:rsid w:val="00880AD6"/>
    <w:rsid w:val="00880DCE"/>
    <w:rsid w:val="008829DB"/>
    <w:rsid w:val="00882A08"/>
    <w:rsid w:val="0088366B"/>
    <w:rsid w:val="00884C91"/>
    <w:rsid w:val="008872BC"/>
    <w:rsid w:val="0088776C"/>
    <w:rsid w:val="00890600"/>
    <w:rsid w:val="0089186A"/>
    <w:rsid w:val="00892153"/>
    <w:rsid w:val="00893461"/>
    <w:rsid w:val="00893EB1"/>
    <w:rsid w:val="008941BF"/>
    <w:rsid w:val="00894DA3"/>
    <w:rsid w:val="00895D82"/>
    <w:rsid w:val="00896DFA"/>
    <w:rsid w:val="00897B83"/>
    <w:rsid w:val="008A07F5"/>
    <w:rsid w:val="008A191D"/>
    <w:rsid w:val="008A2E36"/>
    <w:rsid w:val="008A31E7"/>
    <w:rsid w:val="008A5BA3"/>
    <w:rsid w:val="008A5C34"/>
    <w:rsid w:val="008A6170"/>
    <w:rsid w:val="008A7C16"/>
    <w:rsid w:val="008A7F1B"/>
    <w:rsid w:val="008B0B5F"/>
    <w:rsid w:val="008B12A8"/>
    <w:rsid w:val="008B1439"/>
    <w:rsid w:val="008B51FE"/>
    <w:rsid w:val="008B600A"/>
    <w:rsid w:val="008B63D1"/>
    <w:rsid w:val="008B75D7"/>
    <w:rsid w:val="008C1603"/>
    <w:rsid w:val="008C2609"/>
    <w:rsid w:val="008C3836"/>
    <w:rsid w:val="008C589D"/>
    <w:rsid w:val="008C66B0"/>
    <w:rsid w:val="008C67F9"/>
    <w:rsid w:val="008D44AD"/>
    <w:rsid w:val="008D77BD"/>
    <w:rsid w:val="008D7AA3"/>
    <w:rsid w:val="008E12C0"/>
    <w:rsid w:val="008E289A"/>
    <w:rsid w:val="008E2B4A"/>
    <w:rsid w:val="008E5176"/>
    <w:rsid w:val="008E7EE5"/>
    <w:rsid w:val="008F4146"/>
    <w:rsid w:val="008F41AA"/>
    <w:rsid w:val="008F451E"/>
    <w:rsid w:val="008F4881"/>
    <w:rsid w:val="008F5F73"/>
    <w:rsid w:val="008F69C5"/>
    <w:rsid w:val="008F716F"/>
    <w:rsid w:val="009010AD"/>
    <w:rsid w:val="00902C47"/>
    <w:rsid w:val="00902D22"/>
    <w:rsid w:val="00902D74"/>
    <w:rsid w:val="00903191"/>
    <w:rsid w:val="0090372C"/>
    <w:rsid w:val="0090533C"/>
    <w:rsid w:val="009074BC"/>
    <w:rsid w:val="0091260A"/>
    <w:rsid w:val="00912758"/>
    <w:rsid w:val="00913B9B"/>
    <w:rsid w:val="00914CDF"/>
    <w:rsid w:val="009163D0"/>
    <w:rsid w:val="0092076D"/>
    <w:rsid w:val="0092456C"/>
    <w:rsid w:val="00925954"/>
    <w:rsid w:val="009272C7"/>
    <w:rsid w:val="00927B4B"/>
    <w:rsid w:val="00930387"/>
    <w:rsid w:val="009318CD"/>
    <w:rsid w:val="00932866"/>
    <w:rsid w:val="0093430B"/>
    <w:rsid w:val="009349EA"/>
    <w:rsid w:val="00936729"/>
    <w:rsid w:val="00940C60"/>
    <w:rsid w:val="009411BD"/>
    <w:rsid w:val="009417D4"/>
    <w:rsid w:val="00942442"/>
    <w:rsid w:val="009426AA"/>
    <w:rsid w:val="0094488D"/>
    <w:rsid w:val="00945AC4"/>
    <w:rsid w:val="00946EEC"/>
    <w:rsid w:val="0095049F"/>
    <w:rsid w:val="00950643"/>
    <w:rsid w:val="009520A6"/>
    <w:rsid w:val="009539A3"/>
    <w:rsid w:val="00953EC1"/>
    <w:rsid w:val="00954CB4"/>
    <w:rsid w:val="00954FD0"/>
    <w:rsid w:val="0095535E"/>
    <w:rsid w:val="0095556D"/>
    <w:rsid w:val="009568EB"/>
    <w:rsid w:val="009651AD"/>
    <w:rsid w:val="0096522B"/>
    <w:rsid w:val="00966A53"/>
    <w:rsid w:val="00966C02"/>
    <w:rsid w:val="00966C63"/>
    <w:rsid w:val="00967DA1"/>
    <w:rsid w:val="00970ECF"/>
    <w:rsid w:val="00971278"/>
    <w:rsid w:val="00971812"/>
    <w:rsid w:val="00974DA2"/>
    <w:rsid w:val="00976156"/>
    <w:rsid w:val="009765A3"/>
    <w:rsid w:val="00980593"/>
    <w:rsid w:val="00980A3C"/>
    <w:rsid w:val="00981EB4"/>
    <w:rsid w:val="00984897"/>
    <w:rsid w:val="00984C4C"/>
    <w:rsid w:val="009858AD"/>
    <w:rsid w:val="00986878"/>
    <w:rsid w:val="00987A11"/>
    <w:rsid w:val="009901DA"/>
    <w:rsid w:val="009957B1"/>
    <w:rsid w:val="00996EDD"/>
    <w:rsid w:val="00997E81"/>
    <w:rsid w:val="009A174A"/>
    <w:rsid w:val="009A1BB5"/>
    <w:rsid w:val="009A1C7E"/>
    <w:rsid w:val="009A3C47"/>
    <w:rsid w:val="009A4917"/>
    <w:rsid w:val="009A4C45"/>
    <w:rsid w:val="009A6A75"/>
    <w:rsid w:val="009A79A3"/>
    <w:rsid w:val="009B2C6E"/>
    <w:rsid w:val="009B36EF"/>
    <w:rsid w:val="009B384C"/>
    <w:rsid w:val="009B7164"/>
    <w:rsid w:val="009B720C"/>
    <w:rsid w:val="009C6D2C"/>
    <w:rsid w:val="009C7B00"/>
    <w:rsid w:val="009D0AB8"/>
    <w:rsid w:val="009D0CAD"/>
    <w:rsid w:val="009D33B4"/>
    <w:rsid w:val="009E06A2"/>
    <w:rsid w:val="009E14EB"/>
    <w:rsid w:val="009E36ED"/>
    <w:rsid w:val="009E3926"/>
    <w:rsid w:val="009E4982"/>
    <w:rsid w:val="009E54B3"/>
    <w:rsid w:val="009E5A15"/>
    <w:rsid w:val="009E5DE1"/>
    <w:rsid w:val="009E6BBA"/>
    <w:rsid w:val="009E71A7"/>
    <w:rsid w:val="009E756B"/>
    <w:rsid w:val="009F19EA"/>
    <w:rsid w:val="009F1C28"/>
    <w:rsid w:val="009F74B8"/>
    <w:rsid w:val="009F7B4E"/>
    <w:rsid w:val="00A01896"/>
    <w:rsid w:val="00A01FE6"/>
    <w:rsid w:val="00A0388D"/>
    <w:rsid w:val="00A0438F"/>
    <w:rsid w:val="00A04487"/>
    <w:rsid w:val="00A04C71"/>
    <w:rsid w:val="00A05CD8"/>
    <w:rsid w:val="00A0788A"/>
    <w:rsid w:val="00A079DD"/>
    <w:rsid w:val="00A07F32"/>
    <w:rsid w:val="00A106B3"/>
    <w:rsid w:val="00A10B7E"/>
    <w:rsid w:val="00A112E8"/>
    <w:rsid w:val="00A114EC"/>
    <w:rsid w:val="00A11C77"/>
    <w:rsid w:val="00A134A3"/>
    <w:rsid w:val="00A13D40"/>
    <w:rsid w:val="00A1543B"/>
    <w:rsid w:val="00A160BF"/>
    <w:rsid w:val="00A16E67"/>
    <w:rsid w:val="00A17E32"/>
    <w:rsid w:val="00A17F59"/>
    <w:rsid w:val="00A20694"/>
    <w:rsid w:val="00A224E9"/>
    <w:rsid w:val="00A229FB"/>
    <w:rsid w:val="00A235A7"/>
    <w:rsid w:val="00A258FA"/>
    <w:rsid w:val="00A27CCD"/>
    <w:rsid w:val="00A3099F"/>
    <w:rsid w:val="00A322AF"/>
    <w:rsid w:val="00A32459"/>
    <w:rsid w:val="00A32DA9"/>
    <w:rsid w:val="00A32EBF"/>
    <w:rsid w:val="00A3305C"/>
    <w:rsid w:val="00A3584E"/>
    <w:rsid w:val="00A35E2C"/>
    <w:rsid w:val="00A40B28"/>
    <w:rsid w:val="00A4111B"/>
    <w:rsid w:val="00A44896"/>
    <w:rsid w:val="00A44AE9"/>
    <w:rsid w:val="00A47FDF"/>
    <w:rsid w:val="00A50DE1"/>
    <w:rsid w:val="00A514C9"/>
    <w:rsid w:val="00A51888"/>
    <w:rsid w:val="00A52D7C"/>
    <w:rsid w:val="00A53229"/>
    <w:rsid w:val="00A53469"/>
    <w:rsid w:val="00A543A8"/>
    <w:rsid w:val="00A54CCB"/>
    <w:rsid w:val="00A55447"/>
    <w:rsid w:val="00A5546E"/>
    <w:rsid w:val="00A555B4"/>
    <w:rsid w:val="00A57B4C"/>
    <w:rsid w:val="00A607E2"/>
    <w:rsid w:val="00A60F3B"/>
    <w:rsid w:val="00A6144E"/>
    <w:rsid w:val="00A62EB1"/>
    <w:rsid w:val="00A66C3A"/>
    <w:rsid w:val="00A732C2"/>
    <w:rsid w:val="00A7409F"/>
    <w:rsid w:val="00A75390"/>
    <w:rsid w:val="00A762A9"/>
    <w:rsid w:val="00A77E76"/>
    <w:rsid w:val="00A80C0F"/>
    <w:rsid w:val="00A81A61"/>
    <w:rsid w:val="00A8515C"/>
    <w:rsid w:val="00A8533B"/>
    <w:rsid w:val="00A85E98"/>
    <w:rsid w:val="00A876C4"/>
    <w:rsid w:val="00A933E9"/>
    <w:rsid w:val="00A94D8B"/>
    <w:rsid w:val="00A97761"/>
    <w:rsid w:val="00AA0F22"/>
    <w:rsid w:val="00AA157F"/>
    <w:rsid w:val="00AA2370"/>
    <w:rsid w:val="00AA42AE"/>
    <w:rsid w:val="00AA4685"/>
    <w:rsid w:val="00AA6294"/>
    <w:rsid w:val="00AA6336"/>
    <w:rsid w:val="00AA6FF8"/>
    <w:rsid w:val="00AA7BD8"/>
    <w:rsid w:val="00AB168C"/>
    <w:rsid w:val="00AB244C"/>
    <w:rsid w:val="00AB25D4"/>
    <w:rsid w:val="00AB3EB8"/>
    <w:rsid w:val="00AB64BC"/>
    <w:rsid w:val="00AB7538"/>
    <w:rsid w:val="00AC0AE5"/>
    <w:rsid w:val="00AC5E00"/>
    <w:rsid w:val="00AC6788"/>
    <w:rsid w:val="00AC6E97"/>
    <w:rsid w:val="00AC7FB2"/>
    <w:rsid w:val="00AD1BE0"/>
    <w:rsid w:val="00AD2033"/>
    <w:rsid w:val="00AD20FF"/>
    <w:rsid w:val="00AD3D0D"/>
    <w:rsid w:val="00AD484C"/>
    <w:rsid w:val="00AD505C"/>
    <w:rsid w:val="00AD5583"/>
    <w:rsid w:val="00AD6123"/>
    <w:rsid w:val="00AE03FD"/>
    <w:rsid w:val="00AE2654"/>
    <w:rsid w:val="00AE4B02"/>
    <w:rsid w:val="00AE5ED6"/>
    <w:rsid w:val="00AEBA3C"/>
    <w:rsid w:val="00AF3DED"/>
    <w:rsid w:val="00AF42AA"/>
    <w:rsid w:val="00AF4ABC"/>
    <w:rsid w:val="00B020B1"/>
    <w:rsid w:val="00B02168"/>
    <w:rsid w:val="00B027A6"/>
    <w:rsid w:val="00B03314"/>
    <w:rsid w:val="00B03F1B"/>
    <w:rsid w:val="00B04099"/>
    <w:rsid w:val="00B06646"/>
    <w:rsid w:val="00B07CDF"/>
    <w:rsid w:val="00B10C54"/>
    <w:rsid w:val="00B132B6"/>
    <w:rsid w:val="00B13E5E"/>
    <w:rsid w:val="00B14F7D"/>
    <w:rsid w:val="00B1517F"/>
    <w:rsid w:val="00B15549"/>
    <w:rsid w:val="00B15AFC"/>
    <w:rsid w:val="00B16884"/>
    <w:rsid w:val="00B179AE"/>
    <w:rsid w:val="00B21308"/>
    <w:rsid w:val="00B21BED"/>
    <w:rsid w:val="00B22FD4"/>
    <w:rsid w:val="00B2300C"/>
    <w:rsid w:val="00B24A7F"/>
    <w:rsid w:val="00B253D1"/>
    <w:rsid w:val="00B33824"/>
    <w:rsid w:val="00B35784"/>
    <w:rsid w:val="00B35E43"/>
    <w:rsid w:val="00B360CC"/>
    <w:rsid w:val="00B37A68"/>
    <w:rsid w:val="00B410A7"/>
    <w:rsid w:val="00B42D66"/>
    <w:rsid w:val="00B44D63"/>
    <w:rsid w:val="00B465B8"/>
    <w:rsid w:val="00B46EF1"/>
    <w:rsid w:val="00B50EEC"/>
    <w:rsid w:val="00B52AF6"/>
    <w:rsid w:val="00B530A5"/>
    <w:rsid w:val="00B557BA"/>
    <w:rsid w:val="00B56B20"/>
    <w:rsid w:val="00B63252"/>
    <w:rsid w:val="00B63EB9"/>
    <w:rsid w:val="00B64B71"/>
    <w:rsid w:val="00B677C6"/>
    <w:rsid w:val="00B70128"/>
    <w:rsid w:val="00B70FFE"/>
    <w:rsid w:val="00B729C5"/>
    <w:rsid w:val="00B729E6"/>
    <w:rsid w:val="00B74E8D"/>
    <w:rsid w:val="00B75E9B"/>
    <w:rsid w:val="00B75EFD"/>
    <w:rsid w:val="00B75FD4"/>
    <w:rsid w:val="00B773F6"/>
    <w:rsid w:val="00B8001B"/>
    <w:rsid w:val="00B81D43"/>
    <w:rsid w:val="00B824A5"/>
    <w:rsid w:val="00B8263C"/>
    <w:rsid w:val="00B82ABA"/>
    <w:rsid w:val="00B847C4"/>
    <w:rsid w:val="00B87298"/>
    <w:rsid w:val="00B87699"/>
    <w:rsid w:val="00B911B0"/>
    <w:rsid w:val="00B954C1"/>
    <w:rsid w:val="00B9632D"/>
    <w:rsid w:val="00BA004B"/>
    <w:rsid w:val="00BA0235"/>
    <w:rsid w:val="00BA06CF"/>
    <w:rsid w:val="00BA17E2"/>
    <w:rsid w:val="00BA1D93"/>
    <w:rsid w:val="00BA33F6"/>
    <w:rsid w:val="00BA33FE"/>
    <w:rsid w:val="00BA4592"/>
    <w:rsid w:val="00BA52BA"/>
    <w:rsid w:val="00BA5384"/>
    <w:rsid w:val="00BA58EA"/>
    <w:rsid w:val="00BA61E7"/>
    <w:rsid w:val="00BA707F"/>
    <w:rsid w:val="00BA7D70"/>
    <w:rsid w:val="00BB0778"/>
    <w:rsid w:val="00BB11EB"/>
    <w:rsid w:val="00BB5649"/>
    <w:rsid w:val="00BB569A"/>
    <w:rsid w:val="00BB5953"/>
    <w:rsid w:val="00BB6AAC"/>
    <w:rsid w:val="00BB6EE2"/>
    <w:rsid w:val="00BC0006"/>
    <w:rsid w:val="00BC04EB"/>
    <w:rsid w:val="00BC066B"/>
    <w:rsid w:val="00BC20CB"/>
    <w:rsid w:val="00BC2244"/>
    <w:rsid w:val="00BC3B47"/>
    <w:rsid w:val="00BC4D29"/>
    <w:rsid w:val="00BC4E90"/>
    <w:rsid w:val="00BC51C0"/>
    <w:rsid w:val="00BC5FEB"/>
    <w:rsid w:val="00BC68AF"/>
    <w:rsid w:val="00BC7DFD"/>
    <w:rsid w:val="00BC7EAB"/>
    <w:rsid w:val="00BD00E4"/>
    <w:rsid w:val="00BD129C"/>
    <w:rsid w:val="00BD12D9"/>
    <w:rsid w:val="00BD2B41"/>
    <w:rsid w:val="00BD3251"/>
    <w:rsid w:val="00BD4EAA"/>
    <w:rsid w:val="00BD53C7"/>
    <w:rsid w:val="00BD7344"/>
    <w:rsid w:val="00BD7EEF"/>
    <w:rsid w:val="00BE0A5C"/>
    <w:rsid w:val="00BE2420"/>
    <w:rsid w:val="00BE2D57"/>
    <w:rsid w:val="00BF0ACF"/>
    <w:rsid w:val="00BF0C69"/>
    <w:rsid w:val="00BF1570"/>
    <w:rsid w:val="00BF1AA6"/>
    <w:rsid w:val="00BF267C"/>
    <w:rsid w:val="00BF2907"/>
    <w:rsid w:val="00BF37D1"/>
    <w:rsid w:val="00BF4131"/>
    <w:rsid w:val="00BF4349"/>
    <w:rsid w:val="00BF57E4"/>
    <w:rsid w:val="00BF57FE"/>
    <w:rsid w:val="00BF6ADE"/>
    <w:rsid w:val="00BF7925"/>
    <w:rsid w:val="00C01A7C"/>
    <w:rsid w:val="00C01CEE"/>
    <w:rsid w:val="00C024FB"/>
    <w:rsid w:val="00C02885"/>
    <w:rsid w:val="00C02BFF"/>
    <w:rsid w:val="00C03F41"/>
    <w:rsid w:val="00C04E2E"/>
    <w:rsid w:val="00C076C0"/>
    <w:rsid w:val="00C10E50"/>
    <w:rsid w:val="00C117C1"/>
    <w:rsid w:val="00C12AA9"/>
    <w:rsid w:val="00C1444D"/>
    <w:rsid w:val="00C144E1"/>
    <w:rsid w:val="00C14D49"/>
    <w:rsid w:val="00C150D7"/>
    <w:rsid w:val="00C15E45"/>
    <w:rsid w:val="00C16567"/>
    <w:rsid w:val="00C16D45"/>
    <w:rsid w:val="00C16F5B"/>
    <w:rsid w:val="00C17531"/>
    <w:rsid w:val="00C20D8F"/>
    <w:rsid w:val="00C213C6"/>
    <w:rsid w:val="00C222C5"/>
    <w:rsid w:val="00C22DCC"/>
    <w:rsid w:val="00C23289"/>
    <w:rsid w:val="00C238CD"/>
    <w:rsid w:val="00C25F3C"/>
    <w:rsid w:val="00C2739D"/>
    <w:rsid w:val="00C2764A"/>
    <w:rsid w:val="00C30EF1"/>
    <w:rsid w:val="00C3219B"/>
    <w:rsid w:val="00C326CA"/>
    <w:rsid w:val="00C333C6"/>
    <w:rsid w:val="00C34A6F"/>
    <w:rsid w:val="00C41CA1"/>
    <w:rsid w:val="00C42CEE"/>
    <w:rsid w:val="00C435AF"/>
    <w:rsid w:val="00C44247"/>
    <w:rsid w:val="00C47BC6"/>
    <w:rsid w:val="00C47D1E"/>
    <w:rsid w:val="00C5001F"/>
    <w:rsid w:val="00C50084"/>
    <w:rsid w:val="00C50260"/>
    <w:rsid w:val="00C513C5"/>
    <w:rsid w:val="00C53132"/>
    <w:rsid w:val="00C53CF8"/>
    <w:rsid w:val="00C53D7F"/>
    <w:rsid w:val="00C61039"/>
    <w:rsid w:val="00C611AC"/>
    <w:rsid w:val="00C61A65"/>
    <w:rsid w:val="00C629CB"/>
    <w:rsid w:val="00C62FF2"/>
    <w:rsid w:val="00C62FF5"/>
    <w:rsid w:val="00C6401B"/>
    <w:rsid w:val="00C645E6"/>
    <w:rsid w:val="00C64647"/>
    <w:rsid w:val="00C65786"/>
    <w:rsid w:val="00C65CD0"/>
    <w:rsid w:val="00C6721B"/>
    <w:rsid w:val="00C723F1"/>
    <w:rsid w:val="00C72751"/>
    <w:rsid w:val="00C74138"/>
    <w:rsid w:val="00C7735E"/>
    <w:rsid w:val="00C8216D"/>
    <w:rsid w:val="00C82A90"/>
    <w:rsid w:val="00C83C1E"/>
    <w:rsid w:val="00C83D45"/>
    <w:rsid w:val="00C8519B"/>
    <w:rsid w:val="00C85930"/>
    <w:rsid w:val="00C8650E"/>
    <w:rsid w:val="00C87617"/>
    <w:rsid w:val="00C87B2B"/>
    <w:rsid w:val="00C87B48"/>
    <w:rsid w:val="00C87BF1"/>
    <w:rsid w:val="00C9051C"/>
    <w:rsid w:val="00C90D76"/>
    <w:rsid w:val="00C92A26"/>
    <w:rsid w:val="00C95DF3"/>
    <w:rsid w:val="00C97394"/>
    <w:rsid w:val="00CA068F"/>
    <w:rsid w:val="00CA0AEA"/>
    <w:rsid w:val="00CA2DEC"/>
    <w:rsid w:val="00CA33EC"/>
    <w:rsid w:val="00CA4EE5"/>
    <w:rsid w:val="00CA590B"/>
    <w:rsid w:val="00CA5DBD"/>
    <w:rsid w:val="00CA5F32"/>
    <w:rsid w:val="00CA6ACA"/>
    <w:rsid w:val="00CA77BE"/>
    <w:rsid w:val="00CB1BED"/>
    <w:rsid w:val="00CB2535"/>
    <w:rsid w:val="00CB4740"/>
    <w:rsid w:val="00CB6C5A"/>
    <w:rsid w:val="00CC196A"/>
    <w:rsid w:val="00CC21D8"/>
    <w:rsid w:val="00CC255D"/>
    <w:rsid w:val="00CC3DF9"/>
    <w:rsid w:val="00CC3F6C"/>
    <w:rsid w:val="00CC4A1B"/>
    <w:rsid w:val="00CC5F9D"/>
    <w:rsid w:val="00CC60DA"/>
    <w:rsid w:val="00CC616D"/>
    <w:rsid w:val="00CC6938"/>
    <w:rsid w:val="00CC70B4"/>
    <w:rsid w:val="00CC75F5"/>
    <w:rsid w:val="00CD0700"/>
    <w:rsid w:val="00CD11C7"/>
    <w:rsid w:val="00CD239F"/>
    <w:rsid w:val="00CD2E27"/>
    <w:rsid w:val="00CD36B4"/>
    <w:rsid w:val="00CD411B"/>
    <w:rsid w:val="00CD7D60"/>
    <w:rsid w:val="00CE1A04"/>
    <w:rsid w:val="00CE2DFA"/>
    <w:rsid w:val="00CE3292"/>
    <w:rsid w:val="00CE3764"/>
    <w:rsid w:val="00CE3A22"/>
    <w:rsid w:val="00CE41D6"/>
    <w:rsid w:val="00CE43B9"/>
    <w:rsid w:val="00CE74A2"/>
    <w:rsid w:val="00CF03D1"/>
    <w:rsid w:val="00CF1A94"/>
    <w:rsid w:val="00CF1B55"/>
    <w:rsid w:val="00CF3871"/>
    <w:rsid w:val="00CF4137"/>
    <w:rsid w:val="00CF5370"/>
    <w:rsid w:val="00CF6092"/>
    <w:rsid w:val="00D012AD"/>
    <w:rsid w:val="00D01EBB"/>
    <w:rsid w:val="00D02374"/>
    <w:rsid w:val="00D024EC"/>
    <w:rsid w:val="00D05527"/>
    <w:rsid w:val="00D06168"/>
    <w:rsid w:val="00D06255"/>
    <w:rsid w:val="00D1059F"/>
    <w:rsid w:val="00D10D0F"/>
    <w:rsid w:val="00D11059"/>
    <w:rsid w:val="00D11BD1"/>
    <w:rsid w:val="00D11E21"/>
    <w:rsid w:val="00D127AE"/>
    <w:rsid w:val="00D12A2D"/>
    <w:rsid w:val="00D134D9"/>
    <w:rsid w:val="00D14E50"/>
    <w:rsid w:val="00D16106"/>
    <w:rsid w:val="00D16409"/>
    <w:rsid w:val="00D1797E"/>
    <w:rsid w:val="00D234ED"/>
    <w:rsid w:val="00D241A3"/>
    <w:rsid w:val="00D245AB"/>
    <w:rsid w:val="00D304DA"/>
    <w:rsid w:val="00D311E7"/>
    <w:rsid w:val="00D31AA5"/>
    <w:rsid w:val="00D32B0D"/>
    <w:rsid w:val="00D32B16"/>
    <w:rsid w:val="00D343DA"/>
    <w:rsid w:val="00D34FD9"/>
    <w:rsid w:val="00D35446"/>
    <w:rsid w:val="00D355C2"/>
    <w:rsid w:val="00D36296"/>
    <w:rsid w:val="00D413AB"/>
    <w:rsid w:val="00D427BE"/>
    <w:rsid w:val="00D43B9B"/>
    <w:rsid w:val="00D45801"/>
    <w:rsid w:val="00D46C12"/>
    <w:rsid w:val="00D47A36"/>
    <w:rsid w:val="00D50A93"/>
    <w:rsid w:val="00D521A9"/>
    <w:rsid w:val="00D52727"/>
    <w:rsid w:val="00D52C51"/>
    <w:rsid w:val="00D52F1A"/>
    <w:rsid w:val="00D53249"/>
    <w:rsid w:val="00D54467"/>
    <w:rsid w:val="00D55147"/>
    <w:rsid w:val="00D56901"/>
    <w:rsid w:val="00D56CE3"/>
    <w:rsid w:val="00D57ABD"/>
    <w:rsid w:val="00D57B54"/>
    <w:rsid w:val="00D60F46"/>
    <w:rsid w:val="00D6245F"/>
    <w:rsid w:val="00D64EAB"/>
    <w:rsid w:val="00D65254"/>
    <w:rsid w:val="00D65704"/>
    <w:rsid w:val="00D674D8"/>
    <w:rsid w:val="00D717F5"/>
    <w:rsid w:val="00D72FA2"/>
    <w:rsid w:val="00D73D38"/>
    <w:rsid w:val="00D745F4"/>
    <w:rsid w:val="00D74D41"/>
    <w:rsid w:val="00D81D6A"/>
    <w:rsid w:val="00D8243A"/>
    <w:rsid w:val="00D8319B"/>
    <w:rsid w:val="00D839EA"/>
    <w:rsid w:val="00D85393"/>
    <w:rsid w:val="00D85C14"/>
    <w:rsid w:val="00D8653B"/>
    <w:rsid w:val="00D950DC"/>
    <w:rsid w:val="00D95C64"/>
    <w:rsid w:val="00D95E99"/>
    <w:rsid w:val="00D95FA0"/>
    <w:rsid w:val="00D975A9"/>
    <w:rsid w:val="00D97964"/>
    <w:rsid w:val="00DA0138"/>
    <w:rsid w:val="00DA1418"/>
    <w:rsid w:val="00DA229A"/>
    <w:rsid w:val="00DA2AE9"/>
    <w:rsid w:val="00DA6877"/>
    <w:rsid w:val="00DB02B8"/>
    <w:rsid w:val="00DB2DE7"/>
    <w:rsid w:val="00DB30C2"/>
    <w:rsid w:val="00DB37E4"/>
    <w:rsid w:val="00DB3BBE"/>
    <w:rsid w:val="00DB3C76"/>
    <w:rsid w:val="00DB3D16"/>
    <w:rsid w:val="00DB5AF7"/>
    <w:rsid w:val="00DB65C2"/>
    <w:rsid w:val="00DB689D"/>
    <w:rsid w:val="00DB6B67"/>
    <w:rsid w:val="00DB6C01"/>
    <w:rsid w:val="00DB7C0E"/>
    <w:rsid w:val="00DC03B2"/>
    <w:rsid w:val="00DC1644"/>
    <w:rsid w:val="00DC277B"/>
    <w:rsid w:val="00DC36B7"/>
    <w:rsid w:val="00DC4146"/>
    <w:rsid w:val="00DC4988"/>
    <w:rsid w:val="00DC57A6"/>
    <w:rsid w:val="00DC5FB2"/>
    <w:rsid w:val="00DC76D9"/>
    <w:rsid w:val="00DC7771"/>
    <w:rsid w:val="00DC7D38"/>
    <w:rsid w:val="00DD05C3"/>
    <w:rsid w:val="00DD2548"/>
    <w:rsid w:val="00DD2C44"/>
    <w:rsid w:val="00DD341B"/>
    <w:rsid w:val="00DD36BF"/>
    <w:rsid w:val="00DD4D66"/>
    <w:rsid w:val="00DD555C"/>
    <w:rsid w:val="00DD5CB5"/>
    <w:rsid w:val="00DD67DB"/>
    <w:rsid w:val="00DD717E"/>
    <w:rsid w:val="00DE23E8"/>
    <w:rsid w:val="00DE3C48"/>
    <w:rsid w:val="00DE4A00"/>
    <w:rsid w:val="00DE4D0B"/>
    <w:rsid w:val="00DE5701"/>
    <w:rsid w:val="00DE5978"/>
    <w:rsid w:val="00DF191F"/>
    <w:rsid w:val="00DF21A7"/>
    <w:rsid w:val="00DF22B2"/>
    <w:rsid w:val="00DF2382"/>
    <w:rsid w:val="00DF2E7A"/>
    <w:rsid w:val="00DF3624"/>
    <w:rsid w:val="00DF508E"/>
    <w:rsid w:val="00DF5ABC"/>
    <w:rsid w:val="00E00A26"/>
    <w:rsid w:val="00E00AC5"/>
    <w:rsid w:val="00E00FDB"/>
    <w:rsid w:val="00E01519"/>
    <w:rsid w:val="00E01B26"/>
    <w:rsid w:val="00E02125"/>
    <w:rsid w:val="00E021CF"/>
    <w:rsid w:val="00E02C0C"/>
    <w:rsid w:val="00E03F92"/>
    <w:rsid w:val="00E043B4"/>
    <w:rsid w:val="00E045DB"/>
    <w:rsid w:val="00E04BB7"/>
    <w:rsid w:val="00E05C0A"/>
    <w:rsid w:val="00E073FF"/>
    <w:rsid w:val="00E10376"/>
    <w:rsid w:val="00E12AA3"/>
    <w:rsid w:val="00E12B10"/>
    <w:rsid w:val="00E12C67"/>
    <w:rsid w:val="00E15DBF"/>
    <w:rsid w:val="00E160F9"/>
    <w:rsid w:val="00E17D2B"/>
    <w:rsid w:val="00E17D2C"/>
    <w:rsid w:val="00E20184"/>
    <w:rsid w:val="00E20F4A"/>
    <w:rsid w:val="00E217D8"/>
    <w:rsid w:val="00E21D47"/>
    <w:rsid w:val="00E23841"/>
    <w:rsid w:val="00E23BBE"/>
    <w:rsid w:val="00E24D71"/>
    <w:rsid w:val="00E32239"/>
    <w:rsid w:val="00E3323A"/>
    <w:rsid w:val="00E33945"/>
    <w:rsid w:val="00E34CA8"/>
    <w:rsid w:val="00E3512A"/>
    <w:rsid w:val="00E354B2"/>
    <w:rsid w:val="00E358FB"/>
    <w:rsid w:val="00E36580"/>
    <w:rsid w:val="00E36F69"/>
    <w:rsid w:val="00E36FF0"/>
    <w:rsid w:val="00E40D1E"/>
    <w:rsid w:val="00E43A75"/>
    <w:rsid w:val="00E43FBD"/>
    <w:rsid w:val="00E44878"/>
    <w:rsid w:val="00E45E66"/>
    <w:rsid w:val="00E46781"/>
    <w:rsid w:val="00E46A59"/>
    <w:rsid w:val="00E47D74"/>
    <w:rsid w:val="00E511D1"/>
    <w:rsid w:val="00E53819"/>
    <w:rsid w:val="00E5549F"/>
    <w:rsid w:val="00E5616A"/>
    <w:rsid w:val="00E5646F"/>
    <w:rsid w:val="00E573D0"/>
    <w:rsid w:val="00E60F10"/>
    <w:rsid w:val="00E643E6"/>
    <w:rsid w:val="00E6510A"/>
    <w:rsid w:val="00E65A32"/>
    <w:rsid w:val="00E67835"/>
    <w:rsid w:val="00E67D92"/>
    <w:rsid w:val="00E70940"/>
    <w:rsid w:val="00E70A05"/>
    <w:rsid w:val="00E70D29"/>
    <w:rsid w:val="00E70ECD"/>
    <w:rsid w:val="00E70FD5"/>
    <w:rsid w:val="00E743DC"/>
    <w:rsid w:val="00E75B33"/>
    <w:rsid w:val="00E75CA8"/>
    <w:rsid w:val="00E76212"/>
    <w:rsid w:val="00E8047E"/>
    <w:rsid w:val="00E844FC"/>
    <w:rsid w:val="00E870EC"/>
    <w:rsid w:val="00E902EC"/>
    <w:rsid w:val="00E90DF4"/>
    <w:rsid w:val="00E9176F"/>
    <w:rsid w:val="00E92028"/>
    <w:rsid w:val="00E9244A"/>
    <w:rsid w:val="00E924CA"/>
    <w:rsid w:val="00E92CDC"/>
    <w:rsid w:val="00E937E3"/>
    <w:rsid w:val="00E9417B"/>
    <w:rsid w:val="00E95BEB"/>
    <w:rsid w:val="00E968F9"/>
    <w:rsid w:val="00E969BB"/>
    <w:rsid w:val="00E96B2E"/>
    <w:rsid w:val="00E96F5D"/>
    <w:rsid w:val="00EA1653"/>
    <w:rsid w:val="00EA1F3A"/>
    <w:rsid w:val="00EA4E39"/>
    <w:rsid w:val="00EA4F3E"/>
    <w:rsid w:val="00EA78AB"/>
    <w:rsid w:val="00EA79A4"/>
    <w:rsid w:val="00EB11F9"/>
    <w:rsid w:val="00EB2EC4"/>
    <w:rsid w:val="00EB31F2"/>
    <w:rsid w:val="00EB354B"/>
    <w:rsid w:val="00EB3924"/>
    <w:rsid w:val="00EB43BD"/>
    <w:rsid w:val="00EC14F0"/>
    <w:rsid w:val="00EC48C3"/>
    <w:rsid w:val="00EC50E0"/>
    <w:rsid w:val="00EC5B82"/>
    <w:rsid w:val="00ED248C"/>
    <w:rsid w:val="00ED3704"/>
    <w:rsid w:val="00ED384D"/>
    <w:rsid w:val="00ED484F"/>
    <w:rsid w:val="00ED5A0E"/>
    <w:rsid w:val="00EE001B"/>
    <w:rsid w:val="00EE2182"/>
    <w:rsid w:val="00EE2803"/>
    <w:rsid w:val="00EE36CE"/>
    <w:rsid w:val="00EE3739"/>
    <w:rsid w:val="00EE3E1A"/>
    <w:rsid w:val="00EE4034"/>
    <w:rsid w:val="00EE4F61"/>
    <w:rsid w:val="00EE6077"/>
    <w:rsid w:val="00EF01E9"/>
    <w:rsid w:val="00EF0B45"/>
    <w:rsid w:val="00EF19BD"/>
    <w:rsid w:val="00EF1E9C"/>
    <w:rsid w:val="00EF2AD4"/>
    <w:rsid w:val="00EF490D"/>
    <w:rsid w:val="00EF6A32"/>
    <w:rsid w:val="00EF709F"/>
    <w:rsid w:val="00F016C9"/>
    <w:rsid w:val="00F0189B"/>
    <w:rsid w:val="00F0408E"/>
    <w:rsid w:val="00F05798"/>
    <w:rsid w:val="00F08795"/>
    <w:rsid w:val="00F11CAF"/>
    <w:rsid w:val="00F12BE5"/>
    <w:rsid w:val="00F14DB0"/>
    <w:rsid w:val="00F17D4E"/>
    <w:rsid w:val="00F20E61"/>
    <w:rsid w:val="00F216C8"/>
    <w:rsid w:val="00F21A00"/>
    <w:rsid w:val="00F22871"/>
    <w:rsid w:val="00F2320C"/>
    <w:rsid w:val="00F23848"/>
    <w:rsid w:val="00F257B8"/>
    <w:rsid w:val="00F2603B"/>
    <w:rsid w:val="00F26508"/>
    <w:rsid w:val="00F27E83"/>
    <w:rsid w:val="00F27F3B"/>
    <w:rsid w:val="00F27FCC"/>
    <w:rsid w:val="00F30A17"/>
    <w:rsid w:val="00F32006"/>
    <w:rsid w:val="00F34A5D"/>
    <w:rsid w:val="00F356DD"/>
    <w:rsid w:val="00F36721"/>
    <w:rsid w:val="00F378A4"/>
    <w:rsid w:val="00F4274E"/>
    <w:rsid w:val="00F42EAD"/>
    <w:rsid w:val="00F44339"/>
    <w:rsid w:val="00F449F4"/>
    <w:rsid w:val="00F4621E"/>
    <w:rsid w:val="00F46336"/>
    <w:rsid w:val="00F46EEE"/>
    <w:rsid w:val="00F47857"/>
    <w:rsid w:val="00F527CB"/>
    <w:rsid w:val="00F6031C"/>
    <w:rsid w:val="00F637D6"/>
    <w:rsid w:val="00F64164"/>
    <w:rsid w:val="00F64A34"/>
    <w:rsid w:val="00F670E2"/>
    <w:rsid w:val="00F70265"/>
    <w:rsid w:val="00F704F5"/>
    <w:rsid w:val="00F71D86"/>
    <w:rsid w:val="00F724DB"/>
    <w:rsid w:val="00F73A1C"/>
    <w:rsid w:val="00F7462F"/>
    <w:rsid w:val="00F74C2D"/>
    <w:rsid w:val="00F77924"/>
    <w:rsid w:val="00F87899"/>
    <w:rsid w:val="00F87AFD"/>
    <w:rsid w:val="00F905E4"/>
    <w:rsid w:val="00F92416"/>
    <w:rsid w:val="00F92B7C"/>
    <w:rsid w:val="00F94F58"/>
    <w:rsid w:val="00F97EEA"/>
    <w:rsid w:val="00FA1384"/>
    <w:rsid w:val="00FA1FDB"/>
    <w:rsid w:val="00FA1FFA"/>
    <w:rsid w:val="00FA221E"/>
    <w:rsid w:val="00FA23BE"/>
    <w:rsid w:val="00FA31D2"/>
    <w:rsid w:val="00FA35EF"/>
    <w:rsid w:val="00FA39D7"/>
    <w:rsid w:val="00FA4454"/>
    <w:rsid w:val="00FA4643"/>
    <w:rsid w:val="00FA5D3E"/>
    <w:rsid w:val="00FA68C0"/>
    <w:rsid w:val="00FB15AB"/>
    <w:rsid w:val="00FB1675"/>
    <w:rsid w:val="00FB1784"/>
    <w:rsid w:val="00FB22B2"/>
    <w:rsid w:val="00FB4B9B"/>
    <w:rsid w:val="00FB55DC"/>
    <w:rsid w:val="00FB6417"/>
    <w:rsid w:val="00FB6EE4"/>
    <w:rsid w:val="00FB7715"/>
    <w:rsid w:val="00FC2CD7"/>
    <w:rsid w:val="00FC3ED8"/>
    <w:rsid w:val="00FC5511"/>
    <w:rsid w:val="00FC6B74"/>
    <w:rsid w:val="00FC726F"/>
    <w:rsid w:val="00FD0214"/>
    <w:rsid w:val="00FD156B"/>
    <w:rsid w:val="00FD15C5"/>
    <w:rsid w:val="00FD1924"/>
    <w:rsid w:val="00FD4D5D"/>
    <w:rsid w:val="00FD5EC5"/>
    <w:rsid w:val="00FD6F64"/>
    <w:rsid w:val="00FE0840"/>
    <w:rsid w:val="00FE2F1F"/>
    <w:rsid w:val="00FE387E"/>
    <w:rsid w:val="00FE6F7B"/>
    <w:rsid w:val="00FE7D57"/>
    <w:rsid w:val="00FEEBD6"/>
    <w:rsid w:val="00FF00EB"/>
    <w:rsid w:val="00FF35AD"/>
    <w:rsid w:val="00FF387E"/>
    <w:rsid w:val="00FF3BF4"/>
    <w:rsid w:val="00FF4EF4"/>
    <w:rsid w:val="00FF5C36"/>
    <w:rsid w:val="00FF716E"/>
    <w:rsid w:val="00FF78E8"/>
    <w:rsid w:val="0108F0CC"/>
    <w:rsid w:val="0109DA60"/>
    <w:rsid w:val="011C5AF7"/>
    <w:rsid w:val="012841E6"/>
    <w:rsid w:val="01379B7D"/>
    <w:rsid w:val="013F8910"/>
    <w:rsid w:val="014A8C87"/>
    <w:rsid w:val="01596521"/>
    <w:rsid w:val="0177E671"/>
    <w:rsid w:val="0181183C"/>
    <w:rsid w:val="01819541"/>
    <w:rsid w:val="01B241D6"/>
    <w:rsid w:val="01C5B284"/>
    <w:rsid w:val="01CDAE27"/>
    <w:rsid w:val="01D119BA"/>
    <w:rsid w:val="01E0F85B"/>
    <w:rsid w:val="01E665FE"/>
    <w:rsid w:val="021791C6"/>
    <w:rsid w:val="02276ADA"/>
    <w:rsid w:val="022AC881"/>
    <w:rsid w:val="0249A17D"/>
    <w:rsid w:val="024B12A0"/>
    <w:rsid w:val="025346DB"/>
    <w:rsid w:val="0260CF4F"/>
    <w:rsid w:val="02772ED1"/>
    <w:rsid w:val="0280F8BE"/>
    <w:rsid w:val="028CA931"/>
    <w:rsid w:val="0295A576"/>
    <w:rsid w:val="02A23D48"/>
    <w:rsid w:val="02A4D5D9"/>
    <w:rsid w:val="02AC9FCF"/>
    <w:rsid w:val="02AF5DAD"/>
    <w:rsid w:val="02B68593"/>
    <w:rsid w:val="02C46DC6"/>
    <w:rsid w:val="02DD19E5"/>
    <w:rsid w:val="02E53C90"/>
    <w:rsid w:val="02FE6E25"/>
    <w:rsid w:val="031AD9E7"/>
    <w:rsid w:val="031EDE13"/>
    <w:rsid w:val="032BE59C"/>
    <w:rsid w:val="0330B605"/>
    <w:rsid w:val="0334D699"/>
    <w:rsid w:val="034FAE8E"/>
    <w:rsid w:val="035656FF"/>
    <w:rsid w:val="036C3D5A"/>
    <w:rsid w:val="037B6D43"/>
    <w:rsid w:val="0387AFE4"/>
    <w:rsid w:val="0389BADA"/>
    <w:rsid w:val="03AE570C"/>
    <w:rsid w:val="03AF299B"/>
    <w:rsid w:val="03C36C35"/>
    <w:rsid w:val="03C39E40"/>
    <w:rsid w:val="03C7291D"/>
    <w:rsid w:val="03CC3F45"/>
    <w:rsid w:val="03D47F2F"/>
    <w:rsid w:val="03DE8047"/>
    <w:rsid w:val="03E68125"/>
    <w:rsid w:val="03E99D09"/>
    <w:rsid w:val="03EC621A"/>
    <w:rsid w:val="03F3F757"/>
    <w:rsid w:val="0411B381"/>
    <w:rsid w:val="04155B00"/>
    <w:rsid w:val="044539C1"/>
    <w:rsid w:val="0446233B"/>
    <w:rsid w:val="04529E37"/>
    <w:rsid w:val="0455B134"/>
    <w:rsid w:val="047F3227"/>
    <w:rsid w:val="04862235"/>
    <w:rsid w:val="049A60D1"/>
    <w:rsid w:val="049D3084"/>
    <w:rsid w:val="04B76053"/>
    <w:rsid w:val="04D692DD"/>
    <w:rsid w:val="04DA9281"/>
    <w:rsid w:val="04E529C2"/>
    <w:rsid w:val="05028927"/>
    <w:rsid w:val="0516EB3E"/>
    <w:rsid w:val="051CA6F5"/>
    <w:rsid w:val="05203E2D"/>
    <w:rsid w:val="053053C6"/>
    <w:rsid w:val="053482B6"/>
    <w:rsid w:val="055E7567"/>
    <w:rsid w:val="05684D29"/>
    <w:rsid w:val="0573E5ED"/>
    <w:rsid w:val="0591E7D7"/>
    <w:rsid w:val="05A24E4E"/>
    <w:rsid w:val="05A73893"/>
    <w:rsid w:val="05AEA5B2"/>
    <w:rsid w:val="05CADE36"/>
    <w:rsid w:val="05E34600"/>
    <w:rsid w:val="05EDE8BB"/>
    <w:rsid w:val="05F67639"/>
    <w:rsid w:val="0610BB92"/>
    <w:rsid w:val="063B5D6E"/>
    <w:rsid w:val="06482844"/>
    <w:rsid w:val="0660DB77"/>
    <w:rsid w:val="06697027"/>
    <w:rsid w:val="066D59D1"/>
    <w:rsid w:val="067538C7"/>
    <w:rsid w:val="067A4398"/>
    <w:rsid w:val="068B5E0D"/>
    <w:rsid w:val="06A80612"/>
    <w:rsid w:val="06BCEA3D"/>
    <w:rsid w:val="06C0D902"/>
    <w:rsid w:val="06E01C5F"/>
    <w:rsid w:val="06F4C9DB"/>
    <w:rsid w:val="071D9AD7"/>
    <w:rsid w:val="07352EDE"/>
    <w:rsid w:val="0743F19A"/>
    <w:rsid w:val="07491E9B"/>
    <w:rsid w:val="074C5491"/>
    <w:rsid w:val="0769F000"/>
    <w:rsid w:val="077D0F43"/>
    <w:rsid w:val="0784D7C6"/>
    <w:rsid w:val="0787BD79"/>
    <w:rsid w:val="0795689B"/>
    <w:rsid w:val="07A7AC97"/>
    <w:rsid w:val="07A8B4AB"/>
    <w:rsid w:val="07F9EF79"/>
    <w:rsid w:val="080F9818"/>
    <w:rsid w:val="081AF094"/>
    <w:rsid w:val="08264507"/>
    <w:rsid w:val="082CE6CD"/>
    <w:rsid w:val="082EFFBB"/>
    <w:rsid w:val="083A3816"/>
    <w:rsid w:val="083B4FB6"/>
    <w:rsid w:val="083B9872"/>
    <w:rsid w:val="0845F258"/>
    <w:rsid w:val="084A43EC"/>
    <w:rsid w:val="0857FF2C"/>
    <w:rsid w:val="0881DA3C"/>
    <w:rsid w:val="088D6166"/>
    <w:rsid w:val="0891CE09"/>
    <w:rsid w:val="089A9512"/>
    <w:rsid w:val="08C8008B"/>
    <w:rsid w:val="08CD4E54"/>
    <w:rsid w:val="08D0F83B"/>
    <w:rsid w:val="08DCF54C"/>
    <w:rsid w:val="08DFA48A"/>
    <w:rsid w:val="08EB73EA"/>
    <w:rsid w:val="08F05F90"/>
    <w:rsid w:val="08F074AE"/>
    <w:rsid w:val="08F3CB59"/>
    <w:rsid w:val="090D5B32"/>
    <w:rsid w:val="0916EECC"/>
    <w:rsid w:val="093BEB0B"/>
    <w:rsid w:val="09473D6C"/>
    <w:rsid w:val="0958C200"/>
    <w:rsid w:val="0961276E"/>
    <w:rsid w:val="09679166"/>
    <w:rsid w:val="09816F43"/>
    <w:rsid w:val="0990FA3E"/>
    <w:rsid w:val="0998B060"/>
    <w:rsid w:val="099B1B8D"/>
    <w:rsid w:val="099D0516"/>
    <w:rsid w:val="099DD9E3"/>
    <w:rsid w:val="09A77431"/>
    <w:rsid w:val="09B56B64"/>
    <w:rsid w:val="09BB101B"/>
    <w:rsid w:val="09D5DEB8"/>
    <w:rsid w:val="09D9B5D8"/>
    <w:rsid w:val="09DDEBFF"/>
    <w:rsid w:val="09E6CDED"/>
    <w:rsid w:val="0A07A289"/>
    <w:rsid w:val="0A0E981B"/>
    <w:rsid w:val="0A104D57"/>
    <w:rsid w:val="0A21B6AE"/>
    <w:rsid w:val="0A316785"/>
    <w:rsid w:val="0A3D7729"/>
    <w:rsid w:val="0A3FD430"/>
    <w:rsid w:val="0A43671F"/>
    <w:rsid w:val="0A461F75"/>
    <w:rsid w:val="0A4D61F9"/>
    <w:rsid w:val="0A57D3A6"/>
    <w:rsid w:val="0A5A77B3"/>
    <w:rsid w:val="0A643756"/>
    <w:rsid w:val="0A6F9DFD"/>
    <w:rsid w:val="0A7439CF"/>
    <w:rsid w:val="0A827279"/>
    <w:rsid w:val="0A9389C7"/>
    <w:rsid w:val="0A995039"/>
    <w:rsid w:val="0AA3BA45"/>
    <w:rsid w:val="0AA806DD"/>
    <w:rsid w:val="0AB09B9B"/>
    <w:rsid w:val="0ABB4155"/>
    <w:rsid w:val="0AC9C72A"/>
    <w:rsid w:val="0ADD6A08"/>
    <w:rsid w:val="0ADDF198"/>
    <w:rsid w:val="0ADE1CF0"/>
    <w:rsid w:val="0AE9C475"/>
    <w:rsid w:val="0AEC0544"/>
    <w:rsid w:val="0AF150B3"/>
    <w:rsid w:val="0AF87804"/>
    <w:rsid w:val="0B04E1EB"/>
    <w:rsid w:val="0B085229"/>
    <w:rsid w:val="0B0AABC3"/>
    <w:rsid w:val="0B0B74EE"/>
    <w:rsid w:val="0B18B284"/>
    <w:rsid w:val="0B1EE5FA"/>
    <w:rsid w:val="0B312743"/>
    <w:rsid w:val="0B3AB3B4"/>
    <w:rsid w:val="0B6B84D6"/>
    <w:rsid w:val="0B6E4A06"/>
    <w:rsid w:val="0B6EF0A2"/>
    <w:rsid w:val="0B6F923F"/>
    <w:rsid w:val="0B872855"/>
    <w:rsid w:val="0B938EA6"/>
    <w:rsid w:val="0B9B22A8"/>
    <w:rsid w:val="0B9EB1E3"/>
    <w:rsid w:val="0BA4FB8A"/>
    <w:rsid w:val="0BA5E501"/>
    <w:rsid w:val="0BAA687C"/>
    <w:rsid w:val="0BADC170"/>
    <w:rsid w:val="0BAE6904"/>
    <w:rsid w:val="0BB57B20"/>
    <w:rsid w:val="0BBE22D8"/>
    <w:rsid w:val="0BC49E28"/>
    <w:rsid w:val="0BC96ECB"/>
    <w:rsid w:val="0BCFC144"/>
    <w:rsid w:val="0BD13D14"/>
    <w:rsid w:val="0BE12FFE"/>
    <w:rsid w:val="0C05DD2F"/>
    <w:rsid w:val="0C0FC3FF"/>
    <w:rsid w:val="0C183970"/>
    <w:rsid w:val="0C2D35BD"/>
    <w:rsid w:val="0C3A59B8"/>
    <w:rsid w:val="0C419888"/>
    <w:rsid w:val="0C50E687"/>
    <w:rsid w:val="0C5CE17C"/>
    <w:rsid w:val="0C685A43"/>
    <w:rsid w:val="0C7B964D"/>
    <w:rsid w:val="0C818DCF"/>
    <w:rsid w:val="0CCAB887"/>
    <w:rsid w:val="0CF04050"/>
    <w:rsid w:val="0CF5342A"/>
    <w:rsid w:val="0CF9DD6E"/>
    <w:rsid w:val="0D009E0F"/>
    <w:rsid w:val="0D1AEDD0"/>
    <w:rsid w:val="0D37E5C9"/>
    <w:rsid w:val="0D434B7E"/>
    <w:rsid w:val="0D730F7E"/>
    <w:rsid w:val="0D7DC037"/>
    <w:rsid w:val="0DB0F6A0"/>
    <w:rsid w:val="0DD051AE"/>
    <w:rsid w:val="0DD20FC2"/>
    <w:rsid w:val="0DD5C56F"/>
    <w:rsid w:val="0DD690F1"/>
    <w:rsid w:val="0DDC0D53"/>
    <w:rsid w:val="0E00235B"/>
    <w:rsid w:val="0E23CDA7"/>
    <w:rsid w:val="0E283892"/>
    <w:rsid w:val="0E471AE7"/>
    <w:rsid w:val="0E619A7B"/>
    <w:rsid w:val="0E8DA29C"/>
    <w:rsid w:val="0E8E1198"/>
    <w:rsid w:val="0E933927"/>
    <w:rsid w:val="0EB22E2A"/>
    <w:rsid w:val="0EC454FF"/>
    <w:rsid w:val="0ED68574"/>
    <w:rsid w:val="0EF3F7CA"/>
    <w:rsid w:val="0F246AD1"/>
    <w:rsid w:val="0F255837"/>
    <w:rsid w:val="0F29D6F6"/>
    <w:rsid w:val="0F3C3511"/>
    <w:rsid w:val="0F6D4282"/>
    <w:rsid w:val="0F7E48A9"/>
    <w:rsid w:val="0FAD8944"/>
    <w:rsid w:val="0FAFDF0C"/>
    <w:rsid w:val="0FC0D368"/>
    <w:rsid w:val="0FCCDC42"/>
    <w:rsid w:val="0FD1A2E4"/>
    <w:rsid w:val="0FEAC8F1"/>
    <w:rsid w:val="0FEC6E81"/>
    <w:rsid w:val="10177B16"/>
    <w:rsid w:val="102172C5"/>
    <w:rsid w:val="10317E30"/>
    <w:rsid w:val="103D8FB6"/>
    <w:rsid w:val="1050ED28"/>
    <w:rsid w:val="1053147E"/>
    <w:rsid w:val="105542C6"/>
    <w:rsid w:val="1057EC2C"/>
    <w:rsid w:val="1070000C"/>
    <w:rsid w:val="107B1516"/>
    <w:rsid w:val="108409D6"/>
    <w:rsid w:val="1087D549"/>
    <w:rsid w:val="109B0985"/>
    <w:rsid w:val="109E36AC"/>
    <w:rsid w:val="10A6BA1F"/>
    <w:rsid w:val="10CC0C64"/>
    <w:rsid w:val="10CC1601"/>
    <w:rsid w:val="10D0E754"/>
    <w:rsid w:val="10F5A429"/>
    <w:rsid w:val="10FCEB94"/>
    <w:rsid w:val="10FCF8F7"/>
    <w:rsid w:val="10FF1045"/>
    <w:rsid w:val="1104FBEA"/>
    <w:rsid w:val="11262682"/>
    <w:rsid w:val="113BD00F"/>
    <w:rsid w:val="113ECC68"/>
    <w:rsid w:val="113F56F7"/>
    <w:rsid w:val="11478EAD"/>
    <w:rsid w:val="114F2E93"/>
    <w:rsid w:val="1153DFA1"/>
    <w:rsid w:val="11546445"/>
    <w:rsid w:val="1161938B"/>
    <w:rsid w:val="11856F5D"/>
    <w:rsid w:val="11877A5E"/>
    <w:rsid w:val="119BA8AD"/>
    <w:rsid w:val="11A0C080"/>
    <w:rsid w:val="11B53190"/>
    <w:rsid w:val="11CA9B77"/>
    <w:rsid w:val="11CFD587"/>
    <w:rsid w:val="1220C0A3"/>
    <w:rsid w:val="12306EA4"/>
    <w:rsid w:val="1252499D"/>
    <w:rsid w:val="1257644C"/>
    <w:rsid w:val="127EFA6C"/>
    <w:rsid w:val="128839AA"/>
    <w:rsid w:val="12954021"/>
    <w:rsid w:val="12D84133"/>
    <w:rsid w:val="12D88AB0"/>
    <w:rsid w:val="12DD859B"/>
    <w:rsid w:val="12F0F35B"/>
    <w:rsid w:val="12F28574"/>
    <w:rsid w:val="13030E84"/>
    <w:rsid w:val="13113862"/>
    <w:rsid w:val="131AEE3A"/>
    <w:rsid w:val="1328BC84"/>
    <w:rsid w:val="132ABEFF"/>
    <w:rsid w:val="133206E8"/>
    <w:rsid w:val="135ACFB8"/>
    <w:rsid w:val="135BDA84"/>
    <w:rsid w:val="1362FAA7"/>
    <w:rsid w:val="1367DCAA"/>
    <w:rsid w:val="136BDBFD"/>
    <w:rsid w:val="136E09B7"/>
    <w:rsid w:val="139B6229"/>
    <w:rsid w:val="13A08243"/>
    <w:rsid w:val="13A3FCC9"/>
    <w:rsid w:val="13A8DECF"/>
    <w:rsid w:val="13AD84CC"/>
    <w:rsid w:val="13D4CECC"/>
    <w:rsid w:val="13D6542B"/>
    <w:rsid w:val="13E4B4D0"/>
    <w:rsid w:val="14555BD5"/>
    <w:rsid w:val="145A46B5"/>
    <w:rsid w:val="148C6B19"/>
    <w:rsid w:val="14A05D7A"/>
    <w:rsid w:val="14A1F3BB"/>
    <w:rsid w:val="1536D84A"/>
    <w:rsid w:val="154E8FB8"/>
    <w:rsid w:val="1552354A"/>
    <w:rsid w:val="157B5132"/>
    <w:rsid w:val="15850F6A"/>
    <w:rsid w:val="158789F6"/>
    <w:rsid w:val="15882F93"/>
    <w:rsid w:val="158918E4"/>
    <w:rsid w:val="158F0488"/>
    <w:rsid w:val="15E30BFC"/>
    <w:rsid w:val="15E46C30"/>
    <w:rsid w:val="15E544C0"/>
    <w:rsid w:val="15EEC214"/>
    <w:rsid w:val="15FADE13"/>
    <w:rsid w:val="16096748"/>
    <w:rsid w:val="16102B72"/>
    <w:rsid w:val="16240E59"/>
    <w:rsid w:val="162929B3"/>
    <w:rsid w:val="164D1DD3"/>
    <w:rsid w:val="16552EE2"/>
    <w:rsid w:val="165F125D"/>
    <w:rsid w:val="166188BC"/>
    <w:rsid w:val="166A4210"/>
    <w:rsid w:val="166C0379"/>
    <w:rsid w:val="1672292C"/>
    <w:rsid w:val="16744AC8"/>
    <w:rsid w:val="1698B918"/>
    <w:rsid w:val="16A9F738"/>
    <w:rsid w:val="16B7FE45"/>
    <w:rsid w:val="16E1EA51"/>
    <w:rsid w:val="16ED95C5"/>
    <w:rsid w:val="17058841"/>
    <w:rsid w:val="170D42FD"/>
    <w:rsid w:val="1712183D"/>
    <w:rsid w:val="171C2120"/>
    <w:rsid w:val="171C6314"/>
    <w:rsid w:val="173E858A"/>
    <w:rsid w:val="17460802"/>
    <w:rsid w:val="174C57D7"/>
    <w:rsid w:val="177A9992"/>
    <w:rsid w:val="177BEEF1"/>
    <w:rsid w:val="1797D2AE"/>
    <w:rsid w:val="17A83563"/>
    <w:rsid w:val="17AA5F47"/>
    <w:rsid w:val="17B20491"/>
    <w:rsid w:val="17DB4E70"/>
    <w:rsid w:val="17E3AC24"/>
    <w:rsid w:val="17F35648"/>
    <w:rsid w:val="180EC705"/>
    <w:rsid w:val="1819E96E"/>
    <w:rsid w:val="1828A0BC"/>
    <w:rsid w:val="18392AE1"/>
    <w:rsid w:val="18485001"/>
    <w:rsid w:val="1856D96F"/>
    <w:rsid w:val="185DB979"/>
    <w:rsid w:val="1893BB42"/>
    <w:rsid w:val="1898B6E3"/>
    <w:rsid w:val="18A56507"/>
    <w:rsid w:val="18A5E10E"/>
    <w:rsid w:val="18AB8376"/>
    <w:rsid w:val="18B1E87B"/>
    <w:rsid w:val="18BBC9E2"/>
    <w:rsid w:val="18BC97F6"/>
    <w:rsid w:val="18C0A8ED"/>
    <w:rsid w:val="18C13D02"/>
    <w:rsid w:val="18C6BAED"/>
    <w:rsid w:val="18CE8FFD"/>
    <w:rsid w:val="18D23567"/>
    <w:rsid w:val="18D5337F"/>
    <w:rsid w:val="18E0CB85"/>
    <w:rsid w:val="18E9E9AF"/>
    <w:rsid w:val="18EE6D35"/>
    <w:rsid w:val="18F4067B"/>
    <w:rsid w:val="18FD8DA0"/>
    <w:rsid w:val="19144990"/>
    <w:rsid w:val="19176BD3"/>
    <w:rsid w:val="19228BA7"/>
    <w:rsid w:val="192A0F29"/>
    <w:rsid w:val="193005AC"/>
    <w:rsid w:val="19436289"/>
    <w:rsid w:val="194D2E11"/>
    <w:rsid w:val="1953AD5C"/>
    <w:rsid w:val="195F1F0D"/>
    <w:rsid w:val="196230F2"/>
    <w:rsid w:val="197EBD4A"/>
    <w:rsid w:val="19A7F570"/>
    <w:rsid w:val="19B0E293"/>
    <w:rsid w:val="19D4B2D8"/>
    <w:rsid w:val="19D7CF92"/>
    <w:rsid w:val="19E3F574"/>
    <w:rsid w:val="1A24B97A"/>
    <w:rsid w:val="1A2D70B7"/>
    <w:rsid w:val="1A3ACDF7"/>
    <w:rsid w:val="1A3B39A5"/>
    <w:rsid w:val="1A44E3BF"/>
    <w:rsid w:val="1A4F5C52"/>
    <w:rsid w:val="1A56ECF6"/>
    <w:rsid w:val="1A59EE7C"/>
    <w:rsid w:val="1A85A850"/>
    <w:rsid w:val="1A8B49BE"/>
    <w:rsid w:val="1A9DD18B"/>
    <w:rsid w:val="1AA3E40C"/>
    <w:rsid w:val="1AA5024A"/>
    <w:rsid w:val="1ABBDEF7"/>
    <w:rsid w:val="1AEE49ED"/>
    <w:rsid w:val="1AFF72C7"/>
    <w:rsid w:val="1B019190"/>
    <w:rsid w:val="1B030494"/>
    <w:rsid w:val="1B0E239D"/>
    <w:rsid w:val="1B2D9D89"/>
    <w:rsid w:val="1B44B723"/>
    <w:rsid w:val="1B70CC59"/>
    <w:rsid w:val="1B7D7F23"/>
    <w:rsid w:val="1B917038"/>
    <w:rsid w:val="1B9C50D8"/>
    <w:rsid w:val="1BA6E606"/>
    <w:rsid w:val="1BA6ED02"/>
    <w:rsid w:val="1BB6B1E5"/>
    <w:rsid w:val="1BC8E945"/>
    <w:rsid w:val="1BCD6856"/>
    <w:rsid w:val="1BD92F47"/>
    <w:rsid w:val="1BDFD1AA"/>
    <w:rsid w:val="1BE76444"/>
    <w:rsid w:val="1BF2F847"/>
    <w:rsid w:val="1C0FE0FE"/>
    <w:rsid w:val="1C21A849"/>
    <w:rsid w:val="1C34D610"/>
    <w:rsid w:val="1C39DC3B"/>
    <w:rsid w:val="1C494A88"/>
    <w:rsid w:val="1C754BA8"/>
    <w:rsid w:val="1C7B034B"/>
    <w:rsid w:val="1C83B84A"/>
    <w:rsid w:val="1C9176B7"/>
    <w:rsid w:val="1CA659F5"/>
    <w:rsid w:val="1CA8C944"/>
    <w:rsid w:val="1CB5022F"/>
    <w:rsid w:val="1CCA8DB8"/>
    <w:rsid w:val="1CD12D63"/>
    <w:rsid w:val="1CDEA829"/>
    <w:rsid w:val="1CE571B1"/>
    <w:rsid w:val="1CF6FEF9"/>
    <w:rsid w:val="1CFADB9D"/>
    <w:rsid w:val="1D024FD2"/>
    <w:rsid w:val="1D300831"/>
    <w:rsid w:val="1D473073"/>
    <w:rsid w:val="1D5B931D"/>
    <w:rsid w:val="1D7B053D"/>
    <w:rsid w:val="1D7FBE43"/>
    <w:rsid w:val="1D811AB9"/>
    <w:rsid w:val="1D85236B"/>
    <w:rsid w:val="1D8F297C"/>
    <w:rsid w:val="1D977A4C"/>
    <w:rsid w:val="1DAB05D3"/>
    <w:rsid w:val="1DB13527"/>
    <w:rsid w:val="1DB3A443"/>
    <w:rsid w:val="1DBA4974"/>
    <w:rsid w:val="1DBD297B"/>
    <w:rsid w:val="1DD0A961"/>
    <w:rsid w:val="1DD63DCC"/>
    <w:rsid w:val="1DED4625"/>
    <w:rsid w:val="1DEF2F92"/>
    <w:rsid w:val="1E0B05E6"/>
    <w:rsid w:val="1E139977"/>
    <w:rsid w:val="1E214ABB"/>
    <w:rsid w:val="1E447E61"/>
    <w:rsid w:val="1E4EAC96"/>
    <w:rsid w:val="1E506593"/>
    <w:rsid w:val="1E5772AB"/>
    <w:rsid w:val="1E5D229F"/>
    <w:rsid w:val="1E69DF24"/>
    <w:rsid w:val="1E8682E2"/>
    <w:rsid w:val="1E9D4BE0"/>
    <w:rsid w:val="1EBDD36B"/>
    <w:rsid w:val="1EC28C65"/>
    <w:rsid w:val="1ED10F78"/>
    <w:rsid w:val="1EE77408"/>
    <w:rsid w:val="1EEEEEC5"/>
    <w:rsid w:val="1F0BB7B7"/>
    <w:rsid w:val="1F46E5FB"/>
    <w:rsid w:val="1F6695A4"/>
    <w:rsid w:val="1F91D4D2"/>
    <w:rsid w:val="1F9E4D9B"/>
    <w:rsid w:val="1FC1A320"/>
    <w:rsid w:val="1FD0DCB2"/>
    <w:rsid w:val="1FDA8223"/>
    <w:rsid w:val="1FF1CDED"/>
    <w:rsid w:val="20285552"/>
    <w:rsid w:val="20484D9B"/>
    <w:rsid w:val="20722C86"/>
    <w:rsid w:val="2082381B"/>
    <w:rsid w:val="20895D68"/>
    <w:rsid w:val="208C9FD6"/>
    <w:rsid w:val="20A5A5E8"/>
    <w:rsid w:val="20CCA75F"/>
    <w:rsid w:val="20D43754"/>
    <w:rsid w:val="20D500DF"/>
    <w:rsid w:val="20E40A3D"/>
    <w:rsid w:val="20F3E5AE"/>
    <w:rsid w:val="2118B26C"/>
    <w:rsid w:val="211949B4"/>
    <w:rsid w:val="2121E5EC"/>
    <w:rsid w:val="213A1DFC"/>
    <w:rsid w:val="214275B4"/>
    <w:rsid w:val="214DF7F1"/>
    <w:rsid w:val="215E4F89"/>
    <w:rsid w:val="21895144"/>
    <w:rsid w:val="21909A6E"/>
    <w:rsid w:val="21A7F9F3"/>
    <w:rsid w:val="21B7903F"/>
    <w:rsid w:val="21D43B7C"/>
    <w:rsid w:val="21E41DFC"/>
    <w:rsid w:val="21F58FB3"/>
    <w:rsid w:val="221DD77B"/>
    <w:rsid w:val="221E8273"/>
    <w:rsid w:val="2224344F"/>
    <w:rsid w:val="223E5E53"/>
    <w:rsid w:val="2246319E"/>
    <w:rsid w:val="224DD4E4"/>
    <w:rsid w:val="225FE7B2"/>
    <w:rsid w:val="226D8023"/>
    <w:rsid w:val="2270C6A8"/>
    <w:rsid w:val="22714188"/>
    <w:rsid w:val="227902AA"/>
    <w:rsid w:val="22910206"/>
    <w:rsid w:val="2291796C"/>
    <w:rsid w:val="2296BC63"/>
    <w:rsid w:val="22A73DB0"/>
    <w:rsid w:val="22B849B6"/>
    <w:rsid w:val="22C53F9B"/>
    <w:rsid w:val="22DD92FE"/>
    <w:rsid w:val="22DFBFEA"/>
    <w:rsid w:val="22F26654"/>
    <w:rsid w:val="23079C3C"/>
    <w:rsid w:val="2308A96B"/>
    <w:rsid w:val="232604EC"/>
    <w:rsid w:val="2329BCE3"/>
    <w:rsid w:val="232EAD6B"/>
    <w:rsid w:val="2343B897"/>
    <w:rsid w:val="234B1D54"/>
    <w:rsid w:val="2355E82F"/>
    <w:rsid w:val="235C9C15"/>
    <w:rsid w:val="236446EC"/>
    <w:rsid w:val="2365E6CA"/>
    <w:rsid w:val="236705FC"/>
    <w:rsid w:val="23682D6D"/>
    <w:rsid w:val="236F2454"/>
    <w:rsid w:val="237A749F"/>
    <w:rsid w:val="238E3ED2"/>
    <w:rsid w:val="238EB327"/>
    <w:rsid w:val="23924341"/>
    <w:rsid w:val="239E7AAC"/>
    <w:rsid w:val="23A05861"/>
    <w:rsid w:val="23A7C29B"/>
    <w:rsid w:val="23ACCE61"/>
    <w:rsid w:val="23C62A5D"/>
    <w:rsid w:val="23CADD7A"/>
    <w:rsid w:val="23CCAE79"/>
    <w:rsid w:val="23D01985"/>
    <w:rsid w:val="23D273F4"/>
    <w:rsid w:val="23D73D22"/>
    <w:rsid w:val="23FEDF71"/>
    <w:rsid w:val="24017076"/>
    <w:rsid w:val="2403D57C"/>
    <w:rsid w:val="2408BC86"/>
    <w:rsid w:val="241C1A86"/>
    <w:rsid w:val="243D3ED8"/>
    <w:rsid w:val="24409ACB"/>
    <w:rsid w:val="24460C07"/>
    <w:rsid w:val="2447A834"/>
    <w:rsid w:val="2448C82C"/>
    <w:rsid w:val="24541A17"/>
    <w:rsid w:val="249AB580"/>
    <w:rsid w:val="24A0B6A0"/>
    <w:rsid w:val="24A0F0CD"/>
    <w:rsid w:val="24A3BE79"/>
    <w:rsid w:val="24B580CF"/>
    <w:rsid w:val="24B5FF07"/>
    <w:rsid w:val="24C441A5"/>
    <w:rsid w:val="24D2C253"/>
    <w:rsid w:val="24D4FAA3"/>
    <w:rsid w:val="24DA27E7"/>
    <w:rsid w:val="24F23F7C"/>
    <w:rsid w:val="24FFE4F4"/>
    <w:rsid w:val="2533667E"/>
    <w:rsid w:val="254097F8"/>
    <w:rsid w:val="25682968"/>
    <w:rsid w:val="2572C9FD"/>
    <w:rsid w:val="257A6FCB"/>
    <w:rsid w:val="25885A0A"/>
    <w:rsid w:val="25B5412F"/>
    <w:rsid w:val="25BCBD0F"/>
    <w:rsid w:val="25BF94B4"/>
    <w:rsid w:val="25D74179"/>
    <w:rsid w:val="25E1E5F3"/>
    <w:rsid w:val="25E8C913"/>
    <w:rsid w:val="26189D11"/>
    <w:rsid w:val="26224853"/>
    <w:rsid w:val="262FD30E"/>
    <w:rsid w:val="264D1067"/>
    <w:rsid w:val="265063BF"/>
    <w:rsid w:val="266CFCD1"/>
    <w:rsid w:val="26775364"/>
    <w:rsid w:val="267A7010"/>
    <w:rsid w:val="267C7E86"/>
    <w:rsid w:val="268F3568"/>
    <w:rsid w:val="26AB778E"/>
    <w:rsid w:val="26C7567D"/>
    <w:rsid w:val="26C98D8E"/>
    <w:rsid w:val="26D32207"/>
    <w:rsid w:val="26D97313"/>
    <w:rsid w:val="26F381DA"/>
    <w:rsid w:val="2703E301"/>
    <w:rsid w:val="27044B9E"/>
    <w:rsid w:val="270B3FF2"/>
    <w:rsid w:val="27143F4F"/>
    <w:rsid w:val="2716BA99"/>
    <w:rsid w:val="2731CE04"/>
    <w:rsid w:val="274437CB"/>
    <w:rsid w:val="2745B407"/>
    <w:rsid w:val="2772DAF0"/>
    <w:rsid w:val="27733CAF"/>
    <w:rsid w:val="277B0AD5"/>
    <w:rsid w:val="277E5C92"/>
    <w:rsid w:val="2787FFCA"/>
    <w:rsid w:val="278A82FE"/>
    <w:rsid w:val="279B1DAF"/>
    <w:rsid w:val="27A22398"/>
    <w:rsid w:val="27A3515E"/>
    <w:rsid w:val="27DA9EE4"/>
    <w:rsid w:val="27EC281B"/>
    <w:rsid w:val="27F39B41"/>
    <w:rsid w:val="2800ECC8"/>
    <w:rsid w:val="28095A7F"/>
    <w:rsid w:val="281BB5FA"/>
    <w:rsid w:val="2821A27D"/>
    <w:rsid w:val="2825E92E"/>
    <w:rsid w:val="282A9879"/>
    <w:rsid w:val="282C2472"/>
    <w:rsid w:val="2834A7C0"/>
    <w:rsid w:val="28442E26"/>
    <w:rsid w:val="288B51F2"/>
    <w:rsid w:val="288E9BC3"/>
    <w:rsid w:val="2899E148"/>
    <w:rsid w:val="289D6C67"/>
    <w:rsid w:val="289FB362"/>
    <w:rsid w:val="28AF12EA"/>
    <w:rsid w:val="28B0875E"/>
    <w:rsid w:val="28B1370C"/>
    <w:rsid w:val="28B57322"/>
    <w:rsid w:val="28B600D9"/>
    <w:rsid w:val="28F22391"/>
    <w:rsid w:val="28F7D153"/>
    <w:rsid w:val="2902DF74"/>
    <w:rsid w:val="290584FF"/>
    <w:rsid w:val="2910AFFB"/>
    <w:rsid w:val="292E9FC6"/>
    <w:rsid w:val="2942A7A3"/>
    <w:rsid w:val="2943861F"/>
    <w:rsid w:val="295707A2"/>
    <w:rsid w:val="29640E8C"/>
    <w:rsid w:val="29824B88"/>
    <w:rsid w:val="29953021"/>
    <w:rsid w:val="299C6997"/>
    <w:rsid w:val="29AFF582"/>
    <w:rsid w:val="29C696E9"/>
    <w:rsid w:val="29EC2719"/>
    <w:rsid w:val="29F4FAC6"/>
    <w:rsid w:val="29F9A991"/>
    <w:rsid w:val="2A08BC0B"/>
    <w:rsid w:val="2A09548B"/>
    <w:rsid w:val="2A09A8FA"/>
    <w:rsid w:val="2A195518"/>
    <w:rsid w:val="2A23F056"/>
    <w:rsid w:val="2A2D8ED2"/>
    <w:rsid w:val="2A310292"/>
    <w:rsid w:val="2A4008AC"/>
    <w:rsid w:val="2A528558"/>
    <w:rsid w:val="2A572A4A"/>
    <w:rsid w:val="2A5C8821"/>
    <w:rsid w:val="2A6BB9F8"/>
    <w:rsid w:val="2A701945"/>
    <w:rsid w:val="2A711AF0"/>
    <w:rsid w:val="2A77E13A"/>
    <w:rsid w:val="2A868058"/>
    <w:rsid w:val="2A88E0ED"/>
    <w:rsid w:val="2AAC31C8"/>
    <w:rsid w:val="2ACEEDBD"/>
    <w:rsid w:val="2AD006FA"/>
    <w:rsid w:val="2ADE8C2C"/>
    <w:rsid w:val="2ADF5680"/>
    <w:rsid w:val="2AE79989"/>
    <w:rsid w:val="2AF93D65"/>
    <w:rsid w:val="2AFD65B3"/>
    <w:rsid w:val="2B14B9FC"/>
    <w:rsid w:val="2B1AF48B"/>
    <w:rsid w:val="2B1FA1EB"/>
    <w:rsid w:val="2B29A9A7"/>
    <w:rsid w:val="2B2BD381"/>
    <w:rsid w:val="2B3C3DA8"/>
    <w:rsid w:val="2B4B8F81"/>
    <w:rsid w:val="2B57D052"/>
    <w:rsid w:val="2B803808"/>
    <w:rsid w:val="2B8682A3"/>
    <w:rsid w:val="2B8AC885"/>
    <w:rsid w:val="2BB2BA28"/>
    <w:rsid w:val="2BBDDB8A"/>
    <w:rsid w:val="2BEB3951"/>
    <w:rsid w:val="2BF1C442"/>
    <w:rsid w:val="2C0AD9D2"/>
    <w:rsid w:val="2C169054"/>
    <w:rsid w:val="2C1BF989"/>
    <w:rsid w:val="2C1EBDA0"/>
    <w:rsid w:val="2C233A46"/>
    <w:rsid w:val="2C293C15"/>
    <w:rsid w:val="2C2EC53B"/>
    <w:rsid w:val="2C307899"/>
    <w:rsid w:val="2C3D8FB5"/>
    <w:rsid w:val="2C533FB2"/>
    <w:rsid w:val="2C550B5B"/>
    <w:rsid w:val="2C7A96F6"/>
    <w:rsid w:val="2C7B01F3"/>
    <w:rsid w:val="2C7C4CDB"/>
    <w:rsid w:val="2C8B61EF"/>
    <w:rsid w:val="2C946BC4"/>
    <w:rsid w:val="2C955625"/>
    <w:rsid w:val="2CA5891A"/>
    <w:rsid w:val="2CBC8A00"/>
    <w:rsid w:val="2CD563F7"/>
    <w:rsid w:val="2CE79644"/>
    <w:rsid w:val="2CF3A0B3"/>
    <w:rsid w:val="2CF8C0BE"/>
    <w:rsid w:val="2CFC5F25"/>
    <w:rsid w:val="2D10BAD0"/>
    <w:rsid w:val="2D11ED34"/>
    <w:rsid w:val="2D1E9D12"/>
    <w:rsid w:val="2D2B5F6E"/>
    <w:rsid w:val="2D2CBE8B"/>
    <w:rsid w:val="2D66EB3B"/>
    <w:rsid w:val="2D6F1BDA"/>
    <w:rsid w:val="2D702B56"/>
    <w:rsid w:val="2D81538E"/>
    <w:rsid w:val="2D8B277B"/>
    <w:rsid w:val="2D9D8C35"/>
    <w:rsid w:val="2DA373BB"/>
    <w:rsid w:val="2DA7EF9D"/>
    <w:rsid w:val="2DA97EAD"/>
    <w:rsid w:val="2DA98507"/>
    <w:rsid w:val="2DAAC792"/>
    <w:rsid w:val="2DAD98BE"/>
    <w:rsid w:val="2DB0E0C4"/>
    <w:rsid w:val="2DC93B3D"/>
    <w:rsid w:val="2E0C7258"/>
    <w:rsid w:val="2E14F4F0"/>
    <w:rsid w:val="2E29123C"/>
    <w:rsid w:val="2E4B2F46"/>
    <w:rsid w:val="2E571FB0"/>
    <w:rsid w:val="2E78793F"/>
    <w:rsid w:val="2E793781"/>
    <w:rsid w:val="2E85600E"/>
    <w:rsid w:val="2EB75061"/>
    <w:rsid w:val="2EC0844D"/>
    <w:rsid w:val="2ECA10BB"/>
    <w:rsid w:val="2ED5FA5B"/>
    <w:rsid w:val="2EE989B9"/>
    <w:rsid w:val="2EEC9E6F"/>
    <w:rsid w:val="2EFD92BD"/>
    <w:rsid w:val="2F07033C"/>
    <w:rsid w:val="2F1AFFDB"/>
    <w:rsid w:val="2F1F0AFD"/>
    <w:rsid w:val="2F25F67B"/>
    <w:rsid w:val="2F28B71F"/>
    <w:rsid w:val="2F4ED7B7"/>
    <w:rsid w:val="2F51D5CF"/>
    <w:rsid w:val="2F6A7FD2"/>
    <w:rsid w:val="2F75E2E1"/>
    <w:rsid w:val="2F78DB40"/>
    <w:rsid w:val="2F9EB7FF"/>
    <w:rsid w:val="2FA25EE0"/>
    <w:rsid w:val="2FA47DC2"/>
    <w:rsid w:val="2FA8E5D1"/>
    <w:rsid w:val="2FC08E09"/>
    <w:rsid w:val="2FC466B9"/>
    <w:rsid w:val="2FC5469A"/>
    <w:rsid w:val="2FE84928"/>
    <w:rsid w:val="3001788C"/>
    <w:rsid w:val="300AD56B"/>
    <w:rsid w:val="30334C0D"/>
    <w:rsid w:val="30383BAE"/>
    <w:rsid w:val="304A509D"/>
    <w:rsid w:val="304C8678"/>
    <w:rsid w:val="30591520"/>
    <w:rsid w:val="3069BCEB"/>
    <w:rsid w:val="306C5218"/>
    <w:rsid w:val="308DB7BC"/>
    <w:rsid w:val="3096357E"/>
    <w:rsid w:val="30A20B62"/>
    <w:rsid w:val="30A6C82F"/>
    <w:rsid w:val="30B54F90"/>
    <w:rsid w:val="30B565DE"/>
    <w:rsid w:val="30C44BD2"/>
    <w:rsid w:val="30CDB54C"/>
    <w:rsid w:val="30D9439A"/>
    <w:rsid w:val="30DB3C69"/>
    <w:rsid w:val="30DEC5F9"/>
    <w:rsid w:val="30FAD934"/>
    <w:rsid w:val="3118F2D9"/>
    <w:rsid w:val="313294B9"/>
    <w:rsid w:val="313B7B31"/>
    <w:rsid w:val="31479EB4"/>
    <w:rsid w:val="315418CA"/>
    <w:rsid w:val="31617191"/>
    <w:rsid w:val="316E6BEE"/>
    <w:rsid w:val="31A2FDC8"/>
    <w:rsid w:val="31BC3BF7"/>
    <w:rsid w:val="31CBC59C"/>
    <w:rsid w:val="31FF99DF"/>
    <w:rsid w:val="320051F0"/>
    <w:rsid w:val="320AA2BA"/>
    <w:rsid w:val="321570CD"/>
    <w:rsid w:val="3215B00E"/>
    <w:rsid w:val="323E1C3A"/>
    <w:rsid w:val="3242F87B"/>
    <w:rsid w:val="324C6978"/>
    <w:rsid w:val="32546E1C"/>
    <w:rsid w:val="325D4517"/>
    <w:rsid w:val="32850B86"/>
    <w:rsid w:val="32A923D6"/>
    <w:rsid w:val="32C4D227"/>
    <w:rsid w:val="32C83B66"/>
    <w:rsid w:val="32CF83BF"/>
    <w:rsid w:val="32D017A0"/>
    <w:rsid w:val="32DF7A18"/>
    <w:rsid w:val="32E13F85"/>
    <w:rsid w:val="32EE1991"/>
    <w:rsid w:val="32EEE8D4"/>
    <w:rsid w:val="32FC6BEB"/>
    <w:rsid w:val="33124983"/>
    <w:rsid w:val="332E3014"/>
    <w:rsid w:val="3333ACC9"/>
    <w:rsid w:val="3338EA0E"/>
    <w:rsid w:val="3345E782"/>
    <w:rsid w:val="33477FFF"/>
    <w:rsid w:val="3347BFE6"/>
    <w:rsid w:val="334AEFE6"/>
    <w:rsid w:val="334F79FD"/>
    <w:rsid w:val="33601C15"/>
    <w:rsid w:val="336FA43E"/>
    <w:rsid w:val="337A3FC5"/>
    <w:rsid w:val="3382D28B"/>
    <w:rsid w:val="33834650"/>
    <w:rsid w:val="3384F9AE"/>
    <w:rsid w:val="3385ED00"/>
    <w:rsid w:val="33878FDC"/>
    <w:rsid w:val="33886994"/>
    <w:rsid w:val="338EF4C6"/>
    <w:rsid w:val="338FF898"/>
    <w:rsid w:val="33995949"/>
    <w:rsid w:val="33CD0D07"/>
    <w:rsid w:val="33D40241"/>
    <w:rsid w:val="33EB318A"/>
    <w:rsid w:val="3401B556"/>
    <w:rsid w:val="34184837"/>
    <w:rsid w:val="341B388C"/>
    <w:rsid w:val="341BDD55"/>
    <w:rsid w:val="34266C82"/>
    <w:rsid w:val="3428671F"/>
    <w:rsid w:val="342D3485"/>
    <w:rsid w:val="34412EEB"/>
    <w:rsid w:val="345FB4FB"/>
    <w:rsid w:val="34600FAC"/>
    <w:rsid w:val="3460785A"/>
    <w:rsid w:val="3464EBB6"/>
    <w:rsid w:val="346FCD87"/>
    <w:rsid w:val="3480E795"/>
    <w:rsid w:val="34822011"/>
    <w:rsid w:val="34C7D253"/>
    <w:rsid w:val="34D63FC4"/>
    <w:rsid w:val="3507BCA6"/>
    <w:rsid w:val="350B7136"/>
    <w:rsid w:val="350ECAD6"/>
    <w:rsid w:val="35334E27"/>
    <w:rsid w:val="3535DE3E"/>
    <w:rsid w:val="3546A5A3"/>
    <w:rsid w:val="35479AA2"/>
    <w:rsid w:val="3563C40F"/>
    <w:rsid w:val="357776CB"/>
    <w:rsid w:val="357ACDCD"/>
    <w:rsid w:val="357BBAAB"/>
    <w:rsid w:val="358142C6"/>
    <w:rsid w:val="35996D5B"/>
    <w:rsid w:val="35BE2FBD"/>
    <w:rsid w:val="35D21D03"/>
    <w:rsid w:val="35DDA2D8"/>
    <w:rsid w:val="35EDE405"/>
    <w:rsid w:val="360FB1D3"/>
    <w:rsid w:val="361497F8"/>
    <w:rsid w:val="36257D62"/>
    <w:rsid w:val="3638F1C9"/>
    <w:rsid w:val="36429BC4"/>
    <w:rsid w:val="3649F67E"/>
    <w:rsid w:val="364CD84B"/>
    <w:rsid w:val="364D3535"/>
    <w:rsid w:val="365D99CD"/>
    <w:rsid w:val="36691328"/>
    <w:rsid w:val="366D3111"/>
    <w:rsid w:val="366E5C81"/>
    <w:rsid w:val="366E90C0"/>
    <w:rsid w:val="36759929"/>
    <w:rsid w:val="36843F75"/>
    <w:rsid w:val="368815EA"/>
    <w:rsid w:val="368C644A"/>
    <w:rsid w:val="368D8CA7"/>
    <w:rsid w:val="36C4E442"/>
    <w:rsid w:val="36E72236"/>
    <w:rsid w:val="36EE868C"/>
    <w:rsid w:val="37056357"/>
    <w:rsid w:val="37253EB7"/>
    <w:rsid w:val="37325267"/>
    <w:rsid w:val="374069EA"/>
    <w:rsid w:val="37477BE0"/>
    <w:rsid w:val="37977263"/>
    <w:rsid w:val="37999E7F"/>
    <w:rsid w:val="379EEDD7"/>
    <w:rsid w:val="37AD21F4"/>
    <w:rsid w:val="37BA7F89"/>
    <w:rsid w:val="37BF66BB"/>
    <w:rsid w:val="37BF8C83"/>
    <w:rsid w:val="37C1D8F2"/>
    <w:rsid w:val="37C5F80D"/>
    <w:rsid w:val="37DBE11B"/>
    <w:rsid w:val="380C5667"/>
    <w:rsid w:val="38111424"/>
    <w:rsid w:val="38193CDF"/>
    <w:rsid w:val="3823F0D7"/>
    <w:rsid w:val="382AE093"/>
    <w:rsid w:val="382F12D1"/>
    <w:rsid w:val="383696A3"/>
    <w:rsid w:val="38431561"/>
    <w:rsid w:val="3851A885"/>
    <w:rsid w:val="3855C3E1"/>
    <w:rsid w:val="38892FB3"/>
    <w:rsid w:val="3890E354"/>
    <w:rsid w:val="38B68A76"/>
    <w:rsid w:val="39169A25"/>
    <w:rsid w:val="391815BD"/>
    <w:rsid w:val="392B1027"/>
    <w:rsid w:val="39307BD2"/>
    <w:rsid w:val="3931D606"/>
    <w:rsid w:val="3960D5E6"/>
    <w:rsid w:val="39621CD9"/>
    <w:rsid w:val="39626983"/>
    <w:rsid w:val="397676CF"/>
    <w:rsid w:val="397F46F5"/>
    <w:rsid w:val="398A3F8C"/>
    <w:rsid w:val="398B13AC"/>
    <w:rsid w:val="39922B8E"/>
    <w:rsid w:val="39B50D40"/>
    <w:rsid w:val="39B7526A"/>
    <w:rsid w:val="39C93613"/>
    <w:rsid w:val="39CDDEA0"/>
    <w:rsid w:val="39CEEFD7"/>
    <w:rsid w:val="39E6DFCF"/>
    <w:rsid w:val="39EE0146"/>
    <w:rsid w:val="39EE487C"/>
    <w:rsid w:val="3A0105E9"/>
    <w:rsid w:val="3A140F5F"/>
    <w:rsid w:val="3A1A7A66"/>
    <w:rsid w:val="3A37F229"/>
    <w:rsid w:val="3A54EF66"/>
    <w:rsid w:val="3A5D34DF"/>
    <w:rsid w:val="3A72B10A"/>
    <w:rsid w:val="3A821B9C"/>
    <w:rsid w:val="3A88257F"/>
    <w:rsid w:val="3AB46ABE"/>
    <w:rsid w:val="3ACABB2F"/>
    <w:rsid w:val="3ACACEDE"/>
    <w:rsid w:val="3AE890EC"/>
    <w:rsid w:val="3AFAE2E2"/>
    <w:rsid w:val="3B03BAEC"/>
    <w:rsid w:val="3B0D30DA"/>
    <w:rsid w:val="3B248EF5"/>
    <w:rsid w:val="3B378C1D"/>
    <w:rsid w:val="3B396174"/>
    <w:rsid w:val="3B68D93C"/>
    <w:rsid w:val="3B77E1AB"/>
    <w:rsid w:val="3B8E516B"/>
    <w:rsid w:val="3B92C7AA"/>
    <w:rsid w:val="3B96B386"/>
    <w:rsid w:val="3B9B8FAA"/>
    <w:rsid w:val="3BB23AC9"/>
    <w:rsid w:val="3BB84032"/>
    <w:rsid w:val="3BC0D0CD"/>
    <w:rsid w:val="3BC74166"/>
    <w:rsid w:val="3BC7460F"/>
    <w:rsid w:val="3BD608B8"/>
    <w:rsid w:val="3BD8D47A"/>
    <w:rsid w:val="3BDA071D"/>
    <w:rsid w:val="3BDAC7BB"/>
    <w:rsid w:val="3BEF141A"/>
    <w:rsid w:val="3BF2448A"/>
    <w:rsid w:val="3C08AFC9"/>
    <w:rsid w:val="3C0C6709"/>
    <w:rsid w:val="3C0E3231"/>
    <w:rsid w:val="3C27005E"/>
    <w:rsid w:val="3C3EB457"/>
    <w:rsid w:val="3C421C11"/>
    <w:rsid w:val="3C57C2AA"/>
    <w:rsid w:val="3C6317CD"/>
    <w:rsid w:val="3C831440"/>
    <w:rsid w:val="3C93A5BE"/>
    <w:rsid w:val="3C946B5E"/>
    <w:rsid w:val="3CB626F9"/>
    <w:rsid w:val="3CBDC1D1"/>
    <w:rsid w:val="3CC76C25"/>
    <w:rsid w:val="3CCF35B0"/>
    <w:rsid w:val="3CD8F1F8"/>
    <w:rsid w:val="3CDA51C1"/>
    <w:rsid w:val="3CDA6FAF"/>
    <w:rsid w:val="3CDB1B94"/>
    <w:rsid w:val="3CFFFF7C"/>
    <w:rsid w:val="3D0078D5"/>
    <w:rsid w:val="3D0698D0"/>
    <w:rsid w:val="3D09EB14"/>
    <w:rsid w:val="3D11166E"/>
    <w:rsid w:val="3D11B0F1"/>
    <w:rsid w:val="3D241568"/>
    <w:rsid w:val="3D3D2CEA"/>
    <w:rsid w:val="3D48719C"/>
    <w:rsid w:val="3D595A4E"/>
    <w:rsid w:val="3D59C1A6"/>
    <w:rsid w:val="3D655B06"/>
    <w:rsid w:val="3D6B1CCA"/>
    <w:rsid w:val="3D76EAD1"/>
    <w:rsid w:val="3DC9A7B1"/>
    <w:rsid w:val="3DE5D200"/>
    <w:rsid w:val="3DE85F93"/>
    <w:rsid w:val="3DEDD598"/>
    <w:rsid w:val="3DF18CD9"/>
    <w:rsid w:val="3DF595A8"/>
    <w:rsid w:val="3DFB7D4D"/>
    <w:rsid w:val="3E09FEA9"/>
    <w:rsid w:val="3E100226"/>
    <w:rsid w:val="3E1FF1FD"/>
    <w:rsid w:val="3E20DDB8"/>
    <w:rsid w:val="3E2592B4"/>
    <w:rsid w:val="3E27B76C"/>
    <w:rsid w:val="3E2C9549"/>
    <w:rsid w:val="3E3A9C29"/>
    <w:rsid w:val="3E3FA9DF"/>
    <w:rsid w:val="3E547BF9"/>
    <w:rsid w:val="3E5F9626"/>
    <w:rsid w:val="3E600B13"/>
    <w:rsid w:val="3E7E9745"/>
    <w:rsid w:val="3EA485ED"/>
    <w:rsid w:val="3EBFAC6C"/>
    <w:rsid w:val="3EC742C7"/>
    <w:rsid w:val="3ECFB31B"/>
    <w:rsid w:val="3ED015DA"/>
    <w:rsid w:val="3EE47B0E"/>
    <w:rsid w:val="3F103996"/>
    <w:rsid w:val="3F4AF72E"/>
    <w:rsid w:val="3F5A4978"/>
    <w:rsid w:val="3F5C6EA5"/>
    <w:rsid w:val="3F605011"/>
    <w:rsid w:val="3F6D6598"/>
    <w:rsid w:val="3F74189B"/>
    <w:rsid w:val="3F77299E"/>
    <w:rsid w:val="3F81BD2C"/>
    <w:rsid w:val="3F858E4D"/>
    <w:rsid w:val="3FA538EE"/>
    <w:rsid w:val="3FB978DB"/>
    <w:rsid w:val="3FC2835E"/>
    <w:rsid w:val="3FDCEAFD"/>
    <w:rsid w:val="3FEDA877"/>
    <w:rsid w:val="3FF5B51D"/>
    <w:rsid w:val="400DAEDC"/>
    <w:rsid w:val="40111D11"/>
    <w:rsid w:val="401D7AAE"/>
    <w:rsid w:val="4033D76F"/>
    <w:rsid w:val="403C4A5F"/>
    <w:rsid w:val="40497C1C"/>
    <w:rsid w:val="4049F86C"/>
    <w:rsid w:val="404B03DC"/>
    <w:rsid w:val="404E72D0"/>
    <w:rsid w:val="405A29CF"/>
    <w:rsid w:val="405D03C6"/>
    <w:rsid w:val="40609A5C"/>
    <w:rsid w:val="4067E44E"/>
    <w:rsid w:val="406EE171"/>
    <w:rsid w:val="40781D84"/>
    <w:rsid w:val="4099ECCF"/>
    <w:rsid w:val="40AA6141"/>
    <w:rsid w:val="40B04F28"/>
    <w:rsid w:val="40CE42ED"/>
    <w:rsid w:val="40CF6306"/>
    <w:rsid w:val="40EC6DA8"/>
    <w:rsid w:val="40F3ACD1"/>
    <w:rsid w:val="40F6D9AE"/>
    <w:rsid w:val="40F746FE"/>
    <w:rsid w:val="4113B76B"/>
    <w:rsid w:val="411ABD4F"/>
    <w:rsid w:val="411B77B6"/>
    <w:rsid w:val="4120B7F0"/>
    <w:rsid w:val="4122037B"/>
    <w:rsid w:val="41281CDD"/>
    <w:rsid w:val="412BF738"/>
    <w:rsid w:val="412F108A"/>
    <w:rsid w:val="415959D7"/>
    <w:rsid w:val="41607BDB"/>
    <w:rsid w:val="417D4BB8"/>
    <w:rsid w:val="4195FF06"/>
    <w:rsid w:val="41997A29"/>
    <w:rsid w:val="419AF51B"/>
    <w:rsid w:val="419FC11E"/>
    <w:rsid w:val="41A6C45A"/>
    <w:rsid w:val="41AFE119"/>
    <w:rsid w:val="41B52ED5"/>
    <w:rsid w:val="41BFE3F0"/>
    <w:rsid w:val="41C4AC0C"/>
    <w:rsid w:val="41EFBA1E"/>
    <w:rsid w:val="41F4E7CF"/>
    <w:rsid w:val="420E55AB"/>
    <w:rsid w:val="4214FA24"/>
    <w:rsid w:val="4244D2C9"/>
    <w:rsid w:val="4247F249"/>
    <w:rsid w:val="424815FE"/>
    <w:rsid w:val="424E9AF5"/>
    <w:rsid w:val="42545A7D"/>
    <w:rsid w:val="4258A5FF"/>
    <w:rsid w:val="42625EBD"/>
    <w:rsid w:val="428C9C2A"/>
    <w:rsid w:val="4296900C"/>
    <w:rsid w:val="42BA6B0D"/>
    <w:rsid w:val="42BAD4B1"/>
    <w:rsid w:val="42CCF5E6"/>
    <w:rsid w:val="42DB3828"/>
    <w:rsid w:val="431DED09"/>
    <w:rsid w:val="43202428"/>
    <w:rsid w:val="43330749"/>
    <w:rsid w:val="4348A9A2"/>
    <w:rsid w:val="4355E5BD"/>
    <w:rsid w:val="435AC2C4"/>
    <w:rsid w:val="435AFC90"/>
    <w:rsid w:val="4376F257"/>
    <w:rsid w:val="43893BF9"/>
    <w:rsid w:val="4389B605"/>
    <w:rsid w:val="438CD9DC"/>
    <w:rsid w:val="43902E93"/>
    <w:rsid w:val="43AB084A"/>
    <w:rsid w:val="43E05CBD"/>
    <w:rsid w:val="43E604FE"/>
    <w:rsid w:val="43E74EFC"/>
    <w:rsid w:val="43F302F7"/>
    <w:rsid w:val="441256B5"/>
    <w:rsid w:val="4415A173"/>
    <w:rsid w:val="44171E37"/>
    <w:rsid w:val="44246B29"/>
    <w:rsid w:val="442DB010"/>
    <w:rsid w:val="44405BE9"/>
    <w:rsid w:val="444A9AC1"/>
    <w:rsid w:val="444DC8F0"/>
    <w:rsid w:val="4452F8D2"/>
    <w:rsid w:val="445EA7C4"/>
    <w:rsid w:val="44642830"/>
    <w:rsid w:val="448B5F52"/>
    <w:rsid w:val="448BB3A1"/>
    <w:rsid w:val="44927789"/>
    <w:rsid w:val="44ACB7EE"/>
    <w:rsid w:val="44C64A53"/>
    <w:rsid w:val="44CE310D"/>
    <w:rsid w:val="44EEC33F"/>
    <w:rsid w:val="45065920"/>
    <w:rsid w:val="4510A950"/>
    <w:rsid w:val="451815D5"/>
    <w:rsid w:val="45210091"/>
    <w:rsid w:val="452342BE"/>
    <w:rsid w:val="4524B266"/>
    <w:rsid w:val="452F1B0E"/>
    <w:rsid w:val="453B1404"/>
    <w:rsid w:val="4551968F"/>
    <w:rsid w:val="45538381"/>
    <w:rsid w:val="45539CA8"/>
    <w:rsid w:val="456698F7"/>
    <w:rsid w:val="458347FE"/>
    <w:rsid w:val="459A20F2"/>
    <w:rsid w:val="45A2224F"/>
    <w:rsid w:val="45A829EC"/>
    <w:rsid w:val="45BABD53"/>
    <w:rsid w:val="45C1D7CA"/>
    <w:rsid w:val="45E4E90D"/>
    <w:rsid w:val="45E6BF5C"/>
    <w:rsid w:val="45ED6063"/>
    <w:rsid w:val="45EFCC69"/>
    <w:rsid w:val="463BE5D2"/>
    <w:rsid w:val="46403172"/>
    <w:rsid w:val="4656E837"/>
    <w:rsid w:val="4665E3DF"/>
    <w:rsid w:val="46667A26"/>
    <w:rsid w:val="46778860"/>
    <w:rsid w:val="4693AA79"/>
    <w:rsid w:val="46957FBF"/>
    <w:rsid w:val="4699F714"/>
    <w:rsid w:val="46AE8046"/>
    <w:rsid w:val="46C4D0C6"/>
    <w:rsid w:val="46C821AE"/>
    <w:rsid w:val="46CDD309"/>
    <w:rsid w:val="46D6E465"/>
    <w:rsid w:val="46E8D9BC"/>
    <w:rsid w:val="470130C9"/>
    <w:rsid w:val="47088D58"/>
    <w:rsid w:val="4721EBA2"/>
    <w:rsid w:val="47262D6D"/>
    <w:rsid w:val="472FC3BA"/>
    <w:rsid w:val="4732E66F"/>
    <w:rsid w:val="47509740"/>
    <w:rsid w:val="475C953A"/>
    <w:rsid w:val="476549D2"/>
    <w:rsid w:val="47CD784D"/>
    <w:rsid w:val="47ED14B3"/>
    <w:rsid w:val="47FE1681"/>
    <w:rsid w:val="481E46AE"/>
    <w:rsid w:val="481FA407"/>
    <w:rsid w:val="4838A01D"/>
    <w:rsid w:val="4839CC06"/>
    <w:rsid w:val="484722A2"/>
    <w:rsid w:val="484A50A7"/>
    <w:rsid w:val="48507B86"/>
    <w:rsid w:val="485213DB"/>
    <w:rsid w:val="4870CFF4"/>
    <w:rsid w:val="487C3277"/>
    <w:rsid w:val="488CECB3"/>
    <w:rsid w:val="48966C53"/>
    <w:rsid w:val="48A6052B"/>
    <w:rsid w:val="48C556E2"/>
    <w:rsid w:val="48CF70E6"/>
    <w:rsid w:val="48D97F2D"/>
    <w:rsid w:val="48DFCD89"/>
    <w:rsid w:val="48E349DB"/>
    <w:rsid w:val="48F053BD"/>
    <w:rsid w:val="49077B50"/>
    <w:rsid w:val="4932413C"/>
    <w:rsid w:val="49471441"/>
    <w:rsid w:val="49575D91"/>
    <w:rsid w:val="495EDC5D"/>
    <w:rsid w:val="495FA65F"/>
    <w:rsid w:val="497542A2"/>
    <w:rsid w:val="4994AFE3"/>
    <w:rsid w:val="4994DEDA"/>
    <w:rsid w:val="49A0BAB2"/>
    <w:rsid w:val="49E0100F"/>
    <w:rsid w:val="49E2B741"/>
    <w:rsid w:val="49E58FD7"/>
    <w:rsid w:val="49EDF81F"/>
    <w:rsid w:val="49F02E0F"/>
    <w:rsid w:val="49FC97F1"/>
    <w:rsid w:val="49FD776A"/>
    <w:rsid w:val="4A232166"/>
    <w:rsid w:val="4A597F82"/>
    <w:rsid w:val="4A5F53E9"/>
    <w:rsid w:val="4A67647C"/>
    <w:rsid w:val="4A9E8664"/>
    <w:rsid w:val="4AA39202"/>
    <w:rsid w:val="4AAE1FE8"/>
    <w:rsid w:val="4AB9C134"/>
    <w:rsid w:val="4AC2B8EE"/>
    <w:rsid w:val="4ACDB854"/>
    <w:rsid w:val="4AF3937C"/>
    <w:rsid w:val="4AF58E58"/>
    <w:rsid w:val="4B0DCB41"/>
    <w:rsid w:val="4B0E4A70"/>
    <w:rsid w:val="4B1C04A4"/>
    <w:rsid w:val="4B276414"/>
    <w:rsid w:val="4B2B3BA8"/>
    <w:rsid w:val="4B408B0B"/>
    <w:rsid w:val="4B4B45E4"/>
    <w:rsid w:val="4B4F9590"/>
    <w:rsid w:val="4B538BDB"/>
    <w:rsid w:val="4B5A599D"/>
    <w:rsid w:val="4B667F86"/>
    <w:rsid w:val="4B986852"/>
    <w:rsid w:val="4B9A6E88"/>
    <w:rsid w:val="4B9DCE7F"/>
    <w:rsid w:val="4BCBB473"/>
    <w:rsid w:val="4BCDA579"/>
    <w:rsid w:val="4BE02DC2"/>
    <w:rsid w:val="4BEA4509"/>
    <w:rsid w:val="4BF260E1"/>
    <w:rsid w:val="4BF9EA95"/>
    <w:rsid w:val="4C078EE4"/>
    <w:rsid w:val="4C204BE4"/>
    <w:rsid w:val="4C377F65"/>
    <w:rsid w:val="4C3C9570"/>
    <w:rsid w:val="4C44BBBD"/>
    <w:rsid w:val="4C5B9457"/>
    <w:rsid w:val="4C767DAA"/>
    <w:rsid w:val="4C8CDF76"/>
    <w:rsid w:val="4C8FB09F"/>
    <w:rsid w:val="4CCB20D5"/>
    <w:rsid w:val="4CD22FEC"/>
    <w:rsid w:val="4CD235DC"/>
    <w:rsid w:val="4CDDA026"/>
    <w:rsid w:val="4D0CB62F"/>
    <w:rsid w:val="4D0F872B"/>
    <w:rsid w:val="4D17BE8D"/>
    <w:rsid w:val="4D1A93C5"/>
    <w:rsid w:val="4D59D9DB"/>
    <w:rsid w:val="4D8E3142"/>
    <w:rsid w:val="4D986479"/>
    <w:rsid w:val="4DA49ACF"/>
    <w:rsid w:val="4DAAD3A5"/>
    <w:rsid w:val="4DC49635"/>
    <w:rsid w:val="4DD1122B"/>
    <w:rsid w:val="4DDDCC3E"/>
    <w:rsid w:val="4DE54EB1"/>
    <w:rsid w:val="4DE59DA5"/>
    <w:rsid w:val="4DF2D6C6"/>
    <w:rsid w:val="4DFF1DE7"/>
    <w:rsid w:val="4E002180"/>
    <w:rsid w:val="4E08898F"/>
    <w:rsid w:val="4E09D976"/>
    <w:rsid w:val="4E1DA372"/>
    <w:rsid w:val="4E330AE6"/>
    <w:rsid w:val="4E3A71D7"/>
    <w:rsid w:val="4E5479AD"/>
    <w:rsid w:val="4E5AA817"/>
    <w:rsid w:val="4E7EC8CF"/>
    <w:rsid w:val="4E9B3B38"/>
    <w:rsid w:val="4EAB64C1"/>
    <w:rsid w:val="4ECEAF76"/>
    <w:rsid w:val="4ED0145F"/>
    <w:rsid w:val="4EDD2F82"/>
    <w:rsid w:val="4EE5CFD5"/>
    <w:rsid w:val="4EEA619D"/>
    <w:rsid w:val="4EEB626F"/>
    <w:rsid w:val="4EF8DCC8"/>
    <w:rsid w:val="4F014432"/>
    <w:rsid w:val="4F032B66"/>
    <w:rsid w:val="4F032BBD"/>
    <w:rsid w:val="4F033F49"/>
    <w:rsid w:val="4F0688CB"/>
    <w:rsid w:val="4F0C192B"/>
    <w:rsid w:val="4F23E737"/>
    <w:rsid w:val="4F48904B"/>
    <w:rsid w:val="4F74E80D"/>
    <w:rsid w:val="4F7CAB9D"/>
    <w:rsid w:val="4F814783"/>
    <w:rsid w:val="4F8689C4"/>
    <w:rsid w:val="4F8797D5"/>
    <w:rsid w:val="4F8B30F8"/>
    <w:rsid w:val="4F8B6E8F"/>
    <w:rsid w:val="4FD19D05"/>
    <w:rsid w:val="4FD61535"/>
    <w:rsid w:val="4FE36705"/>
    <w:rsid w:val="4FFC3E29"/>
    <w:rsid w:val="50111B49"/>
    <w:rsid w:val="502759C1"/>
    <w:rsid w:val="503D1B5A"/>
    <w:rsid w:val="50433CA9"/>
    <w:rsid w:val="504D2D05"/>
    <w:rsid w:val="504F7AA9"/>
    <w:rsid w:val="5081105B"/>
    <w:rsid w:val="50AEFDB8"/>
    <w:rsid w:val="50E809D2"/>
    <w:rsid w:val="50E9C5D4"/>
    <w:rsid w:val="510B7574"/>
    <w:rsid w:val="513E6CDC"/>
    <w:rsid w:val="5151E6EB"/>
    <w:rsid w:val="5170B8DB"/>
    <w:rsid w:val="518091F0"/>
    <w:rsid w:val="519620F6"/>
    <w:rsid w:val="51A86A2A"/>
    <w:rsid w:val="51A89A03"/>
    <w:rsid w:val="51B9308E"/>
    <w:rsid w:val="51C6BC5B"/>
    <w:rsid w:val="51C8EA34"/>
    <w:rsid w:val="51EB832B"/>
    <w:rsid w:val="51EB9D68"/>
    <w:rsid w:val="51EC6608"/>
    <w:rsid w:val="5200A75C"/>
    <w:rsid w:val="52046656"/>
    <w:rsid w:val="52429CEA"/>
    <w:rsid w:val="524BD0F6"/>
    <w:rsid w:val="524D141A"/>
    <w:rsid w:val="5262598A"/>
    <w:rsid w:val="526D5B98"/>
    <w:rsid w:val="526EDA16"/>
    <w:rsid w:val="527B2450"/>
    <w:rsid w:val="52885CD9"/>
    <w:rsid w:val="52C437C5"/>
    <w:rsid w:val="52CF7389"/>
    <w:rsid w:val="52D21F70"/>
    <w:rsid w:val="52E7D5DF"/>
    <w:rsid w:val="52EDF687"/>
    <w:rsid w:val="52EF5B16"/>
    <w:rsid w:val="52F53AED"/>
    <w:rsid w:val="5316582E"/>
    <w:rsid w:val="5320E62F"/>
    <w:rsid w:val="532CEE47"/>
    <w:rsid w:val="53326F41"/>
    <w:rsid w:val="53362AE6"/>
    <w:rsid w:val="53497ABA"/>
    <w:rsid w:val="536B650D"/>
    <w:rsid w:val="537204AC"/>
    <w:rsid w:val="537B9AB1"/>
    <w:rsid w:val="537D36A2"/>
    <w:rsid w:val="53A5EA4F"/>
    <w:rsid w:val="53A832AA"/>
    <w:rsid w:val="53B51696"/>
    <w:rsid w:val="53B705F9"/>
    <w:rsid w:val="53BAE775"/>
    <w:rsid w:val="53C2B41E"/>
    <w:rsid w:val="53C305FA"/>
    <w:rsid w:val="53CCA3FF"/>
    <w:rsid w:val="53D4E7C3"/>
    <w:rsid w:val="53EC0E7D"/>
    <w:rsid w:val="53FB97E4"/>
    <w:rsid w:val="54073812"/>
    <w:rsid w:val="54182C86"/>
    <w:rsid w:val="542D4223"/>
    <w:rsid w:val="5436ED49"/>
    <w:rsid w:val="5437165F"/>
    <w:rsid w:val="545095FE"/>
    <w:rsid w:val="5458F411"/>
    <w:rsid w:val="5460FFB1"/>
    <w:rsid w:val="547BA4D8"/>
    <w:rsid w:val="5484DA1B"/>
    <w:rsid w:val="548B3BAB"/>
    <w:rsid w:val="54CA1E04"/>
    <w:rsid w:val="54CE2B05"/>
    <w:rsid w:val="54CE4265"/>
    <w:rsid w:val="54D8369B"/>
    <w:rsid w:val="54DE3246"/>
    <w:rsid w:val="54EE6950"/>
    <w:rsid w:val="5503BBE1"/>
    <w:rsid w:val="550CADC4"/>
    <w:rsid w:val="55291F96"/>
    <w:rsid w:val="553467EE"/>
    <w:rsid w:val="5539C685"/>
    <w:rsid w:val="5540359E"/>
    <w:rsid w:val="55469522"/>
    <w:rsid w:val="554AF2F5"/>
    <w:rsid w:val="554D8EF4"/>
    <w:rsid w:val="555427DD"/>
    <w:rsid w:val="5556FC72"/>
    <w:rsid w:val="55801ACA"/>
    <w:rsid w:val="5583C0C3"/>
    <w:rsid w:val="55850080"/>
    <w:rsid w:val="55A12CF7"/>
    <w:rsid w:val="55A14775"/>
    <w:rsid w:val="55A3E909"/>
    <w:rsid w:val="55E6439A"/>
    <w:rsid w:val="55E84BD2"/>
    <w:rsid w:val="55EA5442"/>
    <w:rsid w:val="56008652"/>
    <w:rsid w:val="5610A976"/>
    <w:rsid w:val="56185881"/>
    <w:rsid w:val="5623B7EE"/>
    <w:rsid w:val="56473FF0"/>
    <w:rsid w:val="56481058"/>
    <w:rsid w:val="564A4B93"/>
    <w:rsid w:val="56613C4A"/>
    <w:rsid w:val="567D9933"/>
    <w:rsid w:val="569001FE"/>
    <w:rsid w:val="56B32727"/>
    <w:rsid w:val="56BAF11D"/>
    <w:rsid w:val="56BB5327"/>
    <w:rsid w:val="56BCF44D"/>
    <w:rsid w:val="56C52CFD"/>
    <w:rsid w:val="56C75945"/>
    <w:rsid w:val="56D0A873"/>
    <w:rsid w:val="56D53C76"/>
    <w:rsid w:val="56E9B0FC"/>
    <w:rsid w:val="56F5C5E6"/>
    <w:rsid w:val="56F70782"/>
    <w:rsid w:val="570086AB"/>
    <w:rsid w:val="5714CB5B"/>
    <w:rsid w:val="5718A0F5"/>
    <w:rsid w:val="57198A5B"/>
    <w:rsid w:val="571FF099"/>
    <w:rsid w:val="572F785F"/>
    <w:rsid w:val="574EEF81"/>
    <w:rsid w:val="575B3B10"/>
    <w:rsid w:val="575CEEAB"/>
    <w:rsid w:val="5769C2FC"/>
    <w:rsid w:val="57841373"/>
    <w:rsid w:val="578C1307"/>
    <w:rsid w:val="578D03D6"/>
    <w:rsid w:val="578E8D74"/>
    <w:rsid w:val="579A9D01"/>
    <w:rsid w:val="57C638B1"/>
    <w:rsid w:val="57D23766"/>
    <w:rsid w:val="57F67D87"/>
    <w:rsid w:val="57FFE5C5"/>
    <w:rsid w:val="5804867C"/>
    <w:rsid w:val="5837B428"/>
    <w:rsid w:val="583DED54"/>
    <w:rsid w:val="584957F8"/>
    <w:rsid w:val="585959F4"/>
    <w:rsid w:val="5869ECC5"/>
    <w:rsid w:val="58AA1C83"/>
    <w:rsid w:val="58B05ABE"/>
    <w:rsid w:val="58B294BB"/>
    <w:rsid w:val="58D28218"/>
    <w:rsid w:val="58D387CF"/>
    <w:rsid w:val="58D7D179"/>
    <w:rsid w:val="58DCB560"/>
    <w:rsid w:val="58ECDD28"/>
    <w:rsid w:val="58F5509C"/>
    <w:rsid w:val="58FC4B5F"/>
    <w:rsid w:val="591D1B83"/>
    <w:rsid w:val="593729FE"/>
    <w:rsid w:val="597D4150"/>
    <w:rsid w:val="5985A935"/>
    <w:rsid w:val="598DBF8A"/>
    <w:rsid w:val="598F747A"/>
    <w:rsid w:val="59921780"/>
    <w:rsid w:val="599691B5"/>
    <w:rsid w:val="599A4774"/>
    <w:rsid w:val="59DB20C5"/>
    <w:rsid w:val="5A0FAC8A"/>
    <w:rsid w:val="5A1A8E8F"/>
    <w:rsid w:val="5A2D249D"/>
    <w:rsid w:val="5A3A91CD"/>
    <w:rsid w:val="5A3FAED3"/>
    <w:rsid w:val="5A6C29D1"/>
    <w:rsid w:val="5A7456A0"/>
    <w:rsid w:val="5A75EFDF"/>
    <w:rsid w:val="5A80F186"/>
    <w:rsid w:val="5A818CC2"/>
    <w:rsid w:val="5A9CD33E"/>
    <w:rsid w:val="5A9EA85A"/>
    <w:rsid w:val="5AA2A4E7"/>
    <w:rsid w:val="5AC602CC"/>
    <w:rsid w:val="5ACA22AB"/>
    <w:rsid w:val="5ADAE863"/>
    <w:rsid w:val="5ADFE00F"/>
    <w:rsid w:val="5AEA30F5"/>
    <w:rsid w:val="5AEE7567"/>
    <w:rsid w:val="5B0B45DD"/>
    <w:rsid w:val="5B25DEF9"/>
    <w:rsid w:val="5B28C205"/>
    <w:rsid w:val="5B3B25A1"/>
    <w:rsid w:val="5B444358"/>
    <w:rsid w:val="5B4B8D7A"/>
    <w:rsid w:val="5B5AE84D"/>
    <w:rsid w:val="5B5C8565"/>
    <w:rsid w:val="5B825F69"/>
    <w:rsid w:val="5B8AE447"/>
    <w:rsid w:val="5BB0468C"/>
    <w:rsid w:val="5BC362C9"/>
    <w:rsid w:val="5BC53593"/>
    <w:rsid w:val="5BD0BDA2"/>
    <w:rsid w:val="5BD14121"/>
    <w:rsid w:val="5BDFC316"/>
    <w:rsid w:val="5BEBD800"/>
    <w:rsid w:val="5C116CFE"/>
    <w:rsid w:val="5C1F6C84"/>
    <w:rsid w:val="5C2D5001"/>
    <w:rsid w:val="5C31C0F7"/>
    <w:rsid w:val="5C6B57C0"/>
    <w:rsid w:val="5C70B95D"/>
    <w:rsid w:val="5C71DCBA"/>
    <w:rsid w:val="5C7581A5"/>
    <w:rsid w:val="5C7BB070"/>
    <w:rsid w:val="5C85EC03"/>
    <w:rsid w:val="5C924DC0"/>
    <w:rsid w:val="5C96E559"/>
    <w:rsid w:val="5C96F510"/>
    <w:rsid w:val="5CAA1A56"/>
    <w:rsid w:val="5CC41558"/>
    <w:rsid w:val="5CCC34B7"/>
    <w:rsid w:val="5CD62A7D"/>
    <w:rsid w:val="5CE95828"/>
    <w:rsid w:val="5CECC568"/>
    <w:rsid w:val="5CEE319F"/>
    <w:rsid w:val="5CF67F99"/>
    <w:rsid w:val="5D1DCE0A"/>
    <w:rsid w:val="5D35B3DA"/>
    <w:rsid w:val="5D44DDA2"/>
    <w:rsid w:val="5D52C2FC"/>
    <w:rsid w:val="5D5D338F"/>
    <w:rsid w:val="5D641962"/>
    <w:rsid w:val="5D69BF7B"/>
    <w:rsid w:val="5D79B336"/>
    <w:rsid w:val="5D97A662"/>
    <w:rsid w:val="5DABE070"/>
    <w:rsid w:val="5DCEFA51"/>
    <w:rsid w:val="5DD1242A"/>
    <w:rsid w:val="5DD24B9C"/>
    <w:rsid w:val="5DF9383D"/>
    <w:rsid w:val="5E048BDB"/>
    <w:rsid w:val="5E04BBC3"/>
    <w:rsid w:val="5E236A66"/>
    <w:rsid w:val="5E2ACB0F"/>
    <w:rsid w:val="5E330BCF"/>
    <w:rsid w:val="5E45BDC8"/>
    <w:rsid w:val="5E4A0977"/>
    <w:rsid w:val="5E55C6DA"/>
    <w:rsid w:val="5E693F75"/>
    <w:rsid w:val="5E6B3EE7"/>
    <w:rsid w:val="5E81457D"/>
    <w:rsid w:val="5E84E732"/>
    <w:rsid w:val="5E92E1F8"/>
    <w:rsid w:val="5E940D52"/>
    <w:rsid w:val="5EBBA058"/>
    <w:rsid w:val="5EC88E0F"/>
    <w:rsid w:val="5ED745E0"/>
    <w:rsid w:val="5ED8A1B7"/>
    <w:rsid w:val="5EE000E0"/>
    <w:rsid w:val="5EECD00F"/>
    <w:rsid w:val="5EEEA92D"/>
    <w:rsid w:val="5EF9C14E"/>
    <w:rsid w:val="5F00F06B"/>
    <w:rsid w:val="5F3479BA"/>
    <w:rsid w:val="5F3C2855"/>
    <w:rsid w:val="5F3F3CEE"/>
    <w:rsid w:val="5F498EBF"/>
    <w:rsid w:val="5F5462A9"/>
    <w:rsid w:val="5F55D919"/>
    <w:rsid w:val="5F95117E"/>
    <w:rsid w:val="5F9E75DF"/>
    <w:rsid w:val="5FA9C850"/>
    <w:rsid w:val="5FAE86CB"/>
    <w:rsid w:val="5FB0D9A8"/>
    <w:rsid w:val="5FBBD647"/>
    <w:rsid w:val="5FBDCFA7"/>
    <w:rsid w:val="5FBE71F3"/>
    <w:rsid w:val="5FC24C69"/>
    <w:rsid w:val="5FCE6305"/>
    <w:rsid w:val="5FDFBF66"/>
    <w:rsid w:val="5FFFC724"/>
    <w:rsid w:val="60138706"/>
    <w:rsid w:val="6016DAD5"/>
    <w:rsid w:val="60197605"/>
    <w:rsid w:val="60198E76"/>
    <w:rsid w:val="6020715B"/>
    <w:rsid w:val="6039E365"/>
    <w:rsid w:val="603C7984"/>
    <w:rsid w:val="60515E6E"/>
    <w:rsid w:val="60645E70"/>
    <w:rsid w:val="60706487"/>
    <w:rsid w:val="6071679F"/>
    <w:rsid w:val="6072E42C"/>
    <w:rsid w:val="608E79A2"/>
    <w:rsid w:val="608F9C7D"/>
    <w:rsid w:val="60B16928"/>
    <w:rsid w:val="60C2BE6D"/>
    <w:rsid w:val="60CB6356"/>
    <w:rsid w:val="60D6334B"/>
    <w:rsid w:val="60F29CCE"/>
    <w:rsid w:val="60F5AE55"/>
    <w:rsid w:val="6100D4AA"/>
    <w:rsid w:val="61043774"/>
    <w:rsid w:val="6104ABFA"/>
    <w:rsid w:val="610868C7"/>
    <w:rsid w:val="6115CC68"/>
    <w:rsid w:val="611A221F"/>
    <w:rsid w:val="6126081F"/>
    <w:rsid w:val="61339A7F"/>
    <w:rsid w:val="614C9686"/>
    <w:rsid w:val="614F91B6"/>
    <w:rsid w:val="614FACA1"/>
    <w:rsid w:val="61587D61"/>
    <w:rsid w:val="615CAC28"/>
    <w:rsid w:val="616201EB"/>
    <w:rsid w:val="616A6194"/>
    <w:rsid w:val="616F4CA5"/>
    <w:rsid w:val="6171CEBB"/>
    <w:rsid w:val="618E3758"/>
    <w:rsid w:val="61A5A6A6"/>
    <w:rsid w:val="61AC3489"/>
    <w:rsid w:val="61C8DC29"/>
    <w:rsid w:val="61D8CD08"/>
    <w:rsid w:val="61FF2130"/>
    <w:rsid w:val="62046C26"/>
    <w:rsid w:val="620BEAB2"/>
    <w:rsid w:val="62282171"/>
    <w:rsid w:val="622852D8"/>
    <w:rsid w:val="6228BD36"/>
    <w:rsid w:val="62488282"/>
    <w:rsid w:val="625C3413"/>
    <w:rsid w:val="625E7282"/>
    <w:rsid w:val="628D7198"/>
    <w:rsid w:val="6298492D"/>
    <w:rsid w:val="62D8FBAB"/>
    <w:rsid w:val="62E73326"/>
    <w:rsid w:val="62F56928"/>
    <w:rsid w:val="630C06D3"/>
    <w:rsid w:val="63168597"/>
    <w:rsid w:val="63188D3F"/>
    <w:rsid w:val="631B1E62"/>
    <w:rsid w:val="631C0737"/>
    <w:rsid w:val="6335F1C3"/>
    <w:rsid w:val="6344B0CE"/>
    <w:rsid w:val="63682743"/>
    <w:rsid w:val="637D8D13"/>
    <w:rsid w:val="63890514"/>
    <w:rsid w:val="63A070D0"/>
    <w:rsid w:val="63A20896"/>
    <w:rsid w:val="63A6B7F6"/>
    <w:rsid w:val="63AA4545"/>
    <w:rsid w:val="63B2A774"/>
    <w:rsid w:val="63BD78F6"/>
    <w:rsid w:val="63C7D2BE"/>
    <w:rsid w:val="63CCB12E"/>
    <w:rsid w:val="63D05E22"/>
    <w:rsid w:val="63F066C1"/>
    <w:rsid w:val="63F6711B"/>
    <w:rsid w:val="6409C399"/>
    <w:rsid w:val="640F583F"/>
    <w:rsid w:val="64123648"/>
    <w:rsid w:val="6412EF7F"/>
    <w:rsid w:val="6416EE5B"/>
    <w:rsid w:val="641ADE41"/>
    <w:rsid w:val="643CB78D"/>
    <w:rsid w:val="6462967B"/>
    <w:rsid w:val="646ABF36"/>
    <w:rsid w:val="646ADA1D"/>
    <w:rsid w:val="6477D9CB"/>
    <w:rsid w:val="649B607E"/>
    <w:rsid w:val="64A99A8F"/>
    <w:rsid w:val="64FAA161"/>
    <w:rsid w:val="64FE6E84"/>
    <w:rsid w:val="65011CDE"/>
    <w:rsid w:val="650713B4"/>
    <w:rsid w:val="650A592E"/>
    <w:rsid w:val="651B49CA"/>
    <w:rsid w:val="6525CA48"/>
    <w:rsid w:val="653E8F9A"/>
    <w:rsid w:val="6542EF8F"/>
    <w:rsid w:val="65572C77"/>
    <w:rsid w:val="655B514E"/>
    <w:rsid w:val="655C26B9"/>
    <w:rsid w:val="65918CBD"/>
    <w:rsid w:val="65C09074"/>
    <w:rsid w:val="65C1F193"/>
    <w:rsid w:val="65D0A70D"/>
    <w:rsid w:val="65EAC6DE"/>
    <w:rsid w:val="65F121CD"/>
    <w:rsid w:val="661308AC"/>
    <w:rsid w:val="6620AC86"/>
    <w:rsid w:val="665C1206"/>
    <w:rsid w:val="66697C07"/>
    <w:rsid w:val="666BA0C8"/>
    <w:rsid w:val="668693BF"/>
    <w:rsid w:val="6689BC1E"/>
    <w:rsid w:val="668B0EFF"/>
    <w:rsid w:val="6691C083"/>
    <w:rsid w:val="6692C0AA"/>
    <w:rsid w:val="66A7C1B5"/>
    <w:rsid w:val="66B8BF8B"/>
    <w:rsid w:val="66CE5C1F"/>
    <w:rsid w:val="66DBE978"/>
    <w:rsid w:val="66DF09A2"/>
    <w:rsid w:val="66F393F4"/>
    <w:rsid w:val="66F933C4"/>
    <w:rsid w:val="66FF191C"/>
    <w:rsid w:val="66FFE1B3"/>
    <w:rsid w:val="6712FC8C"/>
    <w:rsid w:val="6729263A"/>
    <w:rsid w:val="6729B374"/>
    <w:rsid w:val="672D7531"/>
    <w:rsid w:val="672DB9D0"/>
    <w:rsid w:val="67459D6B"/>
    <w:rsid w:val="6765C7FC"/>
    <w:rsid w:val="67676CD8"/>
    <w:rsid w:val="67793162"/>
    <w:rsid w:val="67794F37"/>
    <w:rsid w:val="678781D8"/>
    <w:rsid w:val="678E98A6"/>
    <w:rsid w:val="6792D722"/>
    <w:rsid w:val="67C6509D"/>
    <w:rsid w:val="67F130EE"/>
    <w:rsid w:val="681D1803"/>
    <w:rsid w:val="6822694B"/>
    <w:rsid w:val="6822724A"/>
    <w:rsid w:val="683FED40"/>
    <w:rsid w:val="689BB159"/>
    <w:rsid w:val="68AABB7B"/>
    <w:rsid w:val="68C3EDF1"/>
    <w:rsid w:val="68CD68A5"/>
    <w:rsid w:val="68E6E56D"/>
    <w:rsid w:val="68EF0B1E"/>
    <w:rsid w:val="68F21A33"/>
    <w:rsid w:val="68FFD4F4"/>
    <w:rsid w:val="690DAA3D"/>
    <w:rsid w:val="692124CE"/>
    <w:rsid w:val="69300427"/>
    <w:rsid w:val="6936079E"/>
    <w:rsid w:val="694E04CC"/>
    <w:rsid w:val="69589808"/>
    <w:rsid w:val="695D832F"/>
    <w:rsid w:val="69756AF4"/>
    <w:rsid w:val="697BFF68"/>
    <w:rsid w:val="699C801F"/>
    <w:rsid w:val="69ADC972"/>
    <w:rsid w:val="69B07991"/>
    <w:rsid w:val="69B80C50"/>
    <w:rsid w:val="69D3A514"/>
    <w:rsid w:val="69DA5439"/>
    <w:rsid w:val="69E43F35"/>
    <w:rsid w:val="6A1291AC"/>
    <w:rsid w:val="6A33ED3A"/>
    <w:rsid w:val="6A420161"/>
    <w:rsid w:val="6A6DD054"/>
    <w:rsid w:val="6A778C88"/>
    <w:rsid w:val="6A88E392"/>
    <w:rsid w:val="6A9BFE3D"/>
    <w:rsid w:val="6AB1187D"/>
    <w:rsid w:val="6AC784FE"/>
    <w:rsid w:val="6AD2E3DD"/>
    <w:rsid w:val="6AD369BE"/>
    <w:rsid w:val="6ADAA59E"/>
    <w:rsid w:val="6AEB0561"/>
    <w:rsid w:val="6B056804"/>
    <w:rsid w:val="6B2580CD"/>
    <w:rsid w:val="6B3FD233"/>
    <w:rsid w:val="6B48CF36"/>
    <w:rsid w:val="6B52E25D"/>
    <w:rsid w:val="6B56B30B"/>
    <w:rsid w:val="6B866DC5"/>
    <w:rsid w:val="6BAB761A"/>
    <w:rsid w:val="6BB0F23A"/>
    <w:rsid w:val="6BB2A907"/>
    <w:rsid w:val="6BC95317"/>
    <w:rsid w:val="6BD2D6B4"/>
    <w:rsid w:val="6BD49242"/>
    <w:rsid w:val="6BD80148"/>
    <w:rsid w:val="6BDECFB9"/>
    <w:rsid w:val="6C11132A"/>
    <w:rsid w:val="6C1CC8D7"/>
    <w:rsid w:val="6C221070"/>
    <w:rsid w:val="6C29436B"/>
    <w:rsid w:val="6C4CE8DA"/>
    <w:rsid w:val="6C693917"/>
    <w:rsid w:val="6C840A34"/>
    <w:rsid w:val="6C86231A"/>
    <w:rsid w:val="6C90D4DA"/>
    <w:rsid w:val="6C98CE61"/>
    <w:rsid w:val="6CA33A83"/>
    <w:rsid w:val="6CAAE986"/>
    <w:rsid w:val="6CCC62E5"/>
    <w:rsid w:val="6CCFDD4C"/>
    <w:rsid w:val="6CDC2910"/>
    <w:rsid w:val="6CEC693D"/>
    <w:rsid w:val="6CFDC7F4"/>
    <w:rsid w:val="6D136F0E"/>
    <w:rsid w:val="6D1A0391"/>
    <w:rsid w:val="6D352E59"/>
    <w:rsid w:val="6D52B983"/>
    <w:rsid w:val="6D62FA41"/>
    <w:rsid w:val="6D65697E"/>
    <w:rsid w:val="6D67684E"/>
    <w:rsid w:val="6D8DF0E7"/>
    <w:rsid w:val="6D8DF504"/>
    <w:rsid w:val="6D9A72C8"/>
    <w:rsid w:val="6DB2AC2A"/>
    <w:rsid w:val="6DB5161F"/>
    <w:rsid w:val="6DC4F56A"/>
    <w:rsid w:val="6DCF4F41"/>
    <w:rsid w:val="6DDBD635"/>
    <w:rsid w:val="6DDD84A1"/>
    <w:rsid w:val="6DE99D61"/>
    <w:rsid w:val="6DEE403C"/>
    <w:rsid w:val="6E141975"/>
    <w:rsid w:val="6E1AC812"/>
    <w:rsid w:val="6E21C656"/>
    <w:rsid w:val="6E4ED73B"/>
    <w:rsid w:val="6E69FFCC"/>
    <w:rsid w:val="6E6C8AA1"/>
    <w:rsid w:val="6E816519"/>
    <w:rsid w:val="6E8AD98E"/>
    <w:rsid w:val="6E9C9D76"/>
    <w:rsid w:val="6E9FEE72"/>
    <w:rsid w:val="6EB54316"/>
    <w:rsid w:val="6EC5897C"/>
    <w:rsid w:val="6EC9D502"/>
    <w:rsid w:val="6ECF65EE"/>
    <w:rsid w:val="6EDB5C31"/>
    <w:rsid w:val="6F077621"/>
    <w:rsid w:val="6F0A501B"/>
    <w:rsid w:val="6F0AA236"/>
    <w:rsid w:val="6F0FDBB6"/>
    <w:rsid w:val="6F20FA3E"/>
    <w:rsid w:val="6F2432D5"/>
    <w:rsid w:val="6F28AB45"/>
    <w:rsid w:val="6F35635D"/>
    <w:rsid w:val="6F37662E"/>
    <w:rsid w:val="6F3ADE9B"/>
    <w:rsid w:val="6F421F3B"/>
    <w:rsid w:val="6F56936D"/>
    <w:rsid w:val="6F640CE6"/>
    <w:rsid w:val="6F6967D2"/>
    <w:rsid w:val="6F6AEDE7"/>
    <w:rsid w:val="6F73E0EE"/>
    <w:rsid w:val="6F7C27B5"/>
    <w:rsid w:val="6F8489A0"/>
    <w:rsid w:val="6F8DF385"/>
    <w:rsid w:val="6F8F0F46"/>
    <w:rsid w:val="6F94D822"/>
    <w:rsid w:val="6FBC604D"/>
    <w:rsid w:val="6FC3E479"/>
    <w:rsid w:val="6FE904CD"/>
    <w:rsid w:val="700A5448"/>
    <w:rsid w:val="7012E074"/>
    <w:rsid w:val="7013BE58"/>
    <w:rsid w:val="702A242E"/>
    <w:rsid w:val="703B5F55"/>
    <w:rsid w:val="70596BDD"/>
    <w:rsid w:val="707A25CB"/>
    <w:rsid w:val="708217FE"/>
    <w:rsid w:val="70832880"/>
    <w:rsid w:val="708E27E5"/>
    <w:rsid w:val="709721DD"/>
    <w:rsid w:val="70A52F3D"/>
    <w:rsid w:val="70BE874E"/>
    <w:rsid w:val="70BF21C3"/>
    <w:rsid w:val="70C295C6"/>
    <w:rsid w:val="70CCF1AD"/>
    <w:rsid w:val="70D97BE7"/>
    <w:rsid w:val="70DB4FD1"/>
    <w:rsid w:val="70DFFA4A"/>
    <w:rsid w:val="70E25822"/>
    <w:rsid w:val="70EBDB16"/>
    <w:rsid w:val="70ECAEF4"/>
    <w:rsid w:val="71026325"/>
    <w:rsid w:val="7106BE48"/>
    <w:rsid w:val="711CFFD0"/>
    <w:rsid w:val="715A8607"/>
    <w:rsid w:val="715CE3EF"/>
    <w:rsid w:val="715F6ED2"/>
    <w:rsid w:val="716BDA62"/>
    <w:rsid w:val="7177B158"/>
    <w:rsid w:val="717FC216"/>
    <w:rsid w:val="7180E0CA"/>
    <w:rsid w:val="718BAD18"/>
    <w:rsid w:val="719F9F31"/>
    <w:rsid w:val="71A147D5"/>
    <w:rsid w:val="71A99F4C"/>
    <w:rsid w:val="71B755BD"/>
    <w:rsid w:val="71F11DC4"/>
    <w:rsid w:val="723D30A5"/>
    <w:rsid w:val="724634C7"/>
    <w:rsid w:val="724E8647"/>
    <w:rsid w:val="725177C3"/>
    <w:rsid w:val="7255F778"/>
    <w:rsid w:val="725EBAC8"/>
    <w:rsid w:val="72757600"/>
    <w:rsid w:val="727987F4"/>
    <w:rsid w:val="727DC9C0"/>
    <w:rsid w:val="72ABD3AD"/>
    <w:rsid w:val="72AE4D1C"/>
    <w:rsid w:val="72B04D72"/>
    <w:rsid w:val="72B06FAA"/>
    <w:rsid w:val="72BA4629"/>
    <w:rsid w:val="72C739F9"/>
    <w:rsid w:val="72FA8EF4"/>
    <w:rsid w:val="7300EF78"/>
    <w:rsid w:val="73028F21"/>
    <w:rsid w:val="7312469A"/>
    <w:rsid w:val="731381B9"/>
    <w:rsid w:val="733E79A9"/>
    <w:rsid w:val="73408E7B"/>
    <w:rsid w:val="73409F2E"/>
    <w:rsid w:val="734E2BAB"/>
    <w:rsid w:val="7366994B"/>
    <w:rsid w:val="736F4C84"/>
    <w:rsid w:val="737AF09E"/>
    <w:rsid w:val="737B51BA"/>
    <w:rsid w:val="7382F83D"/>
    <w:rsid w:val="738ADB95"/>
    <w:rsid w:val="738CF142"/>
    <w:rsid w:val="7399DB6F"/>
    <w:rsid w:val="739FDA84"/>
    <w:rsid w:val="739FE426"/>
    <w:rsid w:val="73ABE82B"/>
    <w:rsid w:val="73B63069"/>
    <w:rsid w:val="73C573C9"/>
    <w:rsid w:val="73DB64F1"/>
    <w:rsid w:val="73DB7F90"/>
    <w:rsid w:val="73DD9B64"/>
    <w:rsid w:val="73E96DB1"/>
    <w:rsid w:val="73FDB5FD"/>
    <w:rsid w:val="73FF3D14"/>
    <w:rsid w:val="74385C9D"/>
    <w:rsid w:val="743E5F0A"/>
    <w:rsid w:val="745B4428"/>
    <w:rsid w:val="746120D6"/>
    <w:rsid w:val="74696EE6"/>
    <w:rsid w:val="74708C22"/>
    <w:rsid w:val="749614F9"/>
    <w:rsid w:val="7499D1F2"/>
    <w:rsid w:val="74A46655"/>
    <w:rsid w:val="74D5EA0C"/>
    <w:rsid w:val="74DF1B60"/>
    <w:rsid w:val="74F264C2"/>
    <w:rsid w:val="7508CF71"/>
    <w:rsid w:val="750EA367"/>
    <w:rsid w:val="751AFBF0"/>
    <w:rsid w:val="751C9D8F"/>
    <w:rsid w:val="75215D53"/>
    <w:rsid w:val="752AB80F"/>
    <w:rsid w:val="75495EA3"/>
    <w:rsid w:val="7550784E"/>
    <w:rsid w:val="755A5755"/>
    <w:rsid w:val="75619EA0"/>
    <w:rsid w:val="756CF354"/>
    <w:rsid w:val="75726986"/>
    <w:rsid w:val="757EAC36"/>
    <w:rsid w:val="75968D83"/>
    <w:rsid w:val="75A3AC7E"/>
    <w:rsid w:val="75ACDECD"/>
    <w:rsid w:val="75CBF651"/>
    <w:rsid w:val="75DB8BA5"/>
    <w:rsid w:val="75DC61A7"/>
    <w:rsid w:val="75E9B69C"/>
    <w:rsid w:val="75ECCBD3"/>
    <w:rsid w:val="763DBEBE"/>
    <w:rsid w:val="76439148"/>
    <w:rsid w:val="764A0F07"/>
    <w:rsid w:val="764C97CD"/>
    <w:rsid w:val="7656E332"/>
    <w:rsid w:val="7680326F"/>
    <w:rsid w:val="768626DA"/>
    <w:rsid w:val="76953A8F"/>
    <w:rsid w:val="76B9D85A"/>
    <w:rsid w:val="76D5707A"/>
    <w:rsid w:val="76F6E132"/>
    <w:rsid w:val="76F9A538"/>
    <w:rsid w:val="76FD6E80"/>
    <w:rsid w:val="770DD498"/>
    <w:rsid w:val="7721F489"/>
    <w:rsid w:val="7729EE66"/>
    <w:rsid w:val="7735C885"/>
    <w:rsid w:val="775155C1"/>
    <w:rsid w:val="7795AF4C"/>
    <w:rsid w:val="77971D6C"/>
    <w:rsid w:val="779C4927"/>
    <w:rsid w:val="77B38407"/>
    <w:rsid w:val="77DC71DE"/>
    <w:rsid w:val="77DF3FAE"/>
    <w:rsid w:val="77E11778"/>
    <w:rsid w:val="77E2245A"/>
    <w:rsid w:val="77E9FEFC"/>
    <w:rsid w:val="77F30184"/>
    <w:rsid w:val="78059B46"/>
    <w:rsid w:val="780A0595"/>
    <w:rsid w:val="780BD46C"/>
    <w:rsid w:val="7819900E"/>
    <w:rsid w:val="781F19BF"/>
    <w:rsid w:val="78373736"/>
    <w:rsid w:val="783979F3"/>
    <w:rsid w:val="783C1ADB"/>
    <w:rsid w:val="785F2198"/>
    <w:rsid w:val="7872339C"/>
    <w:rsid w:val="7874E626"/>
    <w:rsid w:val="787EB1FA"/>
    <w:rsid w:val="787ED497"/>
    <w:rsid w:val="7883C6D2"/>
    <w:rsid w:val="78949945"/>
    <w:rsid w:val="78B8FB63"/>
    <w:rsid w:val="78BE9D94"/>
    <w:rsid w:val="78CEBBDD"/>
    <w:rsid w:val="78E53107"/>
    <w:rsid w:val="78E673B8"/>
    <w:rsid w:val="78F71526"/>
    <w:rsid w:val="78F8D0E5"/>
    <w:rsid w:val="790B15F9"/>
    <w:rsid w:val="79124389"/>
    <w:rsid w:val="791A3C98"/>
    <w:rsid w:val="791D5E17"/>
    <w:rsid w:val="7921FB57"/>
    <w:rsid w:val="792E3606"/>
    <w:rsid w:val="79433DC5"/>
    <w:rsid w:val="79502261"/>
    <w:rsid w:val="7952EDBF"/>
    <w:rsid w:val="796354B0"/>
    <w:rsid w:val="798C7017"/>
    <w:rsid w:val="798D59C6"/>
    <w:rsid w:val="79AA8C88"/>
    <w:rsid w:val="79B55FFF"/>
    <w:rsid w:val="79C06E8F"/>
    <w:rsid w:val="79C868F7"/>
    <w:rsid w:val="79CA9E13"/>
    <w:rsid w:val="79E747EE"/>
    <w:rsid w:val="79F450D3"/>
    <w:rsid w:val="7A018DC3"/>
    <w:rsid w:val="7A2012FB"/>
    <w:rsid w:val="7A363E95"/>
    <w:rsid w:val="7A3EB02A"/>
    <w:rsid w:val="7A58999A"/>
    <w:rsid w:val="7A58A2CA"/>
    <w:rsid w:val="7A58DF55"/>
    <w:rsid w:val="7A69F1DC"/>
    <w:rsid w:val="7A81E0B1"/>
    <w:rsid w:val="7A99ABC3"/>
    <w:rsid w:val="7AD5E2C1"/>
    <w:rsid w:val="7ADBB5D8"/>
    <w:rsid w:val="7AE83B34"/>
    <w:rsid w:val="7AEEBE20"/>
    <w:rsid w:val="7B0A4362"/>
    <w:rsid w:val="7B0ADA6A"/>
    <w:rsid w:val="7B1B0F50"/>
    <w:rsid w:val="7B2D0FE1"/>
    <w:rsid w:val="7B2EF85B"/>
    <w:rsid w:val="7B366EC3"/>
    <w:rsid w:val="7B42ED10"/>
    <w:rsid w:val="7B5130D0"/>
    <w:rsid w:val="7B6776CB"/>
    <w:rsid w:val="7B682844"/>
    <w:rsid w:val="7B728101"/>
    <w:rsid w:val="7B7CEBFC"/>
    <w:rsid w:val="7B8638AA"/>
    <w:rsid w:val="7B998BE1"/>
    <w:rsid w:val="7BA0D279"/>
    <w:rsid w:val="7BA89952"/>
    <w:rsid w:val="7BB38340"/>
    <w:rsid w:val="7BB72102"/>
    <w:rsid w:val="7BBADA55"/>
    <w:rsid w:val="7BD962A2"/>
    <w:rsid w:val="7BE0D15E"/>
    <w:rsid w:val="7BF4979C"/>
    <w:rsid w:val="7BF7B671"/>
    <w:rsid w:val="7BFB62A2"/>
    <w:rsid w:val="7C024A65"/>
    <w:rsid w:val="7C197564"/>
    <w:rsid w:val="7C1CEB72"/>
    <w:rsid w:val="7C29990F"/>
    <w:rsid w:val="7C46A163"/>
    <w:rsid w:val="7C4A1096"/>
    <w:rsid w:val="7C5209A3"/>
    <w:rsid w:val="7C5AE75D"/>
    <w:rsid w:val="7C5D3C02"/>
    <w:rsid w:val="7C603415"/>
    <w:rsid w:val="7C68B24D"/>
    <w:rsid w:val="7C69997F"/>
    <w:rsid w:val="7C716CE9"/>
    <w:rsid w:val="7C7A4711"/>
    <w:rsid w:val="7C7E4B09"/>
    <w:rsid w:val="7C8EB804"/>
    <w:rsid w:val="7CBD5BCC"/>
    <w:rsid w:val="7CC4CBA2"/>
    <w:rsid w:val="7CCD7109"/>
    <w:rsid w:val="7CCDD8EC"/>
    <w:rsid w:val="7CCE0F42"/>
    <w:rsid w:val="7CE75FB4"/>
    <w:rsid w:val="7CE765F1"/>
    <w:rsid w:val="7CFDB6F2"/>
    <w:rsid w:val="7D3811A6"/>
    <w:rsid w:val="7D55D799"/>
    <w:rsid w:val="7D6600A2"/>
    <w:rsid w:val="7D85B78F"/>
    <w:rsid w:val="7D8CA575"/>
    <w:rsid w:val="7D96D306"/>
    <w:rsid w:val="7DA7B062"/>
    <w:rsid w:val="7DAC8F4F"/>
    <w:rsid w:val="7DB28F21"/>
    <w:rsid w:val="7DB2D616"/>
    <w:rsid w:val="7DD1FA3C"/>
    <w:rsid w:val="7DE56B55"/>
    <w:rsid w:val="7DEB28BE"/>
    <w:rsid w:val="7DEB9F55"/>
    <w:rsid w:val="7DF42E17"/>
    <w:rsid w:val="7E0FA9DA"/>
    <w:rsid w:val="7E10A0C0"/>
    <w:rsid w:val="7E1D9D76"/>
    <w:rsid w:val="7E1F3C3F"/>
    <w:rsid w:val="7E302B1A"/>
    <w:rsid w:val="7E32CD63"/>
    <w:rsid w:val="7E33A0EA"/>
    <w:rsid w:val="7E4C72BF"/>
    <w:rsid w:val="7E592C2D"/>
    <w:rsid w:val="7E59FB5B"/>
    <w:rsid w:val="7E650B81"/>
    <w:rsid w:val="7E6A26E1"/>
    <w:rsid w:val="7E6A5039"/>
    <w:rsid w:val="7E7C3D6A"/>
    <w:rsid w:val="7E88DF5F"/>
    <w:rsid w:val="7E90D673"/>
    <w:rsid w:val="7E947825"/>
    <w:rsid w:val="7E991549"/>
    <w:rsid w:val="7E9A64B0"/>
    <w:rsid w:val="7E9CA971"/>
    <w:rsid w:val="7EB44710"/>
    <w:rsid w:val="7EBA380C"/>
    <w:rsid w:val="7EC20269"/>
    <w:rsid w:val="7EC2A10F"/>
    <w:rsid w:val="7EC6D65F"/>
    <w:rsid w:val="7EDAAFBB"/>
    <w:rsid w:val="7EE18A0A"/>
    <w:rsid w:val="7EEF7EB6"/>
    <w:rsid w:val="7F156254"/>
    <w:rsid w:val="7F1B7A48"/>
    <w:rsid w:val="7F763894"/>
    <w:rsid w:val="7F85884B"/>
    <w:rsid w:val="7F8F23ED"/>
    <w:rsid w:val="7F90FE0F"/>
    <w:rsid w:val="7FADEA3A"/>
    <w:rsid w:val="7FC0777E"/>
    <w:rsid w:val="7FDCB3A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AF8D0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pl-P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A6D"/>
  </w:style>
  <w:style w:type="paragraph" w:styleId="Nagwek1">
    <w:name w:val="heading 1"/>
    <w:basedOn w:val="Akapitzlist"/>
    <w:next w:val="Normalny"/>
    <w:link w:val="Nagwek1Znak"/>
    <w:uiPriority w:val="9"/>
    <w:qFormat/>
    <w:rsid w:val="006C291E"/>
    <w:pPr>
      <w:numPr>
        <w:numId w:val="12"/>
      </w:numPr>
      <w:tabs>
        <w:tab w:val="left" w:pos="426"/>
      </w:tabs>
      <w:spacing w:before="120" w:line="276" w:lineRule="auto"/>
      <w:jc w:val="both"/>
      <w:outlineLvl w:val="0"/>
    </w:pPr>
    <w:rPr>
      <w:rFonts w:ascii="Times New Roman" w:hAnsi="Times New Roman"/>
      <w:b/>
      <w:bCs/>
      <w:color w:val="000000" w:themeColor="text1"/>
      <w:sz w:val="22"/>
      <w:szCs w:val="22"/>
    </w:rPr>
  </w:style>
  <w:style w:type="paragraph" w:styleId="Nagwek2">
    <w:name w:val="heading 2"/>
    <w:basedOn w:val="Normalny"/>
    <w:next w:val="Normalny"/>
    <w:link w:val="Nagwek2Znak"/>
    <w:uiPriority w:val="9"/>
    <w:semiHidden/>
    <w:unhideWhenUsed/>
    <w:qFormat/>
    <w:rsid w:val="00283E0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Nagwek3">
    <w:name w:val="heading 3"/>
    <w:basedOn w:val="Normalny"/>
    <w:next w:val="Normalny"/>
    <w:link w:val="Nagwek3Znak"/>
    <w:uiPriority w:val="9"/>
    <w:semiHidden/>
    <w:unhideWhenUsed/>
    <w:qFormat/>
    <w:rsid w:val="00283E0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Nagwek4">
    <w:name w:val="heading 4"/>
    <w:basedOn w:val="Normalny"/>
    <w:next w:val="Normalny"/>
    <w:link w:val="Nagwek4Znak"/>
    <w:uiPriority w:val="9"/>
    <w:semiHidden/>
    <w:unhideWhenUsed/>
    <w:qFormat/>
    <w:rsid w:val="00283E08"/>
    <w:pPr>
      <w:keepNext/>
      <w:keepLines/>
      <w:spacing w:before="40" w:after="0"/>
      <w:outlineLvl w:val="3"/>
    </w:pPr>
    <w:rPr>
      <w:rFonts w:asciiTheme="majorHAnsi" w:eastAsiaTheme="majorEastAsia" w:hAnsiTheme="majorHAnsi" w:cstheme="majorBidi"/>
      <w:sz w:val="22"/>
      <w:szCs w:val="22"/>
    </w:rPr>
  </w:style>
  <w:style w:type="paragraph" w:styleId="Nagwek5">
    <w:name w:val="heading 5"/>
    <w:basedOn w:val="Normalny"/>
    <w:next w:val="Normalny"/>
    <w:link w:val="Nagwek5Znak"/>
    <w:uiPriority w:val="9"/>
    <w:semiHidden/>
    <w:unhideWhenUsed/>
    <w:qFormat/>
    <w:rsid w:val="00283E0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Nagwek6">
    <w:name w:val="heading 6"/>
    <w:basedOn w:val="Normalny"/>
    <w:next w:val="Normalny"/>
    <w:link w:val="Nagwek6Znak"/>
    <w:uiPriority w:val="9"/>
    <w:semiHidden/>
    <w:unhideWhenUsed/>
    <w:qFormat/>
    <w:rsid w:val="00283E0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Nagwek7">
    <w:name w:val="heading 7"/>
    <w:basedOn w:val="Normalny"/>
    <w:next w:val="Normalny"/>
    <w:link w:val="Nagwek7Znak"/>
    <w:uiPriority w:val="9"/>
    <w:semiHidden/>
    <w:unhideWhenUsed/>
    <w:qFormat/>
    <w:rsid w:val="00283E0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Nagwek8">
    <w:name w:val="heading 8"/>
    <w:basedOn w:val="Normalny"/>
    <w:next w:val="Normalny"/>
    <w:link w:val="Nagwek8Znak"/>
    <w:uiPriority w:val="9"/>
    <w:semiHidden/>
    <w:unhideWhenUsed/>
    <w:qFormat/>
    <w:rsid w:val="00283E08"/>
    <w:pPr>
      <w:keepNext/>
      <w:keepLines/>
      <w:spacing w:before="40" w:after="0"/>
      <w:outlineLvl w:val="7"/>
    </w:pPr>
    <w:rPr>
      <w:rFonts w:asciiTheme="majorHAnsi" w:eastAsiaTheme="majorEastAsia" w:hAnsiTheme="majorHAnsi" w:cstheme="majorBidi"/>
      <w:b/>
      <w:bCs/>
      <w:color w:val="44546A" w:themeColor="text2"/>
    </w:rPr>
  </w:style>
  <w:style w:type="paragraph" w:styleId="Nagwek9">
    <w:name w:val="heading 9"/>
    <w:basedOn w:val="Normalny"/>
    <w:next w:val="Normalny"/>
    <w:link w:val="Nagwek9Znak"/>
    <w:uiPriority w:val="9"/>
    <w:semiHidden/>
    <w:unhideWhenUsed/>
    <w:qFormat/>
    <w:rsid w:val="00283E0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D05C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05C3"/>
    <w:rPr>
      <w:rFonts w:ascii="Segoe UI" w:eastAsia="Arial" w:hAnsi="Segoe UI" w:cs="Segoe UI"/>
      <w:sz w:val="18"/>
      <w:szCs w:val="18"/>
      <w:lang w:val="pl" w:eastAsia="pl-PL"/>
    </w:rPr>
  </w:style>
  <w:style w:type="character" w:styleId="Odwoaniedokomentarza">
    <w:name w:val="annotation reference"/>
    <w:basedOn w:val="Domylnaczcionkaakapitu"/>
    <w:uiPriority w:val="99"/>
    <w:semiHidden/>
    <w:unhideWhenUsed/>
    <w:rsid w:val="00DD05C3"/>
    <w:rPr>
      <w:sz w:val="16"/>
      <w:szCs w:val="16"/>
    </w:rPr>
  </w:style>
  <w:style w:type="paragraph" w:styleId="Tekstkomentarza">
    <w:name w:val="annotation text"/>
    <w:basedOn w:val="Normalny"/>
    <w:link w:val="TekstkomentarzaZnak"/>
    <w:uiPriority w:val="99"/>
    <w:semiHidden/>
    <w:unhideWhenUsed/>
    <w:rsid w:val="00DD05C3"/>
    <w:pPr>
      <w:spacing w:line="240" w:lineRule="auto"/>
    </w:pPr>
  </w:style>
  <w:style w:type="character" w:customStyle="1" w:styleId="TekstkomentarzaZnak">
    <w:name w:val="Tekst komentarza Znak"/>
    <w:basedOn w:val="Domylnaczcionkaakapitu"/>
    <w:link w:val="Tekstkomentarza"/>
    <w:uiPriority w:val="99"/>
    <w:semiHidden/>
    <w:rsid w:val="00DD05C3"/>
    <w:rPr>
      <w:rFonts w:ascii="Arial" w:eastAsia="Arial" w:hAnsi="Arial" w:cs="Arial"/>
      <w:sz w:val="20"/>
      <w:szCs w:val="20"/>
      <w:lang w:val="pl" w:eastAsia="pl-PL"/>
    </w:rPr>
  </w:style>
  <w:style w:type="paragraph" w:styleId="Tematkomentarza">
    <w:name w:val="annotation subject"/>
    <w:basedOn w:val="Tekstkomentarza"/>
    <w:next w:val="Tekstkomentarza"/>
    <w:link w:val="TematkomentarzaZnak"/>
    <w:uiPriority w:val="99"/>
    <w:semiHidden/>
    <w:unhideWhenUsed/>
    <w:rsid w:val="00DD05C3"/>
    <w:rPr>
      <w:b/>
      <w:bCs/>
    </w:rPr>
  </w:style>
  <w:style w:type="character" w:customStyle="1" w:styleId="TematkomentarzaZnak">
    <w:name w:val="Temat komentarza Znak"/>
    <w:basedOn w:val="TekstkomentarzaZnak"/>
    <w:link w:val="Tematkomentarza"/>
    <w:uiPriority w:val="99"/>
    <w:semiHidden/>
    <w:rsid w:val="00DD05C3"/>
    <w:rPr>
      <w:rFonts w:ascii="Arial" w:eastAsia="Arial" w:hAnsi="Arial" w:cs="Arial"/>
      <w:b/>
      <w:bCs/>
      <w:sz w:val="20"/>
      <w:szCs w:val="20"/>
      <w:lang w:val="pl" w:eastAsia="pl-PL"/>
    </w:rPr>
  </w:style>
  <w:style w:type="paragraph" w:styleId="Akapitzlist">
    <w:name w:val="List Paragraph"/>
    <w:aliases w:val="Akapit z listą BS,Numerowanie,List Paragraph,lp1,Preambuła,CW_Lista,Tytuły,T_SZ_List Paragraph,L1,Akapit z listą5,maz_wyliczenie,opis dzialania,K-P_odwolanie,A_wyliczenie,Akapit z listą 1"/>
    <w:basedOn w:val="Normalny"/>
    <w:link w:val="AkapitzlistZnak"/>
    <w:uiPriority w:val="34"/>
    <w:qFormat/>
    <w:rsid w:val="00996EDD"/>
    <w:pPr>
      <w:ind w:left="720"/>
      <w:contextualSpacing/>
    </w:pPr>
  </w:style>
  <w:style w:type="character" w:customStyle="1" w:styleId="Nagwek1Znak">
    <w:name w:val="Nagłówek 1 Znak"/>
    <w:basedOn w:val="Domylnaczcionkaakapitu"/>
    <w:link w:val="Nagwek1"/>
    <w:uiPriority w:val="9"/>
    <w:rsid w:val="006C291E"/>
    <w:rPr>
      <w:rFonts w:ascii="Times New Roman" w:hAnsi="Times New Roman"/>
      <w:b/>
      <w:bCs/>
      <w:color w:val="000000" w:themeColor="text1"/>
      <w:sz w:val="22"/>
      <w:szCs w:val="22"/>
    </w:rPr>
  </w:style>
  <w:style w:type="character" w:customStyle="1" w:styleId="Nagwek2Znak">
    <w:name w:val="Nagłówek 2 Znak"/>
    <w:basedOn w:val="Domylnaczcionkaakapitu"/>
    <w:link w:val="Nagwek2"/>
    <w:uiPriority w:val="9"/>
    <w:semiHidden/>
    <w:rsid w:val="00283E08"/>
    <w:rPr>
      <w:rFonts w:asciiTheme="majorHAnsi" w:eastAsiaTheme="majorEastAsia" w:hAnsiTheme="majorHAnsi" w:cstheme="majorBidi"/>
      <w:color w:val="404040" w:themeColor="text1" w:themeTint="BF"/>
      <w:sz w:val="28"/>
      <w:szCs w:val="28"/>
    </w:rPr>
  </w:style>
  <w:style w:type="character" w:customStyle="1" w:styleId="Nagwek3Znak">
    <w:name w:val="Nagłówek 3 Znak"/>
    <w:basedOn w:val="Domylnaczcionkaakapitu"/>
    <w:link w:val="Nagwek3"/>
    <w:uiPriority w:val="9"/>
    <w:semiHidden/>
    <w:rsid w:val="00283E08"/>
    <w:rPr>
      <w:rFonts w:asciiTheme="majorHAnsi" w:eastAsiaTheme="majorEastAsia" w:hAnsiTheme="majorHAnsi" w:cstheme="majorBidi"/>
      <w:color w:val="44546A" w:themeColor="text2"/>
      <w:sz w:val="24"/>
      <w:szCs w:val="24"/>
    </w:rPr>
  </w:style>
  <w:style w:type="character" w:customStyle="1" w:styleId="Nagwek4Znak">
    <w:name w:val="Nagłówek 4 Znak"/>
    <w:basedOn w:val="Domylnaczcionkaakapitu"/>
    <w:link w:val="Nagwek4"/>
    <w:uiPriority w:val="9"/>
    <w:semiHidden/>
    <w:rsid w:val="00283E08"/>
    <w:rPr>
      <w:rFonts w:asciiTheme="majorHAnsi" w:eastAsiaTheme="majorEastAsia" w:hAnsiTheme="majorHAnsi" w:cstheme="majorBidi"/>
      <w:sz w:val="22"/>
      <w:szCs w:val="22"/>
    </w:rPr>
  </w:style>
  <w:style w:type="character" w:customStyle="1" w:styleId="Nagwek5Znak">
    <w:name w:val="Nagłówek 5 Znak"/>
    <w:basedOn w:val="Domylnaczcionkaakapitu"/>
    <w:link w:val="Nagwek5"/>
    <w:uiPriority w:val="9"/>
    <w:semiHidden/>
    <w:rsid w:val="00283E08"/>
    <w:rPr>
      <w:rFonts w:asciiTheme="majorHAnsi" w:eastAsiaTheme="majorEastAsia" w:hAnsiTheme="majorHAnsi" w:cstheme="majorBidi"/>
      <w:color w:val="44546A" w:themeColor="text2"/>
      <w:sz w:val="22"/>
      <w:szCs w:val="22"/>
    </w:rPr>
  </w:style>
  <w:style w:type="character" w:customStyle="1" w:styleId="Nagwek6Znak">
    <w:name w:val="Nagłówek 6 Znak"/>
    <w:basedOn w:val="Domylnaczcionkaakapitu"/>
    <w:link w:val="Nagwek6"/>
    <w:uiPriority w:val="9"/>
    <w:semiHidden/>
    <w:rsid w:val="00283E08"/>
    <w:rPr>
      <w:rFonts w:asciiTheme="majorHAnsi" w:eastAsiaTheme="majorEastAsia" w:hAnsiTheme="majorHAnsi" w:cstheme="majorBidi"/>
      <w:i/>
      <w:iCs/>
      <w:color w:val="44546A" w:themeColor="text2"/>
      <w:sz w:val="21"/>
      <w:szCs w:val="21"/>
    </w:rPr>
  </w:style>
  <w:style w:type="character" w:customStyle="1" w:styleId="Nagwek7Znak">
    <w:name w:val="Nagłówek 7 Znak"/>
    <w:basedOn w:val="Domylnaczcionkaakapitu"/>
    <w:link w:val="Nagwek7"/>
    <w:uiPriority w:val="9"/>
    <w:semiHidden/>
    <w:rsid w:val="00283E08"/>
    <w:rPr>
      <w:rFonts w:asciiTheme="majorHAnsi" w:eastAsiaTheme="majorEastAsia" w:hAnsiTheme="majorHAnsi" w:cstheme="majorBidi"/>
      <w:i/>
      <w:iCs/>
      <w:color w:val="1F4E79" w:themeColor="accent1" w:themeShade="80"/>
      <w:sz w:val="21"/>
      <w:szCs w:val="21"/>
    </w:rPr>
  </w:style>
  <w:style w:type="character" w:customStyle="1" w:styleId="Nagwek8Znak">
    <w:name w:val="Nagłówek 8 Znak"/>
    <w:basedOn w:val="Domylnaczcionkaakapitu"/>
    <w:link w:val="Nagwek8"/>
    <w:uiPriority w:val="9"/>
    <w:semiHidden/>
    <w:rsid w:val="00283E08"/>
    <w:rPr>
      <w:rFonts w:asciiTheme="majorHAnsi" w:eastAsiaTheme="majorEastAsia" w:hAnsiTheme="majorHAnsi" w:cstheme="majorBidi"/>
      <w:b/>
      <w:bCs/>
      <w:color w:val="44546A" w:themeColor="text2"/>
    </w:rPr>
  </w:style>
  <w:style w:type="character" w:customStyle="1" w:styleId="Nagwek9Znak">
    <w:name w:val="Nagłówek 9 Znak"/>
    <w:basedOn w:val="Domylnaczcionkaakapitu"/>
    <w:link w:val="Nagwek9"/>
    <w:uiPriority w:val="9"/>
    <w:semiHidden/>
    <w:rsid w:val="00283E08"/>
    <w:rPr>
      <w:rFonts w:asciiTheme="majorHAnsi" w:eastAsiaTheme="majorEastAsia" w:hAnsiTheme="majorHAnsi" w:cstheme="majorBidi"/>
      <w:b/>
      <w:bCs/>
      <w:i/>
      <w:iCs/>
      <w:color w:val="44546A" w:themeColor="text2"/>
    </w:rPr>
  </w:style>
  <w:style w:type="paragraph" w:styleId="Legenda">
    <w:name w:val="caption"/>
    <w:basedOn w:val="Normalny"/>
    <w:next w:val="Normalny"/>
    <w:uiPriority w:val="35"/>
    <w:semiHidden/>
    <w:unhideWhenUsed/>
    <w:qFormat/>
    <w:rsid w:val="00283E08"/>
    <w:pPr>
      <w:spacing w:line="240" w:lineRule="auto"/>
    </w:pPr>
    <w:rPr>
      <w:b/>
      <w:bCs/>
      <w:smallCaps/>
      <w:color w:val="595959" w:themeColor="text1" w:themeTint="A6"/>
      <w:spacing w:val="6"/>
    </w:rPr>
  </w:style>
  <w:style w:type="paragraph" w:styleId="Tytu">
    <w:name w:val="Title"/>
    <w:basedOn w:val="Normalny"/>
    <w:next w:val="Normalny"/>
    <w:link w:val="TytuZnak"/>
    <w:qFormat/>
    <w:rsid w:val="00283E0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ytuZnak">
    <w:name w:val="Tytuł Znak"/>
    <w:basedOn w:val="Domylnaczcionkaakapitu"/>
    <w:link w:val="Tytu"/>
    <w:rsid w:val="00283E08"/>
    <w:rPr>
      <w:rFonts w:asciiTheme="majorHAnsi" w:eastAsiaTheme="majorEastAsia" w:hAnsiTheme="majorHAnsi" w:cstheme="majorBidi"/>
      <w:color w:val="5B9BD5" w:themeColor="accent1"/>
      <w:spacing w:val="-10"/>
      <w:sz w:val="56"/>
      <w:szCs w:val="56"/>
    </w:rPr>
  </w:style>
  <w:style w:type="paragraph" w:styleId="Podtytu">
    <w:name w:val="Subtitle"/>
    <w:basedOn w:val="Normalny"/>
    <w:next w:val="Normalny"/>
    <w:link w:val="PodtytuZnak"/>
    <w:uiPriority w:val="11"/>
    <w:qFormat/>
    <w:rsid w:val="00283E08"/>
    <w:pPr>
      <w:numPr>
        <w:ilvl w:val="1"/>
      </w:numPr>
      <w:spacing w:line="240" w:lineRule="auto"/>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283E08"/>
    <w:rPr>
      <w:rFonts w:asciiTheme="majorHAnsi" w:eastAsiaTheme="majorEastAsia" w:hAnsiTheme="majorHAnsi" w:cstheme="majorBidi"/>
      <w:sz w:val="24"/>
      <w:szCs w:val="24"/>
    </w:rPr>
  </w:style>
  <w:style w:type="character" w:styleId="Pogrubienie">
    <w:name w:val="Strong"/>
    <w:basedOn w:val="Domylnaczcionkaakapitu"/>
    <w:uiPriority w:val="22"/>
    <w:qFormat/>
    <w:rsid w:val="00283E08"/>
    <w:rPr>
      <w:b/>
      <w:bCs/>
    </w:rPr>
  </w:style>
  <w:style w:type="character" w:styleId="Uwydatnienie">
    <w:name w:val="Emphasis"/>
    <w:basedOn w:val="Domylnaczcionkaakapitu"/>
    <w:uiPriority w:val="20"/>
    <w:qFormat/>
    <w:rsid w:val="00283E08"/>
    <w:rPr>
      <w:i/>
      <w:iCs/>
    </w:rPr>
  </w:style>
  <w:style w:type="paragraph" w:styleId="Bezodstpw">
    <w:name w:val="No Spacing"/>
    <w:uiPriority w:val="1"/>
    <w:qFormat/>
    <w:rsid w:val="00283E08"/>
    <w:pPr>
      <w:spacing w:after="0" w:line="240" w:lineRule="auto"/>
    </w:pPr>
  </w:style>
  <w:style w:type="paragraph" w:styleId="Cytat">
    <w:name w:val="Quote"/>
    <w:basedOn w:val="Normalny"/>
    <w:next w:val="Normalny"/>
    <w:link w:val="CytatZnak"/>
    <w:uiPriority w:val="29"/>
    <w:qFormat/>
    <w:rsid w:val="00283E08"/>
    <w:pPr>
      <w:spacing w:before="160"/>
      <w:ind w:left="720" w:right="720"/>
    </w:pPr>
    <w:rPr>
      <w:i/>
      <w:iCs/>
      <w:color w:val="404040" w:themeColor="text1" w:themeTint="BF"/>
    </w:rPr>
  </w:style>
  <w:style w:type="character" w:customStyle="1" w:styleId="CytatZnak">
    <w:name w:val="Cytat Znak"/>
    <w:basedOn w:val="Domylnaczcionkaakapitu"/>
    <w:link w:val="Cytat"/>
    <w:uiPriority w:val="29"/>
    <w:rsid w:val="00283E08"/>
    <w:rPr>
      <w:i/>
      <w:iCs/>
      <w:color w:val="404040" w:themeColor="text1" w:themeTint="BF"/>
    </w:rPr>
  </w:style>
  <w:style w:type="paragraph" w:styleId="Cytatintensywny">
    <w:name w:val="Intense Quote"/>
    <w:basedOn w:val="Normalny"/>
    <w:next w:val="Normalny"/>
    <w:link w:val="CytatintensywnyZnak"/>
    <w:uiPriority w:val="30"/>
    <w:qFormat/>
    <w:rsid w:val="00283E0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ytatintensywnyZnak">
    <w:name w:val="Cytat intensywny Znak"/>
    <w:basedOn w:val="Domylnaczcionkaakapitu"/>
    <w:link w:val="Cytatintensywny"/>
    <w:uiPriority w:val="30"/>
    <w:rsid w:val="00283E08"/>
    <w:rPr>
      <w:rFonts w:asciiTheme="majorHAnsi" w:eastAsiaTheme="majorEastAsia" w:hAnsiTheme="majorHAnsi" w:cstheme="majorBidi"/>
      <w:color w:val="5B9BD5" w:themeColor="accent1"/>
      <w:sz w:val="28"/>
      <w:szCs w:val="28"/>
    </w:rPr>
  </w:style>
  <w:style w:type="character" w:styleId="Wyrnieniedelikatne">
    <w:name w:val="Subtle Emphasis"/>
    <w:basedOn w:val="Domylnaczcionkaakapitu"/>
    <w:uiPriority w:val="19"/>
    <w:qFormat/>
    <w:rsid w:val="00283E08"/>
    <w:rPr>
      <w:i/>
      <w:iCs/>
      <w:color w:val="404040" w:themeColor="text1" w:themeTint="BF"/>
    </w:rPr>
  </w:style>
  <w:style w:type="character" w:styleId="Wyrnienieintensywne">
    <w:name w:val="Intense Emphasis"/>
    <w:basedOn w:val="Domylnaczcionkaakapitu"/>
    <w:uiPriority w:val="21"/>
    <w:qFormat/>
    <w:rsid w:val="00283E08"/>
    <w:rPr>
      <w:b/>
      <w:bCs/>
      <w:i/>
      <w:iCs/>
    </w:rPr>
  </w:style>
  <w:style w:type="character" w:styleId="Odwoaniedelikatne">
    <w:name w:val="Subtle Reference"/>
    <w:basedOn w:val="Domylnaczcionkaakapitu"/>
    <w:uiPriority w:val="31"/>
    <w:qFormat/>
    <w:rsid w:val="00283E08"/>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283E08"/>
    <w:rPr>
      <w:b/>
      <w:bCs/>
      <w:smallCaps/>
      <w:spacing w:val="5"/>
      <w:u w:val="single"/>
    </w:rPr>
  </w:style>
  <w:style w:type="character" w:styleId="Tytuksiki">
    <w:name w:val="Book Title"/>
    <w:basedOn w:val="Domylnaczcionkaakapitu"/>
    <w:uiPriority w:val="33"/>
    <w:qFormat/>
    <w:rsid w:val="00283E08"/>
    <w:rPr>
      <w:b/>
      <w:bCs/>
      <w:smallCaps/>
    </w:rPr>
  </w:style>
  <w:style w:type="paragraph" w:styleId="Nagwekspisutreci">
    <w:name w:val="TOC Heading"/>
    <w:basedOn w:val="Nagwek1"/>
    <w:next w:val="Normalny"/>
    <w:uiPriority w:val="39"/>
    <w:semiHidden/>
    <w:unhideWhenUsed/>
    <w:qFormat/>
    <w:rsid w:val="00283E08"/>
    <w:pPr>
      <w:outlineLvl w:val="9"/>
    </w:pPr>
  </w:style>
  <w:style w:type="paragraph" w:styleId="Nagwek">
    <w:name w:val="header"/>
    <w:basedOn w:val="Normalny"/>
    <w:link w:val="NagwekZnak"/>
    <w:uiPriority w:val="99"/>
    <w:unhideWhenUsed/>
    <w:rsid w:val="007B2A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A47"/>
  </w:style>
  <w:style w:type="paragraph" w:styleId="Stopka">
    <w:name w:val="footer"/>
    <w:basedOn w:val="Normalny"/>
    <w:link w:val="StopkaZnak"/>
    <w:uiPriority w:val="99"/>
    <w:unhideWhenUsed/>
    <w:rsid w:val="007B2A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A47"/>
  </w:style>
  <w:style w:type="character" w:styleId="Hipercze">
    <w:name w:val="Hyperlink"/>
    <w:basedOn w:val="Domylnaczcionkaakapitu"/>
    <w:uiPriority w:val="99"/>
    <w:unhideWhenUsed/>
    <w:rsid w:val="00C92A26"/>
    <w:rPr>
      <w:color w:val="0563C1" w:themeColor="hyperlink"/>
      <w:u w:val="single"/>
    </w:rPr>
  </w:style>
  <w:style w:type="paragraph" w:styleId="Poprawka">
    <w:name w:val="Revision"/>
    <w:hidden/>
    <w:uiPriority w:val="99"/>
    <w:semiHidden/>
    <w:rsid w:val="008531CA"/>
    <w:pPr>
      <w:spacing w:after="0" w:line="240" w:lineRule="auto"/>
    </w:pPr>
  </w:style>
  <w:style w:type="table" w:styleId="Tabela-Siatka">
    <w:name w:val="Table Grid"/>
    <w:basedOn w:val="Standardowy"/>
    <w:uiPriority w:val="39"/>
    <w:rsid w:val="00E87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C61039"/>
    <w:pPr>
      <w:suppressAutoHyphens/>
      <w:spacing w:after="160" w:line="254" w:lineRule="auto"/>
      <w:ind w:left="720"/>
      <w:contextualSpacing/>
    </w:pPr>
    <w:rPr>
      <w:rFonts w:ascii="Calibri" w:eastAsia="Calibri" w:hAnsi="Calibri" w:cs="Times New Roman"/>
      <w:sz w:val="22"/>
      <w:szCs w:val="22"/>
    </w:rPr>
  </w:style>
  <w:style w:type="character" w:customStyle="1" w:styleId="FontStyle13">
    <w:name w:val="Font Style13"/>
    <w:uiPriority w:val="99"/>
    <w:rsid w:val="00C61039"/>
    <w:rPr>
      <w:rFonts w:ascii="Times New Roman" w:hAnsi="Times New Roman" w:cs="Times New Roman"/>
      <w:sz w:val="22"/>
      <w:szCs w:val="22"/>
    </w:rPr>
  </w:style>
  <w:style w:type="paragraph" w:customStyle="1" w:styleId="Style5">
    <w:name w:val="Style5"/>
    <w:basedOn w:val="Normalny"/>
    <w:uiPriority w:val="99"/>
    <w:rsid w:val="00C95DF3"/>
    <w:pPr>
      <w:widowControl w:val="0"/>
      <w:autoSpaceDE w:val="0"/>
      <w:autoSpaceDN w:val="0"/>
      <w:adjustRightInd w:val="0"/>
      <w:spacing w:after="0" w:line="277" w:lineRule="exact"/>
      <w:ind w:hanging="288"/>
      <w:jc w:val="both"/>
    </w:pPr>
    <w:rPr>
      <w:rFonts w:ascii="Times New Roman" w:eastAsia="Times New Roman" w:hAnsi="Times New Roman" w:cs="Times New Roman"/>
      <w:sz w:val="24"/>
      <w:szCs w:val="24"/>
      <w:lang w:eastAsia="pl-PL"/>
    </w:rPr>
  </w:style>
  <w:style w:type="character" w:customStyle="1" w:styleId="HTMLPreformattedChar">
    <w:name w:val="HTML Preformatted Char"/>
    <w:rsid w:val="002161F1"/>
    <w:rPr>
      <w:rFonts w:ascii="Courier New" w:eastAsia="Times New Roman" w:hAnsi="Courier New" w:cs="Courier New"/>
      <w:sz w:val="20"/>
      <w:szCs w:val="20"/>
      <w:lang w:eastAsia="pl-PL"/>
    </w:rPr>
  </w:style>
  <w:style w:type="character" w:customStyle="1" w:styleId="apple-converted-space">
    <w:name w:val="apple-converted-space"/>
    <w:basedOn w:val="Domylnaczcionkaakapitu"/>
    <w:rsid w:val="002161F1"/>
  </w:style>
  <w:style w:type="character" w:customStyle="1" w:styleId="AkapitzlistZnak">
    <w:name w:val="Akapit z listą Znak"/>
    <w:aliases w:val="Akapit z listą BS Znak,Numerowanie Znak,List Paragraph Znak,lp1 Znak,Preambuła Znak,CW_Lista Znak,Tytuły Znak,T_SZ_List Paragraph Znak,L1 Znak,Akapit z listą5 Znak,maz_wyliczenie Znak,opis dzialania Znak,K-P_odwolanie Znak"/>
    <w:basedOn w:val="Domylnaczcionkaakapitu"/>
    <w:link w:val="Akapitzlist"/>
    <w:uiPriority w:val="34"/>
    <w:qFormat/>
    <w:rsid w:val="00A160BF"/>
  </w:style>
  <w:style w:type="numbering" w:customStyle="1" w:styleId="WWNum26">
    <w:name w:val="WWNum26"/>
    <w:basedOn w:val="Bezlisty"/>
    <w:rsid w:val="00787C93"/>
    <w:pPr>
      <w:numPr>
        <w:numId w:val="3"/>
      </w:numPr>
    </w:pPr>
  </w:style>
  <w:style w:type="paragraph" w:customStyle="1" w:styleId="Default">
    <w:name w:val="Default"/>
    <w:rsid w:val="00787C93"/>
    <w:pPr>
      <w:suppressAutoHyphens/>
      <w:autoSpaceDN w:val="0"/>
      <w:spacing w:after="0" w:line="240" w:lineRule="auto"/>
      <w:textAlignment w:val="baseline"/>
    </w:pPr>
    <w:rPr>
      <w:rFonts w:ascii="Times New Roman" w:eastAsia="SimSun" w:hAnsi="Times New Roman" w:cs="Times New Roman"/>
      <w:color w:val="000000"/>
      <w:kern w:val="3"/>
      <w:sz w:val="24"/>
      <w:szCs w:val="24"/>
    </w:rPr>
  </w:style>
  <w:style w:type="paragraph" w:styleId="Tekstprzypisudolnego">
    <w:name w:val="footnote text"/>
    <w:aliases w:val="Tekst przypisu Znak"/>
    <w:basedOn w:val="Normalny"/>
    <w:link w:val="TekstprzypisudolnegoZnak"/>
    <w:semiHidden/>
    <w:rsid w:val="00432592"/>
    <w:pPr>
      <w:spacing w:after="0" w:line="240" w:lineRule="auto"/>
    </w:pPr>
    <w:rPr>
      <w:rFonts w:ascii="Times New Roman" w:eastAsia="Times New Roman" w:hAnsi="Times New Roman" w:cs="Times New Roman"/>
      <w:lang w:eastAsia="pl-PL"/>
    </w:rPr>
  </w:style>
  <w:style w:type="character" w:customStyle="1" w:styleId="TekstprzypisudolnegoZnak">
    <w:name w:val="Tekst przypisu dolnego Znak"/>
    <w:aliases w:val="Tekst przypisu Znak Znak"/>
    <w:basedOn w:val="Domylnaczcionkaakapitu"/>
    <w:link w:val="Tekstprzypisudolnego"/>
    <w:semiHidden/>
    <w:rsid w:val="00432592"/>
    <w:rPr>
      <w:rFonts w:ascii="Times New Roman" w:eastAsia="Times New Roman" w:hAnsi="Times New Roman" w:cs="Times New Roman"/>
      <w:lang w:eastAsia="pl-PL"/>
    </w:rPr>
  </w:style>
  <w:style w:type="character" w:styleId="Odwoanieprzypisudolnego">
    <w:name w:val="footnote reference"/>
    <w:semiHidden/>
    <w:rsid w:val="00432592"/>
    <w:rPr>
      <w:vertAlign w:val="superscript"/>
    </w:rPr>
  </w:style>
  <w:style w:type="paragraph" w:styleId="Tekstprzypisukocowego">
    <w:name w:val="endnote text"/>
    <w:basedOn w:val="Normalny"/>
    <w:link w:val="TekstprzypisukocowegoZnak"/>
    <w:uiPriority w:val="99"/>
    <w:semiHidden/>
    <w:unhideWhenUsed/>
    <w:rsid w:val="00997E8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997E81"/>
  </w:style>
  <w:style w:type="character" w:styleId="Odwoanieprzypisukocowego">
    <w:name w:val="endnote reference"/>
    <w:basedOn w:val="Domylnaczcionkaakapitu"/>
    <w:uiPriority w:val="99"/>
    <w:semiHidden/>
    <w:unhideWhenUsed/>
    <w:rsid w:val="00997E81"/>
    <w:rPr>
      <w:vertAlign w:val="superscript"/>
    </w:rPr>
  </w:style>
  <w:style w:type="character" w:customStyle="1" w:styleId="normaltextrun">
    <w:name w:val="normaltextrun"/>
    <w:basedOn w:val="Domylnaczcionkaakapitu"/>
    <w:rsid w:val="00D74D41"/>
  </w:style>
  <w:style w:type="character" w:styleId="Tekstzastpczy">
    <w:name w:val="Placeholder Text"/>
    <w:basedOn w:val="Domylnaczcionkaakapitu"/>
    <w:uiPriority w:val="99"/>
    <w:semiHidden/>
    <w:rsid w:val="00C01C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18759">
      <w:bodyDiv w:val="1"/>
      <w:marLeft w:val="0"/>
      <w:marRight w:val="0"/>
      <w:marTop w:val="0"/>
      <w:marBottom w:val="0"/>
      <w:divBdr>
        <w:top w:val="none" w:sz="0" w:space="0" w:color="auto"/>
        <w:left w:val="none" w:sz="0" w:space="0" w:color="auto"/>
        <w:bottom w:val="none" w:sz="0" w:space="0" w:color="auto"/>
        <w:right w:val="none" w:sz="0" w:space="0" w:color="auto"/>
      </w:divBdr>
    </w:div>
    <w:div w:id="536625177">
      <w:bodyDiv w:val="1"/>
      <w:marLeft w:val="0"/>
      <w:marRight w:val="0"/>
      <w:marTop w:val="0"/>
      <w:marBottom w:val="0"/>
      <w:divBdr>
        <w:top w:val="none" w:sz="0" w:space="0" w:color="auto"/>
        <w:left w:val="none" w:sz="0" w:space="0" w:color="auto"/>
        <w:bottom w:val="none" w:sz="0" w:space="0" w:color="auto"/>
        <w:right w:val="none" w:sz="0" w:space="0" w:color="auto"/>
      </w:divBdr>
    </w:div>
    <w:div w:id="797576570">
      <w:bodyDiv w:val="1"/>
      <w:marLeft w:val="0"/>
      <w:marRight w:val="0"/>
      <w:marTop w:val="0"/>
      <w:marBottom w:val="0"/>
      <w:divBdr>
        <w:top w:val="none" w:sz="0" w:space="0" w:color="auto"/>
        <w:left w:val="none" w:sz="0" w:space="0" w:color="auto"/>
        <w:bottom w:val="none" w:sz="0" w:space="0" w:color="auto"/>
        <w:right w:val="none" w:sz="0" w:space="0" w:color="auto"/>
      </w:divBdr>
      <w:divsChild>
        <w:div w:id="1229732747">
          <w:marLeft w:val="0"/>
          <w:marRight w:val="0"/>
          <w:marTop w:val="0"/>
          <w:marBottom w:val="0"/>
          <w:divBdr>
            <w:top w:val="none" w:sz="0" w:space="0" w:color="auto"/>
            <w:left w:val="none" w:sz="0" w:space="0" w:color="auto"/>
            <w:bottom w:val="none" w:sz="0" w:space="0" w:color="auto"/>
            <w:right w:val="none" w:sz="0" w:space="0" w:color="auto"/>
          </w:divBdr>
        </w:div>
        <w:div w:id="1574314775">
          <w:marLeft w:val="0"/>
          <w:marRight w:val="0"/>
          <w:marTop w:val="0"/>
          <w:marBottom w:val="0"/>
          <w:divBdr>
            <w:top w:val="none" w:sz="0" w:space="0" w:color="auto"/>
            <w:left w:val="none" w:sz="0" w:space="0" w:color="auto"/>
            <w:bottom w:val="none" w:sz="0" w:space="0" w:color="auto"/>
            <w:right w:val="none" w:sz="0" w:space="0" w:color="auto"/>
          </w:divBdr>
        </w:div>
      </w:divsChild>
    </w:div>
    <w:div w:id="1178616290">
      <w:bodyDiv w:val="1"/>
      <w:marLeft w:val="0"/>
      <w:marRight w:val="0"/>
      <w:marTop w:val="0"/>
      <w:marBottom w:val="0"/>
      <w:divBdr>
        <w:top w:val="none" w:sz="0" w:space="0" w:color="auto"/>
        <w:left w:val="none" w:sz="0" w:space="0" w:color="auto"/>
        <w:bottom w:val="none" w:sz="0" w:space="0" w:color="auto"/>
        <w:right w:val="none" w:sz="0" w:space="0" w:color="auto"/>
      </w:divBdr>
    </w:div>
    <w:div w:id="1324360779">
      <w:bodyDiv w:val="1"/>
      <w:marLeft w:val="0"/>
      <w:marRight w:val="0"/>
      <w:marTop w:val="0"/>
      <w:marBottom w:val="0"/>
      <w:divBdr>
        <w:top w:val="none" w:sz="0" w:space="0" w:color="auto"/>
        <w:left w:val="none" w:sz="0" w:space="0" w:color="auto"/>
        <w:bottom w:val="none" w:sz="0" w:space="0" w:color="auto"/>
        <w:right w:val="none" w:sz="0" w:space="0" w:color="auto"/>
      </w:divBdr>
    </w:div>
    <w:div w:id="1580284438">
      <w:bodyDiv w:val="1"/>
      <w:marLeft w:val="0"/>
      <w:marRight w:val="0"/>
      <w:marTop w:val="0"/>
      <w:marBottom w:val="0"/>
      <w:divBdr>
        <w:top w:val="none" w:sz="0" w:space="0" w:color="auto"/>
        <w:left w:val="none" w:sz="0" w:space="0" w:color="auto"/>
        <w:bottom w:val="none" w:sz="0" w:space="0" w:color="auto"/>
        <w:right w:val="none" w:sz="0" w:space="0" w:color="auto"/>
      </w:divBdr>
    </w:div>
    <w:div w:id="1621103404">
      <w:bodyDiv w:val="1"/>
      <w:marLeft w:val="0"/>
      <w:marRight w:val="0"/>
      <w:marTop w:val="0"/>
      <w:marBottom w:val="0"/>
      <w:divBdr>
        <w:top w:val="none" w:sz="0" w:space="0" w:color="auto"/>
        <w:left w:val="none" w:sz="0" w:space="0" w:color="auto"/>
        <w:bottom w:val="none" w:sz="0" w:space="0" w:color="auto"/>
        <w:right w:val="none" w:sz="0" w:space="0" w:color="auto"/>
      </w:divBdr>
    </w:div>
    <w:div w:id="1734428515">
      <w:bodyDiv w:val="1"/>
      <w:marLeft w:val="0"/>
      <w:marRight w:val="0"/>
      <w:marTop w:val="0"/>
      <w:marBottom w:val="0"/>
      <w:divBdr>
        <w:top w:val="none" w:sz="0" w:space="0" w:color="auto"/>
        <w:left w:val="none" w:sz="0" w:space="0" w:color="auto"/>
        <w:bottom w:val="none" w:sz="0" w:space="0" w:color="auto"/>
        <w:right w:val="none" w:sz="0" w:space="0" w:color="auto"/>
      </w:divBdr>
    </w:div>
    <w:div w:id="1894928849">
      <w:bodyDiv w:val="1"/>
      <w:marLeft w:val="0"/>
      <w:marRight w:val="0"/>
      <w:marTop w:val="0"/>
      <w:marBottom w:val="0"/>
      <w:divBdr>
        <w:top w:val="none" w:sz="0" w:space="0" w:color="auto"/>
        <w:left w:val="none" w:sz="0" w:space="0" w:color="auto"/>
        <w:bottom w:val="none" w:sz="0" w:space="0" w:color="auto"/>
        <w:right w:val="none" w:sz="0" w:space="0" w:color="auto"/>
      </w:divBdr>
    </w:div>
    <w:div w:id="1936205549">
      <w:bodyDiv w:val="1"/>
      <w:marLeft w:val="0"/>
      <w:marRight w:val="0"/>
      <w:marTop w:val="0"/>
      <w:marBottom w:val="0"/>
      <w:divBdr>
        <w:top w:val="none" w:sz="0" w:space="0" w:color="auto"/>
        <w:left w:val="none" w:sz="0" w:space="0" w:color="auto"/>
        <w:bottom w:val="none" w:sz="0" w:space="0" w:color="auto"/>
        <w:right w:val="none" w:sz="0" w:space="0" w:color="auto"/>
      </w:divBdr>
      <w:divsChild>
        <w:div w:id="600528627">
          <w:marLeft w:val="0"/>
          <w:marRight w:val="0"/>
          <w:marTop w:val="0"/>
          <w:marBottom w:val="0"/>
          <w:divBdr>
            <w:top w:val="none" w:sz="0" w:space="0" w:color="auto"/>
            <w:left w:val="none" w:sz="0" w:space="0" w:color="auto"/>
            <w:bottom w:val="none" w:sz="0" w:space="0" w:color="auto"/>
            <w:right w:val="none" w:sz="0" w:space="0" w:color="auto"/>
          </w:divBdr>
          <w:divsChild>
            <w:div w:id="410003362">
              <w:marLeft w:val="0"/>
              <w:marRight w:val="0"/>
              <w:marTop w:val="0"/>
              <w:marBottom w:val="0"/>
              <w:divBdr>
                <w:top w:val="none" w:sz="0" w:space="0" w:color="auto"/>
                <w:left w:val="none" w:sz="0" w:space="0" w:color="auto"/>
                <w:bottom w:val="none" w:sz="0" w:space="0" w:color="auto"/>
                <w:right w:val="none" w:sz="0" w:space="0" w:color="auto"/>
              </w:divBdr>
            </w:div>
            <w:div w:id="180780592">
              <w:marLeft w:val="0"/>
              <w:marRight w:val="0"/>
              <w:marTop w:val="0"/>
              <w:marBottom w:val="0"/>
              <w:divBdr>
                <w:top w:val="none" w:sz="0" w:space="0" w:color="auto"/>
                <w:left w:val="none" w:sz="0" w:space="0" w:color="auto"/>
                <w:bottom w:val="none" w:sz="0" w:space="0" w:color="auto"/>
                <w:right w:val="none" w:sz="0" w:space="0" w:color="auto"/>
              </w:divBdr>
            </w:div>
          </w:divsChild>
        </w:div>
        <w:div w:id="1256354240">
          <w:marLeft w:val="0"/>
          <w:marRight w:val="0"/>
          <w:marTop w:val="0"/>
          <w:marBottom w:val="0"/>
          <w:divBdr>
            <w:top w:val="none" w:sz="0" w:space="0" w:color="auto"/>
            <w:left w:val="none" w:sz="0" w:space="0" w:color="auto"/>
            <w:bottom w:val="none" w:sz="0" w:space="0" w:color="auto"/>
            <w:right w:val="none" w:sz="0" w:space="0" w:color="auto"/>
          </w:divBdr>
        </w:div>
      </w:divsChild>
    </w:div>
    <w:div w:id="1999918366">
      <w:bodyDiv w:val="1"/>
      <w:marLeft w:val="0"/>
      <w:marRight w:val="0"/>
      <w:marTop w:val="0"/>
      <w:marBottom w:val="0"/>
      <w:divBdr>
        <w:top w:val="none" w:sz="0" w:space="0" w:color="auto"/>
        <w:left w:val="none" w:sz="0" w:space="0" w:color="auto"/>
        <w:bottom w:val="none" w:sz="0" w:space="0" w:color="auto"/>
        <w:right w:val="none" w:sz="0" w:space="0" w:color="auto"/>
      </w:divBdr>
    </w:div>
    <w:div w:id="213805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rzysztof.bartosiak@ncbr.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zetargi@ncbr.gov.pl"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C4732A73DAD8D488D1D8EA38F26A010" ma:contentTypeVersion="6" ma:contentTypeDescription="Utwórz nowy dokument." ma:contentTypeScope="" ma:versionID="702d3ec294af02eed48e1bf887b704be">
  <xsd:schema xmlns:xsd="http://www.w3.org/2001/XMLSchema" xmlns:xs="http://www.w3.org/2001/XMLSchema" xmlns:p="http://schemas.microsoft.com/office/2006/metadata/properties" xmlns:ns2="70faadbe-2650-4a3b-a4d5-6f37eee08631" xmlns:ns3="c44c9f75-175c-49f0-a1bf-c4137ab11c33" targetNamespace="http://schemas.microsoft.com/office/2006/metadata/properties" ma:root="true" ma:fieldsID="198e22bbf43b9c3f0a2149c8b084b35e" ns2:_="" ns3:_="">
    <xsd:import namespace="70faadbe-2650-4a3b-a4d5-6f37eee08631"/>
    <xsd:import namespace="c44c9f75-175c-49f0-a1bf-c4137ab11c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faadbe-2650-4a3b-a4d5-6f37eee086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17274-D3A5-40E6-AFB7-8EE23FBB4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faadbe-2650-4a3b-a4d5-6f37eee08631"/>
    <ds:schemaRef ds:uri="c44c9f75-175c-49f0-a1bf-c4137ab11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DB90E0-23D8-4634-B4F8-3F93A6B1CECD}">
  <ds:schemaRefs>
    <ds:schemaRef ds:uri="http://schemas.microsoft.com/sharepoint/v3/contenttype/forms"/>
  </ds:schemaRefs>
</ds:datastoreItem>
</file>

<file path=customXml/itemProps3.xml><?xml version="1.0" encoding="utf-8"?>
<ds:datastoreItem xmlns:ds="http://schemas.openxmlformats.org/officeDocument/2006/customXml" ds:itemID="{0DA019A0-6600-47EA-B047-1EA2919EB431}">
  <ds:schemaRefs>
    <ds:schemaRef ds:uri="http://purl.org/dc/terms/"/>
    <ds:schemaRef ds:uri="http://schemas.microsoft.com/office/2006/documentManagement/types"/>
    <ds:schemaRef ds:uri="70faadbe-2650-4a3b-a4d5-6f37eee08631"/>
    <ds:schemaRef ds:uri="http://schemas.openxmlformats.org/package/2006/metadata/core-properties"/>
    <ds:schemaRef ds:uri="http://purl.org/dc/elements/1.1/"/>
    <ds:schemaRef ds:uri="http://purl.org/dc/dcmitype/"/>
    <ds:schemaRef ds:uri="http://schemas.microsoft.com/office/infopath/2007/PartnerControls"/>
    <ds:schemaRef ds:uri="c44c9f75-175c-49f0-a1bf-c4137ab11c3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529E16A-A199-40B0-8CB7-5B93AA741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10855</Words>
  <Characters>65136</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cp:revision>
  <dcterms:created xsi:type="dcterms:W3CDTF">2021-07-06T10:45:00Z</dcterms:created>
  <dcterms:modified xsi:type="dcterms:W3CDTF">2021-08-18T16:27:00Z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0x010100CC4732A73DAD8D488D1D8EA38F26A010</vt:lpwstr>
  </property>
</Properties>
</file>